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1B9" w:rsidRPr="008171B9" w:rsidRDefault="008171B9" w:rsidP="008171B9">
      <w:pPr>
        <w:spacing w:before="100" w:beforeAutospacing="1" w:after="100" w:afterAutospacing="1" w:line="440" w:lineRule="exact"/>
        <w:jc w:val="left"/>
        <w:rPr>
          <w:rFonts w:ascii="黑体" w:eastAsia="黑体" w:hAnsi="黑体" w:cs="MingLiU" w:hint="eastAsia"/>
          <w:kern w:val="0"/>
          <w:sz w:val="24"/>
          <w:szCs w:val="24"/>
        </w:rPr>
      </w:pPr>
      <w:r w:rsidRPr="008171B9">
        <w:rPr>
          <w:rFonts w:ascii="黑体" w:eastAsia="黑体" w:hAnsi="黑体" w:cs="MingLiU" w:hint="eastAsia"/>
          <w:kern w:val="0"/>
          <w:sz w:val="24"/>
          <w:szCs w:val="24"/>
        </w:rPr>
        <w:t>附件7：</w:t>
      </w:r>
    </w:p>
    <w:p w:rsidR="008171B9" w:rsidRPr="008171B9" w:rsidRDefault="008171B9" w:rsidP="008171B9">
      <w:pPr>
        <w:spacing w:before="100" w:beforeAutospacing="1" w:after="100" w:afterAutospacing="1" w:line="440" w:lineRule="exact"/>
        <w:jc w:val="center"/>
        <w:rPr>
          <w:rFonts w:ascii="黑体" w:eastAsia="黑体" w:hAnsi="黑体" w:cs="MingLiU" w:hint="eastAsia"/>
          <w:kern w:val="0"/>
          <w:sz w:val="36"/>
          <w:szCs w:val="36"/>
        </w:rPr>
      </w:pPr>
      <w:r w:rsidRPr="008171B9">
        <w:rPr>
          <w:rFonts w:ascii="黑体" w:eastAsia="黑体" w:hAnsi="黑体" w:cs="MingLiU" w:hint="eastAsia"/>
          <w:kern w:val="0"/>
          <w:sz w:val="36"/>
          <w:szCs w:val="36"/>
        </w:rPr>
        <w:t>会计报表附注内容提要</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bookmarkStart w:id="0" w:name="_Toc302738334"/>
      <w:r w:rsidRPr="008171B9">
        <w:rPr>
          <w:rFonts w:ascii="仿宋_GB2312" w:eastAsia="仿宋_GB2312" w:hAnsi="仿宋" w:cs="MingLiU" w:hint="eastAsia"/>
          <w:kern w:val="0"/>
          <w:sz w:val="24"/>
          <w:szCs w:val="24"/>
        </w:rPr>
        <w:t>企业应当按照规定披露附注信息。其中：省属企业集团除按规定向财政厅报送企业年度财务会计决算报表、财务状况说明书等内容外，还应报送企业合并财务会计决算报表附注。附注主要包括下列内容：</w:t>
      </w:r>
    </w:p>
    <w:p w:rsidR="008171B9" w:rsidRPr="008171B9" w:rsidRDefault="008171B9" w:rsidP="008171B9">
      <w:pPr>
        <w:spacing w:beforeLines="50" w:before="156" w:afterLines="50" w:after="156" w:line="440" w:lineRule="exact"/>
        <w:ind w:firstLineChars="200" w:firstLine="480"/>
        <w:outlineLvl w:val="0"/>
        <w:rPr>
          <w:rFonts w:ascii="黑体" w:eastAsia="黑体" w:hAnsi="黑体" w:cs="MingLiU" w:hint="eastAsia"/>
          <w:kern w:val="0"/>
          <w:sz w:val="24"/>
          <w:szCs w:val="24"/>
        </w:rPr>
      </w:pPr>
      <w:bookmarkStart w:id="1" w:name="_Toc302738327"/>
      <w:r w:rsidRPr="008171B9">
        <w:rPr>
          <w:rFonts w:ascii="黑体" w:eastAsia="黑体" w:hAnsi="黑体" w:cs="MingLiU" w:hint="eastAsia"/>
          <w:kern w:val="0"/>
          <w:sz w:val="24"/>
          <w:szCs w:val="24"/>
        </w:rPr>
        <w:t>一、企业的基本情况</w:t>
      </w:r>
      <w:bookmarkEnd w:id="1"/>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（一）企业历史沿革、注册地、组织形式和总部地址。</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（二）企业的业务性质和主要经营活动。包括：所处行业、所提供的主要产品或服务、客户的性质、销售策略、监管环境的性质等。</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（三）母公司以及集团最终母公司的名称。</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（四）财务报告的批准报出者和财务报告批准报出日。</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（五）营业期限有限的企业，还应当披露有关其营业期限的信息。</w:t>
      </w:r>
    </w:p>
    <w:p w:rsidR="008171B9" w:rsidRPr="008171B9" w:rsidRDefault="008171B9" w:rsidP="008171B9">
      <w:pPr>
        <w:spacing w:beforeLines="50" w:before="156" w:afterLines="50" w:after="156" w:line="440" w:lineRule="exact"/>
        <w:ind w:firstLineChars="200" w:firstLine="480"/>
        <w:outlineLvl w:val="0"/>
        <w:rPr>
          <w:rFonts w:ascii="仿宋_GB2312" w:eastAsia="仿宋_GB2312" w:hAnsi="黑体" w:cs="MingLiU" w:hint="eastAsia"/>
          <w:b/>
          <w:kern w:val="0"/>
          <w:sz w:val="24"/>
          <w:szCs w:val="24"/>
        </w:rPr>
      </w:pPr>
      <w:bookmarkStart w:id="2" w:name="_Toc302738328"/>
      <w:r w:rsidRPr="008171B9">
        <w:rPr>
          <w:rFonts w:ascii="黑体" w:eastAsia="黑体" w:hAnsi="黑体" w:cs="MingLiU" w:hint="eastAsia"/>
          <w:kern w:val="0"/>
          <w:sz w:val="24"/>
          <w:szCs w:val="24"/>
        </w:rPr>
        <w:t>二、财务报表的编制基础</w:t>
      </w:r>
      <w:bookmarkEnd w:id="2"/>
      <w:r w:rsidRPr="008171B9">
        <w:rPr>
          <w:rFonts w:ascii="仿宋_GB2312" w:eastAsia="仿宋_GB2312" w:hAnsi="黑体" w:cs="MingLiU" w:hint="eastAsia"/>
          <w:b/>
          <w:kern w:val="0"/>
          <w:sz w:val="24"/>
          <w:szCs w:val="24"/>
        </w:rPr>
        <w:t xml:space="preserve">  </w:t>
      </w:r>
    </w:p>
    <w:p w:rsidR="008171B9" w:rsidRPr="008171B9" w:rsidRDefault="008171B9" w:rsidP="008171B9">
      <w:pPr>
        <w:spacing w:line="480" w:lineRule="exact"/>
        <w:ind w:firstLineChars="200" w:firstLine="480"/>
        <w:rPr>
          <w:rFonts w:ascii="仿宋_GB2312" w:eastAsia="仿宋_GB2312" w:hAnsi="宋体" w:cs="Times New Roman" w:hint="eastAsia"/>
          <w:kern w:val="0"/>
          <w:sz w:val="24"/>
          <w:szCs w:val="24"/>
        </w:rPr>
      </w:pPr>
      <w:bookmarkStart w:id="3" w:name="_Toc302738329"/>
      <w:r w:rsidRPr="008171B9">
        <w:rPr>
          <w:rFonts w:ascii="仿宋_GB2312" w:eastAsia="仿宋_GB2312" w:hAnsi="宋体" w:cs="Times New Roman" w:hint="eastAsia"/>
          <w:kern w:val="0"/>
          <w:sz w:val="24"/>
          <w:szCs w:val="24"/>
        </w:rPr>
        <w:t>企业应评价自报告期末起12个月的持续经营能力。如果评价结果表明对持续能力产生重大怀疑的，企业应说明导致对持续经营能力产生重大怀疑的因素以及企业拟采取的改善措施。</w:t>
      </w:r>
    </w:p>
    <w:p w:rsidR="008171B9" w:rsidRPr="008171B9" w:rsidRDefault="008171B9" w:rsidP="008171B9">
      <w:pPr>
        <w:spacing w:beforeLines="50" w:before="156" w:afterLines="50" w:after="156" w:line="440" w:lineRule="exact"/>
        <w:ind w:firstLineChars="200" w:firstLine="480"/>
        <w:outlineLvl w:val="0"/>
        <w:rPr>
          <w:rFonts w:ascii="仿宋_GB2312" w:eastAsia="仿宋_GB2312" w:hAnsi="黑体" w:cs="MingLiU" w:hint="eastAsia"/>
          <w:b/>
          <w:kern w:val="0"/>
          <w:sz w:val="24"/>
          <w:szCs w:val="24"/>
        </w:rPr>
      </w:pPr>
      <w:r w:rsidRPr="008171B9">
        <w:rPr>
          <w:rFonts w:ascii="黑体" w:eastAsia="黑体" w:hAnsi="黑体" w:cs="MingLiU" w:hint="eastAsia"/>
          <w:kern w:val="0"/>
          <w:sz w:val="24"/>
          <w:szCs w:val="24"/>
        </w:rPr>
        <w:t>三、遵循企业会计准则的声明</w:t>
      </w:r>
      <w:bookmarkEnd w:id="3"/>
      <w:r w:rsidRPr="008171B9">
        <w:rPr>
          <w:rFonts w:ascii="仿宋_GB2312" w:eastAsia="仿宋_GB2312" w:hAnsi="黑体" w:cs="MingLiU" w:hint="eastAsia"/>
          <w:b/>
          <w:kern w:val="0"/>
          <w:sz w:val="24"/>
          <w:szCs w:val="24"/>
        </w:rPr>
        <w:t xml:space="preserve"> </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编制的财务报表是否符合企业会计准则的要求，真实、完整地反映了企业的财务状况、经营成果和现金流量等有关信息。</w:t>
      </w:r>
    </w:p>
    <w:p w:rsidR="008171B9" w:rsidRPr="008171B9" w:rsidRDefault="008171B9" w:rsidP="008171B9">
      <w:pPr>
        <w:spacing w:beforeLines="50" w:before="156" w:afterLines="50" w:after="156" w:line="440" w:lineRule="exact"/>
        <w:ind w:firstLineChars="200" w:firstLine="480"/>
        <w:outlineLvl w:val="0"/>
        <w:rPr>
          <w:rFonts w:ascii="黑体" w:eastAsia="黑体" w:hAnsi="黑体" w:cs="MingLiU" w:hint="eastAsia"/>
          <w:kern w:val="0"/>
          <w:sz w:val="24"/>
          <w:szCs w:val="24"/>
        </w:rPr>
      </w:pPr>
      <w:bookmarkStart w:id="4" w:name="_Toc302738330"/>
      <w:r w:rsidRPr="008171B9">
        <w:rPr>
          <w:rFonts w:ascii="黑体" w:eastAsia="黑体" w:hAnsi="黑体" w:cs="MingLiU" w:hint="eastAsia"/>
          <w:kern w:val="0"/>
          <w:sz w:val="24"/>
          <w:szCs w:val="24"/>
        </w:rPr>
        <w:t>四、重要会计政策和会计估计</w:t>
      </w:r>
      <w:bookmarkEnd w:id="4"/>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重要会计政策的说明，包括财务报表项目的计量基础和在运用会计政策过程中所做的重要判断等。重要会计估计的说明，包括可能导致下一个会计期间内资产、负债账面价值重大调整的会计估计的确定依据等。</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 xml:space="preserve">企业应当披露采用的重要会计政策和会计估计，并结合企业的具体实际披露其重要会计政策的确定依据和财务报表项目的计量基础，及其会计估计所采用的关键假设和不确定因素。 </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（一）会计期间</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lastRenderedPageBreak/>
        <w:t>企业设立不足一个会计年度的,应说明其财务报表实际编制期间；子公司如采用的会计期间与我国会计制度规定不一致的，需说明是否进行调整。</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（二）记账本位币</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若记账本位币为人民币以外的其他货币的，说明选定记账本位币的考虑因素及折算成人民币时的折算方法。</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（三）记账基础和计价原则</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如果子公司的计价原则与母公司不一致的，需单独披露。</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（四）企业合并</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说明企业合并的处理方法，即企业合并的分类、合并日的会计处理以及合并财务报表的编制方法，并且披露非同一控制下企业合并中商誉/负商誉的确定方法。若发生非同一控制下的购买、出售股权而增加或减少子公司的，说明购买日或出售日的确定方法。说明合并日相关交易公允价值的确定方法。</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（五）合并财务报表的编制方法</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说明合并财务报表的编制方法，即合并范围的确定原则、合并报表编制的原则、程序及方法。</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（六）合营安排的分类及共同经营的会计处理方法</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（七）现金及现金等价物的确定标准</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（八）外币业务和外币报表折算</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说明发生外币交易时折算汇率的确定方法；在资产负债表日外币项目采用的折算方法；汇兑损益的处理方法；外币报表折算的会计处理方法。</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（九）金融工具</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说明金融工具的分类、确认依据（包括指定标准）和计量方法；金融资产减值测试方法、减值准备计提方法及核销原则；金融资产和金融负债的利得和损失的计量基础；金融资产转移的确认依据和计量方法；金融资产和金融负债的终止确认条件；金融资产和金融负债的抵消；金融负债与权益工具的区分及相关处理等。</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（十）套期工具</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说明套期工具的会计处理方法。</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（十一）应收款项</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说明单项金额重大并单项计提减值准备的应收款项，应披露金额重大的判断依据或金额标准；对按组合计提减值准备的应收款项，应披露确定组合的依据、</w:t>
      </w:r>
      <w:r w:rsidRPr="008171B9">
        <w:rPr>
          <w:rFonts w:ascii="仿宋_GB2312" w:eastAsia="仿宋_GB2312" w:hAnsi="仿宋" w:cs="MingLiU" w:hint="eastAsia"/>
          <w:kern w:val="0"/>
          <w:sz w:val="24"/>
          <w:szCs w:val="24"/>
        </w:rPr>
        <w:lastRenderedPageBreak/>
        <w:t>按组合计提减值准备采用的计提方法；对单项金额虽不重大但单项计提减值准备的应收款项，应披露单项计提的理由、计提方法等。</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（十二）存货</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说明存货的分类、取得和发出的计价方法，存货的盘存制度以及周转材料（包括低值易耗品和包装物等）的摊销方法，存货跌价准备的确认标准和计提方法、可变现净值的确定依据。</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（十三）长期股权投资</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说明长期股权投资成本确定、后续计量及损益确认方法，确定对被投资单位具有控制、共同控制或重大影响的重大判断和假设及其变更情况；长期股权投资的处置；长期股权投资减值准备的确认标准、计提方法。</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（十四）投资性房地产</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采用成本模式的，披露投资性房地产的折旧或摊销方法以及减值准备计提依据；采用公允价值模式的，应披露采用该项会计政策的依据，包括认定投资性房地产所在地有活跃的房地产交易市场的依据；企业能够从房地产交易市场取得同类或类似房地产的市场价格及其他相关信息，从而对投资性房地产的公允价值进行估计的依据；同时说明对投资性房地产的公允价值进行估计时涉及的关键假设和主要不确定因素。</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（十五）固定资产</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说明固定资产的确认条件、分类、计价方法和折旧方法，固定资产后续支出的会计处理方法，各类固定资产的折旧年限、估计净残值率和年折旧率；固定资产减值准备的确认标准、计提方法。融资租入固定资产的认定依据、计价方法、折旧方法。</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（十六）在建工程</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说明在建工程的初始计量和在建工程结转为固定资产的标准，在建工程减值准备的确认标准、计提方法。</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（十七）借款费用</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说明借款费用资本化与费用化的原则、条件，资本化金额的确定方法。</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（十八）生物资产</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说明各类生产性生物资产的使用寿命和预计净残值及其确定依据、折旧方法。采用公允价值模式的，披露选择公允价值计量的依据。</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（十九）油气资产</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lastRenderedPageBreak/>
        <w:t>说明各类油气资产相关支出的资本化标准，各类油气资产的折耗或摊销、减值测试及会计处理方法，采矿许可证等执照费用的会计处理方法以及油气储量估计的判断依据等。</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（二十）无形资产</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说明无形资产的确认、计价方法、摊销方法、摊销年限，无形资产减值准备的确认标准、计提方法，说明研究开发项目研究阶段支出与开发阶段支出的划分标准，开发阶段支出符合资本化的确认条件以及与研发相关的无形资产确认、计量的具体会计政策。</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（二十一）长期待摊费用</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说明长期待摊费用的内容、摊销方法、摊销年限。</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（二十二）职工薪酬</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说明职工薪酬的内容，短期薪酬、设定提存计划、设定受益计划等各类职工薪酬的确认原则、标准与计量方法以及会计处理方法。</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（二十三）股份支付</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说明股份支付的类别，权益工具公允价值的确定方法，确认可行权权益工具最佳估计的依据及相关会计处理，实施、修改、终止股份支付计划的相关会计处理。</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（二十四）应付债券</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说明应付债券的计价及债券溢价或折价的摊销方法。</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（二十五）预计负债</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说明产生预计负债原因，预计负债确认标准和计量方法。</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（二十六）优先股、永续债等其他金融工具。</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（二十七）收入</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说明各类收入的确认原则和方法。</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（二十八）建造合同</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说明建造合同收入、成本的确认原则和会计处理方法，说明确定合同完工进度的方法，说明合同预计损失的确认标准和计提方法。</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（二十九）政府补助</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说明政府补助的分类、取得政府补助的初始计量、后续计量及终止确认、政府补助的返还的会计处理方法。</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（三十）递延所得税资产和递延所得税负债</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lastRenderedPageBreak/>
        <w:t>说明确认递延所得税资产和递延所得税负债的依据。</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（三十一）租赁</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说明租赁的分类、经营租赁会计处理方法、融资租赁的判断标准和会计处理方法。</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（三十二）持有待售</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说明划分为持有待售的依据及会计处理方法。</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（三十三）公允价值计量</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说明公允价值计量的资产和负债范围、可选择的估值技术及会计处理方法等。</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（三十四）资产证券化业务</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说明资产证券化的会计处理方法。</w:t>
      </w:r>
    </w:p>
    <w:p w:rsidR="008171B9" w:rsidRPr="008171B9" w:rsidRDefault="008171B9" w:rsidP="008171B9">
      <w:pPr>
        <w:spacing w:beforeLines="50" w:before="156" w:afterLines="50" w:after="156" w:line="440" w:lineRule="exact"/>
        <w:ind w:firstLineChars="200" w:firstLine="480"/>
        <w:outlineLvl w:val="0"/>
        <w:rPr>
          <w:rFonts w:ascii="黑体" w:eastAsia="黑体" w:hAnsi="黑体" w:cs="MingLiU" w:hint="eastAsia"/>
          <w:kern w:val="0"/>
          <w:sz w:val="24"/>
          <w:szCs w:val="24"/>
        </w:rPr>
      </w:pPr>
      <w:bookmarkStart w:id="5" w:name="_Toc302738331"/>
      <w:r w:rsidRPr="008171B9">
        <w:rPr>
          <w:rFonts w:ascii="黑体" w:eastAsia="黑体" w:hAnsi="黑体" w:cs="MingLiU" w:hint="eastAsia"/>
          <w:kern w:val="0"/>
          <w:sz w:val="24"/>
          <w:szCs w:val="24"/>
        </w:rPr>
        <w:t>五、会计政策和会计估计变更以及差错更正的说明</w:t>
      </w:r>
      <w:bookmarkEnd w:id="5"/>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企业应当按照《企业会计准则第28号——会计政策、会计估计变更和差错更正》的规定，披露会计政策和会计估计变更以及差错更正的情况，内容包括：</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（一）与会计政策变更有关的下列信息：</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1.会计政策变更的性质、内容和原因。</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2.当期和各个列报前期财务报表中受影响的项目名称和调整金额。</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3.无法进行追溯调整的，说明该事实和原因以及开始应用变更后的会计政策的时点、具体应用情况。</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（二）与会计估计变更有关的下列信息：</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1.会计估计变更的内容和原因。</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2.会计估计变更对当期和未来期间的影响数。</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3.会计估计变更的影响数不能确定的，披露这一事实和原因。</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（三）与前期重大差错更正有关的下列信息：</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1.前期重大差错的性质。</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2.各个列报前期财务报表中受影响的项目名称和更正金额。</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3.无法进行追溯重述的，说明该事实和原因以及对前期重大差错开始进行更正的时点、具体更正情况。</w:t>
      </w:r>
      <w:r w:rsidRPr="008171B9">
        <w:rPr>
          <w:rFonts w:ascii="仿宋_GB2312" w:eastAsia="仿宋_GB2312" w:hAnsi="宋体" w:cs="MingLiU" w:hint="eastAsia"/>
          <w:kern w:val="0"/>
          <w:sz w:val="24"/>
          <w:szCs w:val="24"/>
        </w:rPr>
        <w:t> </w:t>
      </w:r>
      <w:r w:rsidRPr="008171B9">
        <w:rPr>
          <w:rFonts w:ascii="仿宋_GB2312" w:eastAsia="仿宋_GB2312" w:hAnsi="仿宋" w:cs="MingLiU" w:hint="eastAsia"/>
          <w:kern w:val="0"/>
          <w:sz w:val="24"/>
          <w:szCs w:val="24"/>
        </w:rPr>
        <w:t xml:space="preserve"> </w:t>
      </w:r>
    </w:p>
    <w:p w:rsidR="008171B9" w:rsidRPr="008171B9" w:rsidRDefault="008171B9" w:rsidP="008171B9">
      <w:pPr>
        <w:spacing w:beforeLines="50" w:before="156" w:afterLines="50" w:after="156" w:line="440" w:lineRule="exact"/>
        <w:ind w:firstLineChars="200" w:firstLine="480"/>
        <w:outlineLvl w:val="0"/>
        <w:rPr>
          <w:rFonts w:ascii="黑体" w:eastAsia="黑体" w:hAnsi="黑体" w:cs="MingLiU" w:hint="eastAsia"/>
          <w:kern w:val="0"/>
          <w:sz w:val="24"/>
          <w:szCs w:val="24"/>
        </w:rPr>
      </w:pPr>
      <w:bookmarkStart w:id="6" w:name="_Toc302738332"/>
      <w:r w:rsidRPr="008171B9">
        <w:rPr>
          <w:rFonts w:ascii="黑体" w:eastAsia="黑体" w:hAnsi="黑体" w:cs="MingLiU" w:hint="eastAsia"/>
          <w:kern w:val="0"/>
          <w:sz w:val="24"/>
          <w:szCs w:val="24"/>
        </w:rPr>
        <w:t>六、税项</w:t>
      </w:r>
      <w:bookmarkEnd w:id="6"/>
    </w:p>
    <w:p w:rsidR="008171B9" w:rsidRPr="008171B9" w:rsidRDefault="008171B9" w:rsidP="008171B9">
      <w:pPr>
        <w:spacing w:line="440" w:lineRule="exact"/>
        <w:ind w:firstLineChars="200" w:firstLine="480"/>
        <w:rPr>
          <w:rFonts w:ascii="仿宋_GB2312" w:eastAsia="仿宋_GB2312" w:hAnsi="仿宋" w:cs="Arial" w:hint="eastAsia"/>
          <w:bCs/>
          <w:kern w:val="0"/>
          <w:sz w:val="24"/>
          <w:szCs w:val="24"/>
        </w:rPr>
      </w:pPr>
      <w:r w:rsidRPr="008171B9">
        <w:rPr>
          <w:rFonts w:ascii="仿宋_GB2312" w:eastAsia="仿宋_GB2312" w:hAnsi="仿宋" w:cs="Arial" w:hint="eastAsia"/>
          <w:bCs/>
          <w:kern w:val="0"/>
          <w:sz w:val="24"/>
          <w:szCs w:val="24"/>
        </w:rPr>
        <w:t>说明企业适用的主要税种、计税依据及税率，以及具体的纳税情况，涉及税收优惠的，还需说明优惠税负情况及相关批文。</w:t>
      </w:r>
    </w:p>
    <w:p w:rsidR="008171B9" w:rsidRPr="008171B9" w:rsidRDefault="008171B9" w:rsidP="008171B9">
      <w:pPr>
        <w:spacing w:beforeLines="50" w:before="156" w:afterLines="50" w:after="156" w:line="440" w:lineRule="exact"/>
        <w:ind w:firstLineChars="200" w:firstLine="480"/>
        <w:outlineLvl w:val="0"/>
        <w:rPr>
          <w:rFonts w:ascii="黑体" w:eastAsia="黑体" w:hAnsi="黑体" w:cs="MingLiU" w:hint="eastAsia"/>
          <w:kern w:val="0"/>
          <w:sz w:val="24"/>
          <w:szCs w:val="24"/>
        </w:rPr>
      </w:pPr>
      <w:bookmarkStart w:id="7" w:name="_Toc302738333"/>
      <w:r w:rsidRPr="008171B9">
        <w:rPr>
          <w:rFonts w:ascii="黑体" w:eastAsia="黑体" w:hAnsi="黑体" w:cs="MingLiU" w:hint="eastAsia"/>
          <w:kern w:val="0"/>
          <w:sz w:val="24"/>
          <w:szCs w:val="24"/>
        </w:rPr>
        <w:lastRenderedPageBreak/>
        <w:t>七、企业合并及合并财务报表</w:t>
      </w:r>
      <w:bookmarkEnd w:id="7"/>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（一）本年纳入合并报表范围的子企业基本情况。</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4"/>
        </w:rPr>
      </w:pPr>
      <w:r w:rsidRPr="008171B9">
        <w:rPr>
          <w:rFonts w:ascii="仿宋_GB2312" w:eastAsia="仿宋_GB2312" w:hAnsi="仿宋" w:cs="MingLiU" w:hint="eastAsia"/>
          <w:kern w:val="0"/>
          <w:sz w:val="24"/>
          <w:szCs w:val="24"/>
        </w:rPr>
        <w:t>企业应当按下列格式披露纳入报表合并范围的全部子企业主要情况；大型企业集团合并报表范围可以披露到二级子企业，集团所属重要子企业不分级次全部披露：</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643"/>
        <w:gridCol w:w="1064"/>
        <w:gridCol w:w="641"/>
        <w:gridCol w:w="641"/>
        <w:gridCol w:w="852"/>
        <w:gridCol w:w="641"/>
        <w:gridCol w:w="639"/>
        <w:gridCol w:w="639"/>
        <w:gridCol w:w="850"/>
        <w:gridCol w:w="850"/>
        <w:gridCol w:w="1062"/>
      </w:tblGrid>
      <w:tr w:rsidR="008171B9" w:rsidRPr="008171B9" w:rsidTr="00652DCB">
        <w:trPr>
          <w:trHeight w:val="397"/>
          <w:jc w:val="center"/>
        </w:trPr>
        <w:tc>
          <w:tcPr>
            <w:tcW w:w="643" w:type="dxa"/>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szCs w:val="21"/>
              </w:rPr>
              <w:t>序号</w:t>
            </w:r>
          </w:p>
        </w:tc>
        <w:tc>
          <w:tcPr>
            <w:tcW w:w="1064" w:type="dxa"/>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szCs w:val="21"/>
              </w:rPr>
              <w:t>企业名称</w:t>
            </w:r>
          </w:p>
        </w:tc>
        <w:tc>
          <w:tcPr>
            <w:tcW w:w="641" w:type="dxa"/>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szCs w:val="21"/>
              </w:rPr>
              <w:t>级次</w:t>
            </w:r>
          </w:p>
        </w:tc>
        <w:tc>
          <w:tcPr>
            <w:tcW w:w="641" w:type="dxa"/>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szCs w:val="21"/>
              </w:rPr>
              <w:t>企业</w:t>
            </w:r>
          </w:p>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szCs w:val="21"/>
              </w:rPr>
              <w:t>类型</w:t>
            </w:r>
          </w:p>
        </w:tc>
        <w:tc>
          <w:tcPr>
            <w:tcW w:w="852" w:type="dxa"/>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szCs w:val="21"/>
              </w:rPr>
              <w:t>注册地</w:t>
            </w:r>
          </w:p>
        </w:tc>
        <w:tc>
          <w:tcPr>
            <w:tcW w:w="641" w:type="dxa"/>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szCs w:val="21"/>
              </w:rPr>
              <w:t>业务</w:t>
            </w:r>
          </w:p>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szCs w:val="21"/>
              </w:rPr>
              <w:t xml:space="preserve">性质 </w:t>
            </w:r>
          </w:p>
        </w:tc>
        <w:tc>
          <w:tcPr>
            <w:tcW w:w="639" w:type="dxa"/>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szCs w:val="21"/>
              </w:rPr>
              <w:t>注册</w:t>
            </w:r>
          </w:p>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szCs w:val="21"/>
              </w:rPr>
              <w:t>资本</w:t>
            </w:r>
          </w:p>
        </w:tc>
        <w:tc>
          <w:tcPr>
            <w:tcW w:w="639" w:type="dxa"/>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szCs w:val="21"/>
              </w:rPr>
              <w:t>持股</w:t>
            </w:r>
          </w:p>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szCs w:val="21"/>
              </w:rPr>
              <w:t>比例</w:t>
            </w:r>
          </w:p>
        </w:tc>
        <w:tc>
          <w:tcPr>
            <w:tcW w:w="850" w:type="dxa"/>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szCs w:val="21"/>
              </w:rPr>
              <w:t>享有的</w:t>
            </w:r>
          </w:p>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szCs w:val="21"/>
              </w:rPr>
              <w:t>表决权</w:t>
            </w:r>
          </w:p>
        </w:tc>
        <w:tc>
          <w:tcPr>
            <w:tcW w:w="850" w:type="dxa"/>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szCs w:val="21"/>
              </w:rPr>
              <w:t>投资额</w:t>
            </w:r>
          </w:p>
        </w:tc>
        <w:tc>
          <w:tcPr>
            <w:tcW w:w="1062" w:type="dxa"/>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szCs w:val="21"/>
              </w:rPr>
              <w:t>取得方式</w:t>
            </w:r>
          </w:p>
        </w:tc>
      </w:tr>
      <w:tr w:rsidR="008171B9" w:rsidRPr="008171B9" w:rsidTr="00652DCB">
        <w:trPr>
          <w:trHeight w:val="397"/>
          <w:jc w:val="center"/>
        </w:trPr>
        <w:tc>
          <w:tcPr>
            <w:tcW w:w="643" w:type="dxa"/>
            <w:vAlign w:val="center"/>
          </w:tcPr>
          <w:p w:rsidR="008171B9" w:rsidRPr="008171B9" w:rsidRDefault="008171B9" w:rsidP="008171B9">
            <w:pPr>
              <w:spacing w:line="440" w:lineRule="exact"/>
              <w:rPr>
                <w:rFonts w:ascii="仿宋_GB2312" w:eastAsia="仿宋_GB2312" w:hAnsi="宋体" w:cs="宋体" w:hint="eastAsia"/>
                <w:kern w:val="0"/>
                <w:szCs w:val="21"/>
              </w:rPr>
            </w:pPr>
          </w:p>
        </w:tc>
        <w:tc>
          <w:tcPr>
            <w:tcW w:w="1064" w:type="dxa"/>
            <w:vAlign w:val="center"/>
          </w:tcPr>
          <w:p w:rsidR="008171B9" w:rsidRPr="008171B9" w:rsidRDefault="008171B9" w:rsidP="008171B9">
            <w:pPr>
              <w:spacing w:line="440" w:lineRule="exact"/>
              <w:rPr>
                <w:rFonts w:ascii="仿宋_GB2312" w:eastAsia="仿宋_GB2312" w:hAnsi="宋体" w:cs="宋体" w:hint="eastAsia"/>
                <w:kern w:val="0"/>
                <w:szCs w:val="21"/>
              </w:rPr>
            </w:pPr>
          </w:p>
        </w:tc>
        <w:tc>
          <w:tcPr>
            <w:tcW w:w="641" w:type="dxa"/>
            <w:vAlign w:val="center"/>
          </w:tcPr>
          <w:p w:rsidR="008171B9" w:rsidRPr="008171B9" w:rsidRDefault="008171B9" w:rsidP="008171B9">
            <w:pPr>
              <w:spacing w:line="440" w:lineRule="exact"/>
              <w:rPr>
                <w:rFonts w:ascii="仿宋_GB2312" w:eastAsia="仿宋_GB2312" w:hAnsi="宋体" w:cs="宋体" w:hint="eastAsia"/>
                <w:kern w:val="0"/>
                <w:szCs w:val="21"/>
              </w:rPr>
            </w:pPr>
          </w:p>
        </w:tc>
        <w:tc>
          <w:tcPr>
            <w:tcW w:w="641" w:type="dxa"/>
            <w:vAlign w:val="center"/>
          </w:tcPr>
          <w:p w:rsidR="008171B9" w:rsidRPr="008171B9" w:rsidRDefault="008171B9" w:rsidP="008171B9">
            <w:pPr>
              <w:spacing w:line="440" w:lineRule="exact"/>
              <w:rPr>
                <w:rFonts w:ascii="仿宋_GB2312" w:eastAsia="仿宋_GB2312" w:hAnsi="宋体" w:cs="宋体" w:hint="eastAsia"/>
                <w:kern w:val="0"/>
                <w:szCs w:val="21"/>
              </w:rPr>
            </w:pPr>
          </w:p>
        </w:tc>
        <w:tc>
          <w:tcPr>
            <w:tcW w:w="852" w:type="dxa"/>
            <w:vAlign w:val="center"/>
          </w:tcPr>
          <w:p w:rsidR="008171B9" w:rsidRPr="008171B9" w:rsidRDefault="008171B9" w:rsidP="008171B9">
            <w:pPr>
              <w:spacing w:line="440" w:lineRule="exact"/>
              <w:rPr>
                <w:rFonts w:ascii="仿宋_GB2312" w:eastAsia="仿宋_GB2312" w:hAnsi="宋体" w:cs="宋体" w:hint="eastAsia"/>
                <w:kern w:val="0"/>
                <w:szCs w:val="21"/>
              </w:rPr>
            </w:pPr>
          </w:p>
        </w:tc>
        <w:tc>
          <w:tcPr>
            <w:tcW w:w="641" w:type="dxa"/>
            <w:vAlign w:val="center"/>
          </w:tcPr>
          <w:p w:rsidR="008171B9" w:rsidRPr="008171B9" w:rsidRDefault="008171B9" w:rsidP="008171B9">
            <w:pPr>
              <w:spacing w:line="440" w:lineRule="exact"/>
              <w:rPr>
                <w:rFonts w:ascii="仿宋_GB2312" w:eastAsia="仿宋_GB2312" w:hAnsi="宋体" w:cs="宋体" w:hint="eastAsia"/>
                <w:kern w:val="0"/>
                <w:szCs w:val="21"/>
              </w:rPr>
            </w:pPr>
          </w:p>
        </w:tc>
        <w:tc>
          <w:tcPr>
            <w:tcW w:w="639" w:type="dxa"/>
            <w:vAlign w:val="center"/>
          </w:tcPr>
          <w:p w:rsidR="008171B9" w:rsidRPr="008171B9" w:rsidRDefault="008171B9" w:rsidP="008171B9">
            <w:pPr>
              <w:spacing w:line="440" w:lineRule="exact"/>
              <w:rPr>
                <w:rFonts w:ascii="仿宋_GB2312" w:eastAsia="仿宋_GB2312" w:hAnsi="宋体" w:cs="宋体" w:hint="eastAsia"/>
                <w:kern w:val="0"/>
                <w:szCs w:val="21"/>
              </w:rPr>
            </w:pPr>
          </w:p>
        </w:tc>
        <w:tc>
          <w:tcPr>
            <w:tcW w:w="639" w:type="dxa"/>
            <w:vAlign w:val="center"/>
          </w:tcPr>
          <w:p w:rsidR="008171B9" w:rsidRPr="008171B9" w:rsidRDefault="008171B9" w:rsidP="008171B9">
            <w:pPr>
              <w:spacing w:line="440" w:lineRule="exact"/>
              <w:rPr>
                <w:rFonts w:ascii="仿宋_GB2312" w:eastAsia="仿宋_GB2312" w:hAnsi="宋体" w:cs="宋体" w:hint="eastAsia"/>
                <w:kern w:val="0"/>
                <w:szCs w:val="21"/>
              </w:rPr>
            </w:pPr>
          </w:p>
        </w:tc>
        <w:tc>
          <w:tcPr>
            <w:tcW w:w="850" w:type="dxa"/>
            <w:vAlign w:val="center"/>
          </w:tcPr>
          <w:p w:rsidR="008171B9" w:rsidRPr="008171B9" w:rsidRDefault="008171B9" w:rsidP="008171B9">
            <w:pPr>
              <w:spacing w:line="440" w:lineRule="exact"/>
              <w:rPr>
                <w:rFonts w:ascii="仿宋_GB2312" w:eastAsia="仿宋_GB2312" w:hAnsi="宋体" w:cs="宋体" w:hint="eastAsia"/>
                <w:kern w:val="0"/>
                <w:szCs w:val="21"/>
              </w:rPr>
            </w:pPr>
          </w:p>
        </w:tc>
        <w:tc>
          <w:tcPr>
            <w:tcW w:w="850" w:type="dxa"/>
          </w:tcPr>
          <w:p w:rsidR="008171B9" w:rsidRPr="008171B9" w:rsidRDefault="008171B9" w:rsidP="008171B9">
            <w:pPr>
              <w:spacing w:line="440" w:lineRule="exact"/>
              <w:rPr>
                <w:rFonts w:ascii="仿宋_GB2312" w:eastAsia="仿宋_GB2312" w:hAnsi="宋体" w:cs="宋体" w:hint="eastAsia"/>
                <w:kern w:val="0"/>
                <w:szCs w:val="21"/>
              </w:rPr>
            </w:pPr>
          </w:p>
        </w:tc>
        <w:tc>
          <w:tcPr>
            <w:tcW w:w="1062" w:type="dxa"/>
          </w:tcPr>
          <w:p w:rsidR="008171B9" w:rsidRPr="008171B9" w:rsidRDefault="008171B9" w:rsidP="008171B9">
            <w:pPr>
              <w:spacing w:line="440" w:lineRule="exact"/>
              <w:rPr>
                <w:rFonts w:ascii="仿宋_GB2312" w:eastAsia="仿宋_GB2312" w:hAnsi="宋体" w:cs="宋体" w:hint="eastAsia"/>
                <w:kern w:val="0"/>
                <w:szCs w:val="21"/>
              </w:rPr>
            </w:pPr>
          </w:p>
        </w:tc>
      </w:tr>
      <w:tr w:rsidR="008171B9" w:rsidRPr="008171B9" w:rsidTr="00652DCB">
        <w:trPr>
          <w:trHeight w:val="397"/>
          <w:jc w:val="center"/>
        </w:trPr>
        <w:tc>
          <w:tcPr>
            <w:tcW w:w="643" w:type="dxa"/>
            <w:vAlign w:val="center"/>
          </w:tcPr>
          <w:p w:rsidR="008171B9" w:rsidRPr="008171B9" w:rsidRDefault="008171B9" w:rsidP="008171B9">
            <w:pPr>
              <w:spacing w:line="440" w:lineRule="exact"/>
              <w:rPr>
                <w:rFonts w:ascii="仿宋_GB2312" w:eastAsia="仿宋_GB2312" w:hAnsi="宋体" w:cs="宋体" w:hint="eastAsia"/>
                <w:kern w:val="0"/>
                <w:szCs w:val="21"/>
              </w:rPr>
            </w:pPr>
          </w:p>
        </w:tc>
        <w:tc>
          <w:tcPr>
            <w:tcW w:w="1064" w:type="dxa"/>
            <w:vAlign w:val="center"/>
          </w:tcPr>
          <w:p w:rsidR="008171B9" w:rsidRPr="008171B9" w:rsidRDefault="008171B9" w:rsidP="008171B9">
            <w:pPr>
              <w:spacing w:line="440" w:lineRule="exact"/>
              <w:rPr>
                <w:rFonts w:ascii="仿宋_GB2312" w:eastAsia="仿宋_GB2312" w:hAnsi="宋体" w:cs="宋体" w:hint="eastAsia"/>
                <w:kern w:val="0"/>
                <w:szCs w:val="21"/>
              </w:rPr>
            </w:pPr>
          </w:p>
        </w:tc>
        <w:tc>
          <w:tcPr>
            <w:tcW w:w="641" w:type="dxa"/>
            <w:vAlign w:val="center"/>
          </w:tcPr>
          <w:p w:rsidR="008171B9" w:rsidRPr="008171B9" w:rsidRDefault="008171B9" w:rsidP="008171B9">
            <w:pPr>
              <w:spacing w:line="440" w:lineRule="exact"/>
              <w:rPr>
                <w:rFonts w:ascii="仿宋_GB2312" w:eastAsia="仿宋_GB2312" w:hAnsi="宋体" w:cs="宋体" w:hint="eastAsia"/>
                <w:kern w:val="0"/>
                <w:szCs w:val="21"/>
              </w:rPr>
            </w:pPr>
          </w:p>
        </w:tc>
        <w:tc>
          <w:tcPr>
            <w:tcW w:w="641" w:type="dxa"/>
            <w:vAlign w:val="center"/>
          </w:tcPr>
          <w:p w:rsidR="008171B9" w:rsidRPr="008171B9" w:rsidRDefault="008171B9" w:rsidP="008171B9">
            <w:pPr>
              <w:spacing w:line="440" w:lineRule="exact"/>
              <w:rPr>
                <w:rFonts w:ascii="仿宋_GB2312" w:eastAsia="仿宋_GB2312" w:hAnsi="宋体" w:cs="宋体" w:hint="eastAsia"/>
                <w:kern w:val="0"/>
                <w:szCs w:val="21"/>
              </w:rPr>
            </w:pPr>
          </w:p>
        </w:tc>
        <w:tc>
          <w:tcPr>
            <w:tcW w:w="852" w:type="dxa"/>
            <w:vAlign w:val="center"/>
          </w:tcPr>
          <w:p w:rsidR="008171B9" w:rsidRPr="008171B9" w:rsidRDefault="008171B9" w:rsidP="008171B9">
            <w:pPr>
              <w:spacing w:line="440" w:lineRule="exact"/>
              <w:rPr>
                <w:rFonts w:ascii="仿宋_GB2312" w:eastAsia="仿宋_GB2312" w:hAnsi="宋体" w:cs="宋体" w:hint="eastAsia"/>
                <w:kern w:val="0"/>
                <w:szCs w:val="21"/>
              </w:rPr>
            </w:pPr>
          </w:p>
        </w:tc>
        <w:tc>
          <w:tcPr>
            <w:tcW w:w="641" w:type="dxa"/>
            <w:vAlign w:val="center"/>
          </w:tcPr>
          <w:p w:rsidR="008171B9" w:rsidRPr="008171B9" w:rsidRDefault="008171B9" w:rsidP="008171B9">
            <w:pPr>
              <w:spacing w:line="440" w:lineRule="exact"/>
              <w:rPr>
                <w:rFonts w:ascii="仿宋_GB2312" w:eastAsia="仿宋_GB2312" w:hAnsi="宋体" w:cs="宋体" w:hint="eastAsia"/>
                <w:kern w:val="0"/>
                <w:szCs w:val="21"/>
              </w:rPr>
            </w:pPr>
          </w:p>
        </w:tc>
        <w:tc>
          <w:tcPr>
            <w:tcW w:w="639" w:type="dxa"/>
            <w:vAlign w:val="center"/>
          </w:tcPr>
          <w:p w:rsidR="008171B9" w:rsidRPr="008171B9" w:rsidRDefault="008171B9" w:rsidP="008171B9">
            <w:pPr>
              <w:spacing w:line="440" w:lineRule="exact"/>
              <w:rPr>
                <w:rFonts w:ascii="仿宋_GB2312" w:eastAsia="仿宋_GB2312" w:hAnsi="宋体" w:cs="宋体" w:hint="eastAsia"/>
                <w:kern w:val="0"/>
                <w:szCs w:val="21"/>
              </w:rPr>
            </w:pPr>
          </w:p>
        </w:tc>
        <w:tc>
          <w:tcPr>
            <w:tcW w:w="639" w:type="dxa"/>
            <w:vAlign w:val="center"/>
          </w:tcPr>
          <w:p w:rsidR="008171B9" w:rsidRPr="008171B9" w:rsidRDefault="008171B9" w:rsidP="008171B9">
            <w:pPr>
              <w:spacing w:line="440" w:lineRule="exact"/>
              <w:rPr>
                <w:rFonts w:ascii="仿宋_GB2312" w:eastAsia="仿宋_GB2312" w:hAnsi="宋体" w:cs="宋体" w:hint="eastAsia"/>
                <w:kern w:val="0"/>
                <w:szCs w:val="21"/>
              </w:rPr>
            </w:pPr>
          </w:p>
        </w:tc>
        <w:tc>
          <w:tcPr>
            <w:tcW w:w="850" w:type="dxa"/>
            <w:vAlign w:val="center"/>
          </w:tcPr>
          <w:p w:rsidR="008171B9" w:rsidRPr="008171B9" w:rsidRDefault="008171B9" w:rsidP="008171B9">
            <w:pPr>
              <w:spacing w:line="440" w:lineRule="exact"/>
              <w:rPr>
                <w:rFonts w:ascii="仿宋_GB2312" w:eastAsia="仿宋_GB2312" w:hAnsi="宋体" w:cs="宋体" w:hint="eastAsia"/>
                <w:kern w:val="0"/>
                <w:szCs w:val="21"/>
              </w:rPr>
            </w:pPr>
          </w:p>
        </w:tc>
        <w:tc>
          <w:tcPr>
            <w:tcW w:w="850" w:type="dxa"/>
          </w:tcPr>
          <w:p w:rsidR="008171B9" w:rsidRPr="008171B9" w:rsidRDefault="008171B9" w:rsidP="008171B9">
            <w:pPr>
              <w:spacing w:line="440" w:lineRule="exact"/>
              <w:rPr>
                <w:rFonts w:ascii="仿宋_GB2312" w:eastAsia="仿宋_GB2312" w:hAnsi="宋体" w:cs="宋体" w:hint="eastAsia"/>
                <w:kern w:val="0"/>
                <w:szCs w:val="21"/>
              </w:rPr>
            </w:pPr>
          </w:p>
        </w:tc>
        <w:tc>
          <w:tcPr>
            <w:tcW w:w="1062" w:type="dxa"/>
          </w:tcPr>
          <w:p w:rsidR="008171B9" w:rsidRPr="008171B9" w:rsidRDefault="008171B9" w:rsidP="008171B9">
            <w:pPr>
              <w:spacing w:line="440" w:lineRule="exact"/>
              <w:rPr>
                <w:rFonts w:ascii="仿宋_GB2312" w:eastAsia="仿宋_GB2312" w:hAnsi="宋体" w:cs="宋体" w:hint="eastAsia"/>
                <w:kern w:val="0"/>
                <w:szCs w:val="21"/>
              </w:rPr>
            </w:pPr>
          </w:p>
        </w:tc>
      </w:tr>
    </w:tbl>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注：企业类型：1.境内非金融子企业，2.境内金融子企业，3.境外子企业，4.事业单位，5.基建单位</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取得方式：1.投资设立，2.同一控制下的企业合并，3.非同一控制下的企业合并，4.其他</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（二）母公司拥有被投资单位表决权不足半数但能对被投资单位形成控制的原因。</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717"/>
        <w:gridCol w:w="1226"/>
        <w:gridCol w:w="712"/>
        <w:gridCol w:w="1476"/>
        <w:gridCol w:w="969"/>
        <w:gridCol w:w="970"/>
        <w:gridCol w:w="1226"/>
        <w:gridCol w:w="1226"/>
      </w:tblGrid>
      <w:tr w:rsidR="008171B9" w:rsidRPr="008171B9" w:rsidTr="00652DCB">
        <w:trPr>
          <w:trHeight w:val="397"/>
          <w:jc w:val="center"/>
        </w:trPr>
        <w:tc>
          <w:tcPr>
            <w:tcW w:w="717" w:type="dxa"/>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szCs w:val="21"/>
              </w:rPr>
              <w:t>序号</w:t>
            </w:r>
          </w:p>
        </w:tc>
        <w:tc>
          <w:tcPr>
            <w:tcW w:w="1226" w:type="dxa"/>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szCs w:val="21"/>
              </w:rPr>
              <w:t>企业名称</w:t>
            </w:r>
          </w:p>
        </w:tc>
        <w:tc>
          <w:tcPr>
            <w:tcW w:w="712" w:type="dxa"/>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szCs w:val="21"/>
              </w:rPr>
              <w:t>持股</w:t>
            </w:r>
          </w:p>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szCs w:val="21"/>
              </w:rPr>
              <w:t>比例</w:t>
            </w:r>
          </w:p>
        </w:tc>
        <w:tc>
          <w:tcPr>
            <w:tcW w:w="1476" w:type="dxa"/>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szCs w:val="21"/>
              </w:rPr>
              <w:t>享有的表决权</w:t>
            </w:r>
          </w:p>
        </w:tc>
        <w:tc>
          <w:tcPr>
            <w:tcW w:w="969" w:type="dxa"/>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szCs w:val="21"/>
              </w:rPr>
              <w:t>注册</w:t>
            </w:r>
          </w:p>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szCs w:val="21"/>
              </w:rPr>
              <w:t>资本</w:t>
            </w:r>
          </w:p>
        </w:tc>
        <w:tc>
          <w:tcPr>
            <w:tcW w:w="970" w:type="dxa"/>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szCs w:val="21"/>
              </w:rPr>
              <w:t>投资额</w:t>
            </w:r>
          </w:p>
        </w:tc>
        <w:tc>
          <w:tcPr>
            <w:tcW w:w="1226"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宋体" w:hint="eastAsia"/>
                <w:kern w:val="0"/>
                <w:szCs w:val="21"/>
              </w:rPr>
              <w:t>级次</w:t>
            </w:r>
          </w:p>
        </w:tc>
        <w:tc>
          <w:tcPr>
            <w:tcW w:w="1226"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宋体" w:hint="eastAsia"/>
                <w:kern w:val="0"/>
                <w:szCs w:val="21"/>
              </w:rPr>
              <w:t>纳入合并范围原因</w:t>
            </w:r>
          </w:p>
        </w:tc>
      </w:tr>
      <w:tr w:rsidR="008171B9" w:rsidRPr="008171B9" w:rsidTr="00652DCB">
        <w:trPr>
          <w:trHeight w:val="397"/>
          <w:jc w:val="center"/>
        </w:trPr>
        <w:tc>
          <w:tcPr>
            <w:tcW w:w="717"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1226"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712"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1476"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969"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970"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1226"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1226"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717"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1226"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712"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1476"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969"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970"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1226"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1226"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r>
    </w:tbl>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（三）母公司直接或通过其他子公司间接拥有被投资单位半数以上的表决权但未能对其形成控制的原因。</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718"/>
        <w:gridCol w:w="1225"/>
        <w:gridCol w:w="712"/>
        <w:gridCol w:w="1476"/>
        <w:gridCol w:w="970"/>
        <w:gridCol w:w="970"/>
        <w:gridCol w:w="953"/>
        <w:gridCol w:w="1498"/>
      </w:tblGrid>
      <w:tr w:rsidR="008171B9" w:rsidRPr="008171B9" w:rsidTr="00652DCB">
        <w:trPr>
          <w:trHeight w:val="397"/>
          <w:jc w:val="center"/>
        </w:trPr>
        <w:tc>
          <w:tcPr>
            <w:tcW w:w="718"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宋体" w:hint="eastAsia"/>
                <w:kern w:val="0"/>
                <w:szCs w:val="21"/>
              </w:rPr>
              <w:t>序号</w:t>
            </w:r>
          </w:p>
        </w:tc>
        <w:tc>
          <w:tcPr>
            <w:tcW w:w="1225"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宋体" w:hint="eastAsia"/>
                <w:kern w:val="0"/>
                <w:szCs w:val="21"/>
              </w:rPr>
              <w:t>企业名称</w:t>
            </w:r>
          </w:p>
        </w:tc>
        <w:tc>
          <w:tcPr>
            <w:tcW w:w="712"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宋体" w:hint="eastAsia"/>
                <w:kern w:val="0"/>
                <w:szCs w:val="21"/>
              </w:rPr>
              <w:t>持股</w:t>
            </w:r>
          </w:p>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宋体" w:hint="eastAsia"/>
                <w:kern w:val="0"/>
                <w:szCs w:val="21"/>
              </w:rPr>
              <w:t>比例</w:t>
            </w:r>
          </w:p>
        </w:tc>
        <w:tc>
          <w:tcPr>
            <w:tcW w:w="1476"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宋体" w:hint="eastAsia"/>
                <w:kern w:val="0"/>
                <w:szCs w:val="21"/>
              </w:rPr>
              <w:t>享有的表决权</w:t>
            </w:r>
          </w:p>
        </w:tc>
        <w:tc>
          <w:tcPr>
            <w:tcW w:w="970"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宋体" w:hint="eastAsia"/>
                <w:kern w:val="0"/>
                <w:szCs w:val="21"/>
              </w:rPr>
              <w:t>注册</w:t>
            </w:r>
          </w:p>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宋体" w:hint="eastAsia"/>
                <w:kern w:val="0"/>
                <w:szCs w:val="21"/>
              </w:rPr>
              <w:t>资本</w:t>
            </w:r>
          </w:p>
        </w:tc>
        <w:tc>
          <w:tcPr>
            <w:tcW w:w="970"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宋体" w:hint="eastAsia"/>
                <w:kern w:val="0"/>
                <w:szCs w:val="21"/>
              </w:rPr>
              <w:t>投资额</w:t>
            </w:r>
          </w:p>
        </w:tc>
        <w:tc>
          <w:tcPr>
            <w:tcW w:w="953"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宋体" w:hint="eastAsia"/>
                <w:kern w:val="0"/>
                <w:szCs w:val="21"/>
              </w:rPr>
              <w:t>级次</w:t>
            </w:r>
          </w:p>
        </w:tc>
        <w:tc>
          <w:tcPr>
            <w:tcW w:w="1498"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宋体" w:hint="eastAsia"/>
                <w:kern w:val="0"/>
                <w:szCs w:val="21"/>
              </w:rPr>
              <w:t>未纳入合并范围原因</w:t>
            </w:r>
          </w:p>
        </w:tc>
      </w:tr>
      <w:tr w:rsidR="008171B9" w:rsidRPr="008171B9" w:rsidTr="00652DCB">
        <w:trPr>
          <w:trHeight w:val="397"/>
          <w:jc w:val="center"/>
        </w:trPr>
        <w:tc>
          <w:tcPr>
            <w:tcW w:w="718"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1225"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712"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1476"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970"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970"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953"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1498"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718"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1225"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712"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1476"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970"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970"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953"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1498"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r>
    </w:tbl>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（四）子公司所采用的会计政策与母公司不一致的，母公司编制合并财务报表的处理方法。</w:t>
      </w:r>
      <w:r w:rsidRPr="008171B9">
        <w:rPr>
          <w:rFonts w:ascii="仿宋_GB2312" w:eastAsia="仿宋_GB2312" w:hAnsi="宋体" w:cs="MingLiU" w:hint="eastAsia"/>
          <w:kern w:val="0"/>
          <w:sz w:val="24"/>
          <w:szCs w:val="28"/>
        </w:rPr>
        <w:t> </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说明境外子企业、金融子企业、基建单位和事业单位纳入合并范围的情况及合并方法。</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子公司的特殊会计政策。对纳入合并报表范围内子公司与母公司会计政策不一致且未进行调整的，应说明子公司采用的特殊会计政策、未调整的原因及其对</w:t>
      </w:r>
      <w:r w:rsidRPr="008171B9">
        <w:rPr>
          <w:rFonts w:ascii="仿宋_GB2312" w:eastAsia="仿宋_GB2312" w:hAnsi="仿宋" w:cs="MingLiU" w:hint="eastAsia"/>
          <w:kern w:val="0"/>
          <w:sz w:val="24"/>
          <w:szCs w:val="28"/>
        </w:rPr>
        <w:lastRenderedPageBreak/>
        <w:t>合并财务报表的影响。</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（五）子公司与母公司会计期间不一致的，母公司编制合并财务报表的处理方法。</w:t>
      </w:r>
      <w:r w:rsidRPr="008171B9">
        <w:rPr>
          <w:rFonts w:ascii="仿宋_GB2312" w:eastAsia="仿宋_GB2312" w:hAnsi="宋体" w:cs="MingLiU" w:hint="eastAsia"/>
          <w:kern w:val="0"/>
          <w:sz w:val="24"/>
          <w:szCs w:val="28"/>
        </w:rPr>
        <w:t>  </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（六）本年不再纳入合并范围的原子公司。</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说明原子公司的名称、注册地、业务性质、母公司的持股比例和表决权比例，本年不再成为子公司的原因。</w:t>
      </w:r>
      <w:r w:rsidRPr="008171B9">
        <w:rPr>
          <w:rFonts w:ascii="仿宋_GB2312" w:eastAsia="仿宋_GB2312" w:hAnsi="宋体" w:cs="MingLiU" w:hint="eastAsia"/>
          <w:kern w:val="0"/>
          <w:sz w:val="24"/>
          <w:szCs w:val="28"/>
        </w:rPr>
        <w:t> </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原子公司在处置日和上一会计期间资产负债表日资产、负债和所有者权益的金额以及本年年初至处置日的收入、费用和利润的金额。</w:t>
      </w:r>
      <w:r w:rsidRPr="008171B9">
        <w:rPr>
          <w:rFonts w:ascii="仿宋_GB2312" w:eastAsia="仿宋_GB2312" w:hAnsi="宋体" w:cs="MingLiU" w:hint="eastAsia"/>
          <w:kern w:val="0"/>
          <w:sz w:val="24"/>
          <w:szCs w:val="28"/>
        </w:rPr>
        <w:t> </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（七）本年新纳入合并范围的主体。</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说明本年新纳入合并范围子公司、特殊目的主体、通过受托经营或承租等方式形成控制权的经营实体名称及其年末净资产、本年净利润。</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（八）本年发生的同一控制下企业合并情况。</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说明合并日的确定依据、支付的对价及被合并方的账面净资产，并披露被合并方自合并当年年初至合并日的收入、净利润、现金流量等情况。</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1056"/>
        <w:gridCol w:w="846"/>
        <w:gridCol w:w="846"/>
        <w:gridCol w:w="1056"/>
        <w:gridCol w:w="846"/>
        <w:gridCol w:w="636"/>
        <w:gridCol w:w="846"/>
        <w:gridCol w:w="846"/>
        <w:gridCol w:w="1266"/>
      </w:tblGrid>
      <w:tr w:rsidR="008171B9" w:rsidRPr="008171B9" w:rsidTr="00652DCB">
        <w:trPr>
          <w:trHeight w:val="397"/>
          <w:jc w:val="center"/>
        </w:trPr>
        <w:tc>
          <w:tcPr>
            <w:tcW w:w="1056" w:type="dxa"/>
            <w:vMerge w:val="restart"/>
            <w:vAlign w:val="center"/>
          </w:tcPr>
          <w:p w:rsidR="008171B9" w:rsidRPr="008171B9" w:rsidRDefault="008171B9" w:rsidP="008171B9">
            <w:pPr>
              <w:spacing w:line="440" w:lineRule="exact"/>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公司名称</w:t>
            </w:r>
          </w:p>
        </w:tc>
        <w:tc>
          <w:tcPr>
            <w:tcW w:w="846" w:type="dxa"/>
            <w:vMerge w:val="restart"/>
            <w:vAlign w:val="center"/>
          </w:tcPr>
          <w:p w:rsidR="008171B9" w:rsidRPr="008171B9" w:rsidRDefault="008171B9" w:rsidP="008171B9">
            <w:pPr>
              <w:spacing w:line="440" w:lineRule="exact"/>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合并日</w:t>
            </w:r>
          </w:p>
        </w:tc>
        <w:tc>
          <w:tcPr>
            <w:tcW w:w="846" w:type="dxa"/>
            <w:vMerge w:val="restart"/>
            <w:vAlign w:val="center"/>
          </w:tcPr>
          <w:p w:rsidR="008171B9" w:rsidRPr="008171B9" w:rsidRDefault="008171B9" w:rsidP="008171B9">
            <w:pPr>
              <w:spacing w:line="440" w:lineRule="exact"/>
              <w:jc w:val="center"/>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账  面</w:t>
            </w:r>
          </w:p>
          <w:p w:rsidR="008171B9" w:rsidRPr="008171B9" w:rsidRDefault="008171B9" w:rsidP="008171B9">
            <w:pPr>
              <w:spacing w:line="440" w:lineRule="exact"/>
              <w:jc w:val="center"/>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净资产</w:t>
            </w:r>
          </w:p>
        </w:tc>
        <w:tc>
          <w:tcPr>
            <w:tcW w:w="1056" w:type="dxa"/>
            <w:vMerge w:val="restart"/>
            <w:vAlign w:val="center"/>
          </w:tcPr>
          <w:p w:rsidR="008171B9" w:rsidRPr="008171B9" w:rsidRDefault="008171B9" w:rsidP="008171B9">
            <w:pPr>
              <w:spacing w:line="440" w:lineRule="exact"/>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交易对价</w:t>
            </w:r>
          </w:p>
        </w:tc>
        <w:tc>
          <w:tcPr>
            <w:tcW w:w="846" w:type="dxa"/>
            <w:vMerge w:val="restart"/>
            <w:vAlign w:val="center"/>
          </w:tcPr>
          <w:p w:rsidR="008171B9" w:rsidRPr="008171B9" w:rsidRDefault="008171B9" w:rsidP="008171B9">
            <w:pPr>
              <w:spacing w:line="440" w:lineRule="exact"/>
              <w:jc w:val="center"/>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实际控</w:t>
            </w:r>
          </w:p>
          <w:p w:rsidR="008171B9" w:rsidRPr="008171B9" w:rsidRDefault="008171B9" w:rsidP="008171B9">
            <w:pPr>
              <w:spacing w:line="440" w:lineRule="exact"/>
              <w:jc w:val="center"/>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制人</w:t>
            </w:r>
          </w:p>
        </w:tc>
        <w:tc>
          <w:tcPr>
            <w:tcW w:w="3594" w:type="dxa"/>
            <w:gridSpan w:val="4"/>
            <w:vAlign w:val="center"/>
          </w:tcPr>
          <w:p w:rsidR="008171B9" w:rsidRPr="008171B9" w:rsidRDefault="008171B9" w:rsidP="008171B9">
            <w:pPr>
              <w:spacing w:line="440" w:lineRule="exact"/>
              <w:jc w:val="center"/>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本年初至合并日的相关情况</w:t>
            </w:r>
          </w:p>
        </w:tc>
      </w:tr>
      <w:tr w:rsidR="008171B9" w:rsidRPr="008171B9" w:rsidTr="00652DCB">
        <w:trPr>
          <w:trHeight w:val="397"/>
          <w:jc w:val="center"/>
        </w:trPr>
        <w:tc>
          <w:tcPr>
            <w:tcW w:w="1056" w:type="dxa"/>
            <w:vMerge/>
            <w:vAlign w:val="center"/>
          </w:tcPr>
          <w:p w:rsidR="008171B9" w:rsidRPr="008171B9" w:rsidRDefault="008171B9" w:rsidP="008171B9">
            <w:pPr>
              <w:spacing w:line="440" w:lineRule="exact"/>
              <w:rPr>
                <w:rFonts w:ascii="仿宋_GB2312" w:eastAsia="仿宋_GB2312" w:hAnsi="仿宋" w:cs="Arial" w:hint="eastAsia"/>
                <w:bCs/>
                <w:szCs w:val="21"/>
              </w:rPr>
            </w:pPr>
          </w:p>
        </w:tc>
        <w:tc>
          <w:tcPr>
            <w:tcW w:w="846" w:type="dxa"/>
            <w:vMerge/>
            <w:vAlign w:val="center"/>
          </w:tcPr>
          <w:p w:rsidR="008171B9" w:rsidRPr="008171B9" w:rsidRDefault="008171B9" w:rsidP="008171B9">
            <w:pPr>
              <w:spacing w:line="440" w:lineRule="exact"/>
              <w:rPr>
                <w:rFonts w:ascii="仿宋_GB2312" w:eastAsia="仿宋_GB2312" w:hAnsi="仿宋" w:cs="Arial" w:hint="eastAsia"/>
                <w:bCs/>
                <w:szCs w:val="21"/>
              </w:rPr>
            </w:pPr>
          </w:p>
        </w:tc>
        <w:tc>
          <w:tcPr>
            <w:tcW w:w="846" w:type="dxa"/>
            <w:vMerge/>
            <w:vAlign w:val="center"/>
          </w:tcPr>
          <w:p w:rsidR="008171B9" w:rsidRPr="008171B9" w:rsidRDefault="008171B9" w:rsidP="008171B9">
            <w:pPr>
              <w:spacing w:line="440" w:lineRule="exact"/>
              <w:rPr>
                <w:rFonts w:ascii="仿宋_GB2312" w:eastAsia="仿宋_GB2312" w:hAnsi="仿宋" w:cs="Arial" w:hint="eastAsia"/>
                <w:bCs/>
                <w:szCs w:val="21"/>
              </w:rPr>
            </w:pPr>
          </w:p>
        </w:tc>
        <w:tc>
          <w:tcPr>
            <w:tcW w:w="1056" w:type="dxa"/>
            <w:vMerge/>
            <w:vAlign w:val="center"/>
          </w:tcPr>
          <w:p w:rsidR="008171B9" w:rsidRPr="008171B9" w:rsidRDefault="008171B9" w:rsidP="008171B9">
            <w:pPr>
              <w:spacing w:line="440" w:lineRule="exact"/>
              <w:rPr>
                <w:rFonts w:ascii="仿宋_GB2312" w:eastAsia="仿宋_GB2312" w:hAnsi="仿宋" w:cs="Arial" w:hint="eastAsia"/>
                <w:bCs/>
                <w:szCs w:val="21"/>
              </w:rPr>
            </w:pPr>
          </w:p>
        </w:tc>
        <w:tc>
          <w:tcPr>
            <w:tcW w:w="846" w:type="dxa"/>
            <w:vMerge/>
            <w:vAlign w:val="center"/>
          </w:tcPr>
          <w:p w:rsidR="008171B9" w:rsidRPr="008171B9" w:rsidRDefault="008171B9" w:rsidP="008171B9">
            <w:pPr>
              <w:spacing w:line="440" w:lineRule="exact"/>
              <w:rPr>
                <w:rFonts w:ascii="仿宋_GB2312" w:eastAsia="仿宋_GB2312" w:hAnsi="仿宋" w:cs="Arial" w:hint="eastAsia"/>
                <w:bCs/>
                <w:szCs w:val="21"/>
              </w:rPr>
            </w:pPr>
          </w:p>
        </w:tc>
        <w:tc>
          <w:tcPr>
            <w:tcW w:w="636" w:type="dxa"/>
            <w:vAlign w:val="center"/>
          </w:tcPr>
          <w:p w:rsidR="008171B9" w:rsidRPr="008171B9" w:rsidRDefault="008171B9" w:rsidP="008171B9">
            <w:pPr>
              <w:spacing w:line="440" w:lineRule="exact"/>
              <w:rPr>
                <w:rFonts w:ascii="仿宋_GB2312" w:eastAsia="仿宋_GB2312" w:hAnsi="仿宋" w:cs="Arial" w:hint="eastAsia"/>
                <w:bCs/>
                <w:szCs w:val="21"/>
              </w:rPr>
            </w:pPr>
            <w:r w:rsidRPr="008171B9">
              <w:rPr>
                <w:rFonts w:ascii="仿宋_GB2312" w:eastAsia="仿宋_GB2312" w:hAnsi="仿宋" w:cs="Arial" w:hint="eastAsia"/>
                <w:bCs/>
                <w:kern w:val="0"/>
                <w:szCs w:val="21"/>
              </w:rPr>
              <w:t>收入</w:t>
            </w:r>
          </w:p>
        </w:tc>
        <w:tc>
          <w:tcPr>
            <w:tcW w:w="846" w:type="dxa"/>
            <w:vAlign w:val="center"/>
          </w:tcPr>
          <w:p w:rsidR="008171B9" w:rsidRPr="008171B9" w:rsidRDefault="008171B9" w:rsidP="008171B9">
            <w:pPr>
              <w:spacing w:line="440" w:lineRule="exact"/>
              <w:rPr>
                <w:rFonts w:ascii="仿宋_GB2312" w:eastAsia="仿宋_GB2312" w:hAnsi="仿宋" w:cs="Arial" w:hint="eastAsia"/>
                <w:bCs/>
                <w:szCs w:val="21"/>
              </w:rPr>
            </w:pPr>
            <w:r w:rsidRPr="008171B9">
              <w:rPr>
                <w:rFonts w:ascii="仿宋_GB2312" w:eastAsia="仿宋_GB2312" w:hAnsi="仿宋" w:cs="Arial" w:hint="eastAsia"/>
                <w:bCs/>
                <w:kern w:val="0"/>
                <w:szCs w:val="21"/>
              </w:rPr>
              <w:t>净利润</w:t>
            </w:r>
          </w:p>
        </w:tc>
        <w:tc>
          <w:tcPr>
            <w:tcW w:w="846" w:type="dxa"/>
            <w:vAlign w:val="center"/>
          </w:tcPr>
          <w:p w:rsidR="008171B9" w:rsidRPr="008171B9" w:rsidRDefault="008171B9" w:rsidP="008171B9">
            <w:pPr>
              <w:spacing w:line="440" w:lineRule="exact"/>
              <w:rPr>
                <w:rFonts w:ascii="仿宋_GB2312" w:eastAsia="仿宋_GB2312" w:hAnsi="仿宋" w:cs="Arial" w:hint="eastAsia"/>
                <w:bCs/>
                <w:szCs w:val="21"/>
              </w:rPr>
            </w:pPr>
            <w:r w:rsidRPr="008171B9">
              <w:rPr>
                <w:rFonts w:ascii="仿宋_GB2312" w:eastAsia="仿宋_GB2312" w:hAnsi="仿宋" w:cs="Arial" w:hint="eastAsia"/>
                <w:bCs/>
                <w:kern w:val="0"/>
                <w:szCs w:val="21"/>
              </w:rPr>
              <w:t>现金净</w:t>
            </w:r>
          </w:p>
          <w:p w:rsidR="008171B9" w:rsidRPr="008171B9" w:rsidRDefault="008171B9" w:rsidP="008171B9">
            <w:pPr>
              <w:spacing w:line="440" w:lineRule="exact"/>
              <w:rPr>
                <w:rFonts w:ascii="仿宋_GB2312" w:eastAsia="仿宋_GB2312" w:hAnsi="仿宋" w:cs="Arial" w:hint="eastAsia"/>
                <w:bCs/>
                <w:szCs w:val="21"/>
              </w:rPr>
            </w:pPr>
            <w:r w:rsidRPr="008171B9">
              <w:rPr>
                <w:rFonts w:ascii="仿宋_GB2312" w:eastAsia="仿宋_GB2312" w:hAnsi="仿宋" w:cs="Arial" w:hint="eastAsia"/>
                <w:bCs/>
                <w:kern w:val="0"/>
                <w:szCs w:val="21"/>
              </w:rPr>
              <w:t>增加额</w:t>
            </w:r>
          </w:p>
        </w:tc>
        <w:tc>
          <w:tcPr>
            <w:tcW w:w="1266" w:type="dxa"/>
            <w:vAlign w:val="center"/>
          </w:tcPr>
          <w:p w:rsidR="008171B9" w:rsidRPr="008171B9" w:rsidRDefault="008171B9" w:rsidP="008171B9">
            <w:pPr>
              <w:spacing w:line="440" w:lineRule="exact"/>
              <w:rPr>
                <w:rFonts w:ascii="仿宋_GB2312" w:eastAsia="仿宋_GB2312" w:hAnsi="仿宋" w:cs="Arial" w:hint="eastAsia"/>
                <w:bCs/>
                <w:szCs w:val="21"/>
              </w:rPr>
            </w:pPr>
            <w:r w:rsidRPr="008171B9">
              <w:rPr>
                <w:rFonts w:ascii="仿宋_GB2312" w:eastAsia="仿宋_GB2312" w:hAnsi="仿宋" w:cs="Arial" w:hint="eastAsia"/>
                <w:bCs/>
                <w:kern w:val="0"/>
                <w:szCs w:val="21"/>
              </w:rPr>
              <w:t>经营活动现</w:t>
            </w:r>
          </w:p>
          <w:p w:rsidR="008171B9" w:rsidRPr="008171B9" w:rsidRDefault="008171B9" w:rsidP="008171B9">
            <w:pPr>
              <w:spacing w:line="440" w:lineRule="exact"/>
              <w:rPr>
                <w:rFonts w:ascii="仿宋_GB2312" w:eastAsia="仿宋_GB2312" w:hAnsi="仿宋" w:cs="Arial" w:hint="eastAsia"/>
                <w:bCs/>
                <w:szCs w:val="21"/>
              </w:rPr>
            </w:pPr>
            <w:r w:rsidRPr="008171B9">
              <w:rPr>
                <w:rFonts w:ascii="仿宋_GB2312" w:eastAsia="仿宋_GB2312" w:hAnsi="仿宋" w:cs="Arial" w:hint="eastAsia"/>
                <w:bCs/>
                <w:kern w:val="0"/>
                <w:szCs w:val="21"/>
              </w:rPr>
              <w:t>金流量净额</w:t>
            </w:r>
          </w:p>
        </w:tc>
      </w:tr>
      <w:tr w:rsidR="008171B9" w:rsidRPr="008171B9" w:rsidTr="00652DCB">
        <w:trPr>
          <w:trHeight w:val="397"/>
          <w:jc w:val="center"/>
        </w:trPr>
        <w:tc>
          <w:tcPr>
            <w:tcW w:w="1056" w:type="dxa"/>
          </w:tcPr>
          <w:p w:rsidR="008171B9" w:rsidRPr="008171B9" w:rsidRDefault="008171B9" w:rsidP="008171B9">
            <w:pPr>
              <w:spacing w:line="440" w:lineRule="exact"/>
              <w:rPr>
                <w:rFonts w:ascii="仿宋_GB2312" w:eastAsia="仿宋_GB2312" w:hAnsi="仿宋" w:cs="Arial" w:hint="eastAsia"/>
                <w:bCs/>
                <w:kern w:val="0"/>
                <w:szCs w:val="21"/>
              </w:rPr>
            </w:pPr>
          </w:p>
        </w:tc>
        <w:tc>
          <w:tcPr>
            <w:tcW w:w="846" w:type="dxa"/>
          </w:tcPr>
          <w:p w:rsidR="008171B9" w:rsidRPr="008171B9" w:rsidRDefault="008171B9" w:rsidP="008171B9">
            <w:pPr>
              <w:spacing w:line="440" w:lineRule="exact"/>
              <w:rPr>
                <w:rFonts w:ascii="仿宋_GB2312" w:eastAsia="仿宋_GB2312" w:hAnsi="仿宋" w:cs="Arial" w:hint="eastAsia"/>
                <w:bCs/>
                <w:kern w:val="0"/>
                <w:szCs w:val="21"/>
              </w:rPr>
            </w:pPr>
          </w:p>
        </w:tc>
        <w:tc>
          <w:tcPr>
            <w:tcW w:w="846" w:type="dxa"/>
          </w:tcPr>
          <w:p w:rsidR="008171B9" w:rsidRPr="008171B9" w:rsidRDefault="008171B9" w:rsidP="008171B9">
            <w:pPr>
              <w:spacing w:line="440" w:lineRule="exact"/>
              <w:rPr>
                <w:rFonts w:ascii="仿宋_GB2312" w:eastAsia="仿宋_GB2312" w:hAnsi="仿宋" w:cs="Arial" w:hint="eastAsia"/>
                <w:bCs/>
                <w:kern w:val="0"/>
                <w:szCs w:val="21"/>
              </w:rPr>
            </w:pPr>
          </w:p>
        </w:tc>
        <w:tc>
          <w:tcPr>
            <w:tcW w:w="1056" w:type="dxa"/>
          </w:tcPr>
          <w:p w:rsidR="008171B9" w:rsidRPr="008171B9" w:rsidRDefault="008171B9" w:rsidP="008171B9">
            <w:pPr>
              <w:spacing w:line="440" w:lineRule="exact"/>
              <w:rPr>
                <w:rFonts w:ascii="仿宋_GB2312" w:eastAsia="仿宋_GB2312" w:hAnsi="仿宋" w:cs="Arial" w:hint="eastAsia"/>
                <w:bCs/>
                <w:kern w:val="0"/>
                <w:szCs w:val="21"/>
              </w:rPr>
            </w:pPr>
          </w:p>
        </w:tc>
        <w:tc>
          <w:tcPr>
            <w:tcW w:w="846" w:type="dxa"/>
          </w:tcPr>
          <w:p w:rsidR="008171B9" w:rsidRPr="008171B9" w:rsidRDefault="008171B9" w:rsidP="008171B9">
            <w:pPr>
              <w:spacing w:line="440" w:lineRule="exact"/>
              <w:rPr>
                <w:rFonts w:ascii="仿宋_GB2312" w:eastAsia="仿宋_GB2312" w:hAnsi="仿宋" w:cs="Arial" w:hint="eastAsia"/>
                <w:bCs/>
                <w:kern w:val="0"/>
                <w:szCs w:val="21"/>
              </w:rPr>
            </w:pPr>
          </w:p>
        </w:tc>
        <w:tc>
          <w:tcPr>
            <w:tcW w:w="636" w:type="dxa"/>
          </w:tcPr>
          <w:p w:rsidR="008171B9" w:rsidRPr="008171B9" w:rsidRDefault="008171B9" w:rsidP="008171B9">
            <w:pPr>
              <w:spacing w:line="440" w:lineRule="exact"/>
              <w:rPr>
                <w:rFonts w:ascii="仿宋_GB2312" w:eastAsia="仿宋_GB2312" w:hAnsi="仿宋" w:cs="Arial" w:hint="eastAsia"/>
                <w:bCs/>
                <w:kern w:val="0"/>
                <w:szCs w:val="21"/>
              </w:rPr>
            </w:pPr>
          </w:p>
        </w:tc>
        <w:tc>
          <w:tcPr>
            <w:tcW w:w="846" w:type="dxa"/>
          </w:tcPr>
          <w:p w:rsidR="008171B9" w:rsidRPr="008171B9" w:rsidRDefault="008171B9" w:rsidP="008171B9">
            <w:pPr>
              <w:spacing w:line="440" w:lineRule="exact"/>
              <w:rPr>
                <w:rFonts w:ascii="仿宋_GB2312" w:eastAsia="仿宋_GB2312" w:hAnsi="仿宋" w:cs="Arial" w:hint="eastAsia"/>
                <w:bCs/>
                <w:kern w:val="0"/>
                <w:szCs w:val="21"/>
              </w:rPr>
            </w:pPr>
          </w:p>
        </w:tc>
        <w:tc>
          <w:tcPr>
            <w:tcW w:w="846" w:type="dxa"/>
          </w:tcPr>
          <w:p w:rsidR="008171B9" w:rsidRPr="008171B9" w:rsidRDefault="008171B9" w:rsidP="008171B9">
            <w:pPr>
              <w:spacing w:line="440" w:lineRule="exact"/>
              <w:rPr>
                <w:rFonts w:ascii="仿宋_GB2312" w:eastAsia="仿宋_GB2312" w:hAnsi="仿宋" w:cs="Arial" w:hint="eastAsia"/>
                <w:bCs/>
                <w:kern w:val="0"/>
                <w:szCs w:val="21"/>
              </w:rPr>
            </w:pPr>
          </w:p>
        </w:tc>
        <w:tc>
          <w:tcPr>
            <w:tcW w:w="1266" w:type="dxa"/>
          </w:tcPr>
          <w:p w:rsidR="008171B9" w:rsidRPr="008171B9" w:rsidRDefault="008171B9" w:rsidP="008171B9">
            <w:pPr>
              <w:spacing w:line="440" w:lineRule="exact"/>
              <w:rPr>
                <w:rFonts w:ascii="仿宋_GB2312" w:eastAsia="仿宋_GB2312" w:hAnsi="仿宋" w:cs="Arial" w:hint="eastAsia"/>
                <w:bCs/>
                <w:kern w:val="0"/>
                <w:szCs w:val="21"/>
              </w:rPr>
            </w:pPr>
          </w:p>
        </w:tc>
      </w:tr>
      <w:tr w:rsidR="008171B9" w:rsidRPr="008171B9" w:rsidTr="00652DCB">
        <w:trPr>
          <w:trHeight w:val="397"/>
          <w:jc w:val="center"/>
        </w:trPr>
        <w:tc>
          <w:tcPr>
            <w:tcW w:w="1056" w:type="dxa"/>
          </w:tcPr>
          <w:p w:rsidR="008171B9" w:rsidRPr="008171B9" w:rsidRDefault="008171B9" w:rsidP="008171B9">
            <w:pPr>
              <w:spacing w:line="440" w:lineRule="exact"/>
              <w:rPr>
                <w:rFonts w:ascii="仿宋_GB2312" w:eastAsia="仿宋_GB2312" w:hAnsi="仿宋" w:cs="Arial" w:hint="eastAsia"/>
                <w:bCs/>
                <w:kern w:val="0"/>
                <w:szCs w:val="21"/>
              </w:rPr>
            </w:pPr>
          </w:p>
        </w:tc>
        <w:tc>
          <w:tcPr>
            <w:tcW w:w="846" w:type="dxa"/>
          </w:tcPr>
          <w:p w:rsidR="008171B9" w:rsidRPr="008171B9" w:rsidRDefault="008171B9" w:rsidP="008171B9">
            <w:pPr>
              <w:spacing w:line="440" w:lineRule="exact"/>
              <w:rPr>
                <w:rFonts w:ascii="仿宋_GB2312" w:eastAsia="仿宋_GB2312" w:hAnsi="仿宋" w:cs="Arial" w:hint="eastAsia"/>
                <w:bCs/>
                <w:kern w:val="0"/>
                <w:szCs w:val="21"/>
              </w:rPr>
            </w:pPr>
          </w:p>
        </w:tc>
        <w:tc>
          <w:tcPr>
            <w:tcW w:w="846" w:type="dxa"/>
          </w:tcPr>
          <w:p w:rsidR="008171B9" w:rsidRPr="008171B9" w:rsidRDefault="008171B9" w:rsidP="008171B9">
            <w:pPr>
              <w:spacing w:line="440" w:lineRule="exact"/>
              <w:rPr>
                <w:rFonts w:ascii="仿宋_GB2312" w:eastAsia="仿宋_GB2312" w:hAnsi="仿宋" w:cs="Arial" w:hint="eastAsia"/>
                <w:bCs/>
                <w:kern w:val="0"/>
                <w:szCs w:val="21"/>
              </w:rPr>
            </w:pPr>
          </w:p>
        </w:tc>
        <w:tc>
          <w:tcPr>
            <w:tcW w:w="1056" w:type="dxa"/>
          </w:tcPr>
          <w:p w:rsidR="008171B9" w:rsidRPr="008171B9" w:rsidRDefault="008171B9" w:rsidP="008171B9">
            <w:pPr>
              <w:spacing w:line="440" w:lineRule="exact"/>
              <w:rPr>
                <w:rFonts w:ascii="仿宋_GB2312" w:eastAsia="仿宋_GB2312" w:hAnsi="仿宋" w:cs="Arial" w:hint="eastAsia"/>
                <w:bCs/>
                <w:kern w:val="0"/>
                <w:szCs w:val="21"/>
              </w:rPr>
            </w:pPr>
          </w:p>
        </w:tc>
        <w:tc>
          <w:tcPr>
            <w:tcW w:w="846" w:type="dxa"/>
          </w:tcPr>
          <w:p w:rsidR="008171B9" w:rsidRPr="008171B9" w:rsidRDefault="008171B9" w:rsidP="008171B9">
            <w:pPr>
              <w:spacing w:line="440" w:lineRule="exact"/>
              <w:rPr>
                <w:rFonts w:ascii="仿宋_GB2312" w:eastAsia="仿宋_GB2312" w:hAnsi="仿宋" w:cs="Arial" w:hint="eastAsia"/>
                <w:bCs/>
                <w:kern w:val="0"/>
                <w:szCs w:val="21"/>
              </w:rPr>
            </w:pPr>
          </w:p>
        </w:tc>
        <w:tc>
          <w:tcPr>
            <w:tcW w:w="636" w:type="dxa"/>
          </w:tcPr>
          <w:p w:rsidR="008171B9" w:rsidRPr="008171B9" w:rsidRDefault="008171B9" w:rsidP="008171B9">
            <w:pPr>
              <w:spacing w:line="440" w:lineRule="exact"/>
              <w:rPr>
                <w:rFonts w:ascii="仿宋_GB2312" w:eastAsia="仿宋_GB2312" w:hAnsi="仿宋" w:cs="Arial" w:hint="eastAsia"/>
                <w:bCs/>
                <w:kern w:val="0"/>
                <w:szCs w:val="21"/>
              </w:rPr>
            </w:pPr>
          </w:p>
        </w:tc>
        <w:tc>
          <w:tcPr>
            <w:tcW w:w="846" w:type="dxa"/>
          </w:tcPr>
          <w:p w:rsidR="008171B9" w:rsidRPr="008171B9" w:rsidRDefault="008171B9" w:rsidP="008171B9">
            <w:pPr>
              <w:spacing w:line="440" w:lineRule="exact"/>
              <w:rPr>
                <w:rFonts w:ascii="仿宋_GB2312" w:eastAsia="仿宋_GB2312" w:hAnsi="仿宋" w:cs="Arial" w:hint="eastAsia"/>
                <w:bCs/>
                <w:kern w:val="0"/>
                <w:szCs w:val="21"/>
              </w:rPr>
            </w:pPr>
          </w:p>
        </w:tc>
        <w:tc>
          <w:tcPr>
            <w:tcW w:w="846" w:type="dxa"/>
          </w:tcPr>
          <w:p w:rsidR="008171B9" w:rsidRPr="008171B9" w:rsidRDefault="008171B9" w:rsidP="008171B9">
            <w:pPr>
              <w:spacing w:line="440" w:lineRule="exact"/>
              <w:rPr>
                <w:rFonts w:ascii="仿宋_GB2312" w:eastAsia="仿宋_GB2312" w:hAnsi="仿宋" w:cs="Arial" w:hint="eastAsia"/>
                <w:bCs/>
                <w:kern w:val="0"/>
                <w:szCs w:val="21"/>
              </w:rPr>
            </w:pPr>
          </w:p>
        </w:tc>
        <w:tc>
          <w:tcPr>
            <w:tcW w:w="1266" w:type="dxa"/>
          </w:tcPr>
          <w:p w:rsidR="008171B9" w:rsidRPr="008171B9" w:rsidRDefault="008171B9" w:rsidP="008171B9">
            <w:pPr>
              <w:spacing w:line="440" w:lineRule="exact"/>
              <w:rPr>
                <w:rFonts w:ascii="仿宋_GB2312" w:eastAsia="仿宋_GB2312" w:hAnsi="仿宋" w:cs="Arial" w:hint="eastAsia"/>
                <w:bCs/>
                <w:kern w:val="0"/>
                <w:szCs w:val="21"/>
              </w:rPr>
            </w:pPr>
          </w:p>
        </w:tc>
      </w:tr>
    </w:tbl>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（九）本年发生的非同一控制下企业合并情况。</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企业发生非同一控制下购买、出售股权而增加或减少子公司的，说明购买日或出售日的确定方法、合并日相关交易公允价值的确定方法、商誉的金额及其计算方法。</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1056"/>
        <w:gridCol w:w="846"/>
        <w:gridCol w:w="846"/>
        <w:gridCol w:w="1316"/>
        <w:gridCol w:w="1289"/>
        <w:gridCol w:w="767"/>
        <w:gridCol w:w="794"/>
        <w:gridCol w:w="1318"/>
      </w:tblGrid>
      <w:tr w:rsidR="008171B9" w:rsidRPr="008171B9" w:rsidTr="00652DCB">
        <w:trPr>
          <w:trHeight w:val="397"/>
          <w:jc w:val="center"/>
        </w:trPr>
        <w:tc>
          <w:tcPr>
            <w:tcW w:w="1056" w:type="dxa"/>
            <w:vMerge w:val="restart"/>
            <w:vAlign w:val="center"/>
          </w:tcPr>
          <w:p w:rsidR="008171B9" w:rsidRPr="008171B9" w:rsidRDefault="008171B9" w:rsidP="008171B9">
            <w:pPr>
              <w:spacing w:line="440" w:lineRule="exact"/>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公司名称</w:t>
            </w:r>
          </w:p>
        </w:tc>
        <w:tc>
          <w:tcPr>
            <w:tcW w:w="846" w:type="dxa"/>
            <w:vMerge w:val="restart"/>
            <w:vAlign w:val="center"/>
          </w:tcPr>
          <w:p w:rsidR="008171B9" w:rsidRPr="008171B9" w:rsidRDefault="008171B9" w:rsidP="008171B9">
            <w:pPr>
              <w:spacing w:line="440" w:lineRule="exact"/>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合并日</w:t>
            </w:r>
          </w:p>
        </w:tc>
        <w:tc>
          <w:tcPr>
            <w:tcW w:w="846" w:type="dxa"/>
            <w:vMerge w:val="restart"/>
            <w:vAlign w:val="center"/>
          </w:tcPr>
          <w:p w:rsidR="008171B9" w:rsidRPr="008171B9" w:rsidRDefault="008171B9" w:rsidP="008171B9">
            <w:pPr>
              <w:spacing w:line="440" w:lineRule="exact"/>
              <w:jc w:val="center"/>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账面</w:t>
            </w:r>
          </w:p>
          <w:p w:rsidR="008171B9" w:rsidRPr="008171B9" w:rsidRDefault="008171B9" w:rsidP="008171B9">
            <w:pPr>
              <w:spacing w:line="440" w:lineRule="exact"/>
              <w:jc w:val="center"/>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净资产</w:t>
            </w:r>
          </w:p>
        </w:tc>
        <w:tc>
          <w:tcPr>
            <w:tcW w:w="2605" w:type="dxa"/>
            <w:gridSpan w:val="2"/>
            <w:vMerge w:val="restart"/>
            <w:vAlign w:val="center"/>
          </w:tcPr>
          <w:p w:rsidR="008171B9" w:rsidRPr="008171B9" w:rsidRDefault="008171B9" w:rsidP="008171B9">
            <w:pPr>
              <w:spacing w:line="440" w:lineRule="exact"/>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可辨认净资产公允价值</w:t>
            </w:r>
          </w:p>
        </w:tc>
        <w:tc>
          <w:tcPr>
            <w:tcW w:w="767" w:type="dxa"/>
            <w:vMerge w:val="restart"/>
            <w:vAlign w:val="center"/>
          </w:tcPr>
          <w:p w:rsidR="008171B9" w:rsidRPr="008171B9" w:rsidRDefault="008171B9" w:rsidP="008171B9">
            <w:pPr>
              <w:spacing w:line="440" w:lineRule="exact"/>
              <w:jc w:val="center"/>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交易对价</w:t>
            </w:r>
          </w:p>
        </w:tc>
        <w:tc>
          <w:tcPr>
            <w:tcW w:w="2112" w:type="dxa"/>
            <w:gridSpan w:val="2"/>
            <w:vAlign w:val="center"/>
          </w:tcPr>
          <w:p w:rsidR="008171B9" w:rsidRPr="008171B9" w:rsidRDefault="008171B9" w:rsidP="008171B9">
            <w:pPr>
              <w:spacing w:line="440" w:lineRule="exact"/>
              <w:jc w:val="center"/>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商誉</w:t>
            </w:r>
          </w:p>
        </w:tc>
      </w:tr>
      <w:tr w:rsidR="008171B9" w:rsidRPr="008171B9" w:rsidTr="00652DCB">
        <w:trPr>
          <w:trHeight w:val="624"/>
          <w:jc w:val="center"/>
        </w:trPr>
        <w:tc>
          <w:tcPr>
            <w:tcW w:w="1056" w:type="dxa"/>
            <w:vMerge/>
            <w:vAlign w:val="center"/>
          </w:tcPr>
          <w:p w:rsidR="008171B9" w:rsidRPr="008171B9" w:rsidRDefault="008171B9" w:rsidP="008171B9">
            <w:pPr>
              <w:spacing w:line="440" w:lineRule="exact"/>
              <w:rPr>
                <w:rFonts w:ascii="仿宋_GB2312" w:eastAsia="仿宋_GB2312" w:hAnsi="仿宋" w:cs="Arial" w:hint="eastAsia"/>
                <w:bCs/>
                <w:kern w:val="0"/>
                <w:szCs w:val="21"/>
              </w:rPr>
            </w:pPr>
          </w:p>
        </w:tc>
        <w:tc>
          <w:tcPr>
            <w:tcW w:w="846" w:type="dxa"/>
            <w:vMerge/>
            <w:vAlign w:val="center"/>
          </w:tcPr>
          <w:p w:rsidR="008171B9" w:rsidRPr="008171B9" w:rsidRDefault="008171B9" w:rsidP="008171B9">
            <w:pPr>
              <w:spacing w:line="440" w:lineRule="exact"/>
              <w:rPr>
                <w:rFonts w:ascii="仿宋_GB2312" w:eastAsia="仿宋_GB2312" w:hAnsi="仿宋" w:cs="Arial" w:hint="eastAsia"/>
                <w:bCs/>
                <w:kern w:val="0"/>
                <w:szCs w:val="21"/>
              </w:rPr>
            </w:pPr>
          </w:p>
        </w:tc>
        <w:tc>
          <w:tcPr>
            <w:tcW w:w="846" w:type="dxa"/>
            <w:vMerge/>
            <w:vAlign w:val="center"/>
          </w:tcPr>
          <w:p w:rsidR="008171B9" w:rsidRPr="008171B9" w:rsidRDefault="008171B9" w:rsidP="008171B9">
            <w:pPr>
              <w:spacing w:line="440" w:lineRule="exact"/>
              <w:rPr>
                <w:rFonts w:ascii="仿宋_GB2312" w:eastAsia="仿宋_GB2312" w:hAnsi="仿宋" w:cs="Arial" w:hint="eastAsia"/>
                <w:bCs/>
                <w:kern w:val="0"/>
                <w:szCs w:val="21"/>
              </w:rPr>
            </w:pPr>
          </w:p>
        </w:tc>
        <w:tc>
          <w:tcPr>
            <w:tcW w:w="2605" w:type="dxa"/>
            <w:gridSpan w:val="2"/>
            <w:vMerge/>
            <w:vAlign w:val="center"/>
          </w:tcPr>
          <w:p w:rsidR="008171B9" w:rsidRPr="008171B9" w:rsidRDefault="008171B9" w:rsidP="008171B9">
            <w:pPr>
              <w:spacing w:line="440" w:lineRule="exact"/>
              <w:rPr>
                <w:rFonts w:ascii="仿宋_GB2312" w:eastAsia="仿宋_GB2312" w:hAnsi="仿宋" w:cs="Arial" w:hint="eastAsia"/>
                <w:bCs/>
                <w:kern w:val="0"/>
                <w:szCs w:val="21"/>
              </w:rPr>
            </w:pPr>
          </w:p>
        </w:tc>
        <w:tc>
          <w:tcPr>
            <w:tcW w:w="767" w:type="dxa"/>
            <w:vMerge/>
            <w:vAlign w:val="center"/>
          </w:tcPr>
          <w:p w:rsidR="008171B9" w:rsidRPr="008171B9" w:rsidRDefault="008171B9" w:rsidP="008171B9">
            <w:pPr>
              <w:spacing w:line="440" w:lineRule="exact"/>
              <w:rPr>
                <w:rFonts w:ascii="仿宋_GB2312" w:eastAsia="仿宋_GB2312" w:hAnsi="仿宋" w:cs="Arial" w:hint="eastAsia"/>
                <w:bCs/>
                <w:kern w:val="0"/>
                <w:szCs w:val="21"/>
              </w:rPr>
            </w:pPr>
          </w:p>
        </w:tc>
        <w:tc>
          <w:tcPr>
            <w:tcW w:w="794" w:type="dxa"/>
            <w:vMerge w:val="restart"/>
            <w:vAlign w:val="center"/>
          </w:tcPr>
          <w:p w:rsidR="008171B9" w:rsidRPr="008171B9" w:rsidRDefault="008171B9" w:rsidP="008171B9">
            <w:pPr>
              <w:spacing w:line="440" w:lineRule="exact"/>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金额</w:t>
            </w:r>
          </w:p>
        </w:tc>
        <w:tc>
          <w:tcPr>
            <w:tcW w:w="1318" w:type="dxa"/>
            <w:vMerge w:val="restart"/>
            <w:vAlign w:val="center"/>
          </w:tcPr>
          <w:p w:rsidR="008171B9" w:rsidRPr="008171B9" w:rsidRDefault="008171B9" w:rsidP="008171B9">
            <w:pPr>
              <w:spacing w:line="440" w:lineRule="exact"/>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确定方法</w:t>
            </w:r>
          </w:p>
        </w:tc>
      </w:tr>
      <w:tr w:rsidR="008171B9" w:rsidRPr="008171B9" w:rsidTr="00652DCB">
        <w:trPr>
          <w:trHeight w:val="397"/>
          <w:jc w:val="center"/>
        </w:trPr>
        <w:tc>
          <w:tcPr>
            <w:tcW w:w="1056" w:type="dxa"/>
            <w:vMerge/>
            <w:vAlign w:val="center"/>
          </w:tcPr>
          <w:p w:rsidR="008171B9" w:rsidRPr="008171B9" w:rsidRDefault="008171B9" w:rsidP="008171B9">
            <w:pPr>
              <w:spacing w:line="440" w:lineRule="exact"/>
              <w:rPr>
                <w:rFonts w:ascii="仿宋_GB2312" w:eastAsia="仿宋_GB2312" w:hAnsi="仿宋" w:cs="Arial" w:hint="eastAsia"/>
                <w:bCs/>
                <w:kern w:val="0"/>
                <w:szCs w:val="21"/>
              </w:rPr>
            </w:pPr>
          </w:p>
        </w:tc>
        <w:tc>
          <w:tcPr>
            <w:tcW w:w="846" w:type="dxa"/>
            <w:vMerge/>
            <w:vAlign w:val="center"/>
          </w:tcPr>
          <w:p w:rsidR="008171B9" w:rsidRPr="008171B9" w:rsidRDefault="008171B9" w:rsidP="008171B9">
            <w:pPr>
              <w:spacing w:line="440" w:lineRule="exact"/>
              <w:rPr>
                <w:rFonts w:ascii="仿宋_GB2312" w:eastAsia="仿宋_GB2312" w:hAnsi="仿宋" w:cs="Arial" w:hint="eastAsia"/>
                <w:bCs/>
                <w:kern w:val="0"/>
                <w:szCs w:val="21"/>
              </w:rPr>
            </w:pPr>
          </w:p>
        </w:tc>
        <w:tc>
          <w:tcPr>
            <w:tcW w:w="846" w:type="dxa"/>
            <w:vMerge/>
            <w:vAlign w:val="center"/>
          </w:tcPr>
          <w:p w:rsidR="008171B9" w:rsidRPr="008171B9" w:rsidRDefault="008171B9" w:rsidP="008171B9">
            <w:pPr>
              <w:spacing w:line="440" w:lineRule="exact"/>
              <w:rPr>
                <w:rFonts w:ascii="仿宋_GB2312" w:eastAsia="仿宋_GB2312" w:hAnsi="仿宋" w:cs="Arial" w:hint="eastAsia"/>
                <w:bCs/>
                <w:kern w:val="0"/>
                <w:szCs w:val="21"/>
              </w:rPr>
            </w:pPr>
          </w:p>
        </w:tc>
        <w:tc>
          <w:tcPr>
            <w:tcW w:w="1316" w:type="dxa"/>
            <w:vAlign w:val="center"/>
          </w:tcPr>
          <w:p w:rsidR="008171B9" w:rsidRPr="008171B9" w:rsidRDefault="008171B9" w:rsidP="008171B9">
            <w:pPr>
              <w:spacing w:line="440" w:lineRule="exact"/>
              <w:jc w:val="center"/>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金额</w:t>
            </w:r>
          </w:p>
        </w:tc>
        <w:tc>
          <w:tcPr>
            <w:tcW w:w="1289" w:type="dxa"/>
            <w:vAlign w:val="center"/>
          </w:tcPr>
          <w:p w:rsidR="008171B9" w:rsidRPr="008171B9" w:rsidRDefault="008171B9" w:rsidP="008171B9">
            <w:pPr>
              <w:spacing w:line="440" w:lineRule="exact"/>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确定方法</w:t>
            </w:r>
          </w:p>
        </w:tc>
        <w:tc>
          <w:tcPr>
            <w:tcW w:w="767" w:type="dxa"/>
            <w:vMerge/>
            <w:vAlign w:val="center"/>
          </w:tcPr>
          <w:p w:rsidR="008171B9" w:rsidRPr="008171B9" w:rsidRDefault="008171B9" w:rsidP="008171B9">
            <w:pPr>
              <w:spacing w:line="440" w:lineRule="exact"/>
              <w:rPr>
                <w:rFonts w:ascii="仿宋_GB2312" w:eastAsia="仿宋_GB2312" w:hAnsi="仿宋" w:cs="Arial" w:hint="eastAsia"/>
                <w:bCs/>
                <w:kern w:val="0"/>
                <w:szCs w:val="21"/>
              </w:rPr>
            </w:pPr>
          </w:p>
        </w:tc>
        <w:tc>
          <w:tcPr>
            <w:tcW w:w="794" w:type="dxa"/>
            <w:vMerge/>
            <w:vAlign w:val="center"/>
          </w:tcPr>
          <w:p w:rsidR="008171B9" w:rsidRPr="008171B9" w:rsidRDefault="008171B9" w:rsidP="008171B9">
            <w:pPr>
              <w:spacing w:line="440" w:lineRule="exact"/>
              <w:rPr>
                <w:rFonts w:ascii="仿宋_GB2312" w:eastAsia="仿宋_GB2312" w:hAnsi="仿宋" w:cs="Arial" w:hint="eastAsia"/>
                <w:bCs/>
                <w:kern w:val="0"/>
                <w:szCs w:val="21"/>
              </w:rPr>
            </w:pPr>
          </w:p>
        </w:tc>
        <w:tc>
          <w:tcPr>
            <w:tcW w:w="1318" w:type="dxa"/>
            <w:vMerge/>
            <w:vAlign w:val="center"/>
          </w:tcPr>
          <w:p w:rsidR="008171B9" w:rsidRPr="008171B9" w:rsidRDefault="008171B9" w:rsidP="008171B9">
            <w:pPr>
              <w:spacing w:line="440" w:lineRule="exact"/>
              <w:rPr>
                <w:rFonts w:ascii="仿宋_GB2312" w:eastAsia="仿宋_GB2312" w:hAnsi="仿宋" w:cs="Arial" w:hint="eastAsia"/>
                <w:bCs/>
                <w:kern w:val="0"/>
                <w:szCs w:val="21"/>
              </w:rPr>
            </w:pPr>
          </w:p>
        </w:tc>
      </w:tr>
      <w:tr w:rsidR="008171B9" w:rsidRPr="008171B9" w:rsidTr="00652DCB">
        <w:trPr>
          <w:trHeight w:val="397"/>
          <w:jc w:val="center"/>
        </w:trPr>
        <w:tc>
          <w:tcPr>
            <w:tcW w:w="1056" w:type="dxa"/>
          </w:tcPr>
          <w:p w:rsidR="008171B9" w:rsidRPr="008171B9" w:rsidRDefault="008171B9" w:rsidP="008171B9">
            <w:pPr>
              <w:spacing w:line="440" w:lineRule="exact"/>
              <w:rPr>
                <w:rFonts w:ascii="仿宋_GB2312" w:eastAsia="仿宋_GB2312" w:hAnsi="仿宋" w:cs="Arial" w:hint="eastAsia"/>
                <w:bCs/>
                <w:kern w:val="0"/>
                <w:szCs w:val="21"/>
              </w:rPr>
            </w:pPr>
          </w:p>
        </w:tc>
        <w:tc>
          <w:tcPr>
            <w:tcW w:w="846" w:type="dxa"/>
          </w:tcPr>
          <w:p w:rsidR="008171B9" w:rsidRPr="008171B9" w:rsidRDefault="008171B9" w:rsidP="008171B9">
            <w:pPr>
              <w:spacing w:line="440" w:lineRule="exact"/>
              <w:rPr>
                <w:rFonts w:ascii="仿宋_GB2312" w:eastAsia="仿宋_GB2312" w:hAnsi="仿宋" w:cs="Arial" w:hint="eastAsia"/>
                <w:bCs/>
                <w:kern w:val="0"/>
                <w:szCs w:val="21"/>
              </w:rPr>
            </w:pPr>
          </w:p>
        </w:tc>
        <w:tc>
          <w:tcPr>
            <w:tcW w:w="846" w:type="dxa"/>
          </w:tcPr>
          <w:p w:rsidR="008171B9" w:rsidRPr="008171B9" w:rsidRDefault="008171B9" w:rsidP="008171B9">
            <w:pPr>
              <w:spacing w:line="440" w:lineRule="exact"/>
              <w:rPr>
                <w:rFonts w:ascii="仿宋_GB2312" w:eastAsia="仿宋_GB2312" w:hAnsi="仿宋" w:cs="Arial" w:hint="eastAsia"/>
                <w:bCs/>
                <w:kern w:val="0"/>
                <w:szCs w:val="21"/>
              </w:rPr>
            </w:pPr>
          </w:p>
        </w:tc>
        <w:tc>
          <w:tcPr>
            <w:tcW w:w="1316" w:type="dxa"/>
          </w:tcPr>
          <w:p w:rsidR="008171B9" w:rsidRPr="008171B9" w:rsidRDefault="008171B9" w:rsidP="008171B9">
            <w:pPr>
              <w:spacing w:line="440" w:lineRule="exact"/>
              <w:rPr>
                <w:rFonts w:ascii="仿宋_GB2312" w:eastAsia="仿宋_GB2312" w:hAnsi="仿宋" w:cs="Arial" w:hint="eastAsia"/>
                <w:bCs/>
                <w:kern w:val="0"/>
                <w:szCs w:val="21"/>
              </w:rPr>
            </w:pPr>
          </w:p>
        </w:tc>
        <w:tc>
          <w:tcPr>
            <w:tcW w:w="1289" w:type="dxa"/>
          </w:tcPr>
          <w:p w:rsidR="008171B9" w:rsidRPr="008171B9" w:rsidRDefault="008171B9" w:rsidP="008171B9">
            <w:pPr>
              <w:spacing w:line="440" w:lineRule="exact"/>
              <w:rPr>
                <w:rFonts w:ascii="仿宋_GB2312" w:eastAsia="仿宋_GB2312" w:hAnsi="仿宋" w:cs="Arial" w:hint="eastAsia"/>
                <w:bCs/>
                <w:kern w:val="0"/>
                <w:szCs w:val="21"/>
              </w:rPr>
            </w:pPr>
          </w:p>
        </w:tc>
        <w:tc>
          <w:tcPr>
            <w:tcW w:w="767" w:type="dxa"/>
          </w:tcPr>
          <w:p w:rsidR="008171B9" w:rsidRPr="008171B9" w:rsidRDefault="008171B9" w:rsidP="008171B9">
            <w:pPr>
              <w:spacing w:line="440" w:lineRule="exact"/>
              <w:rPr>
                <w:rFonts w:ascii="仿宋_GB2312" w:eastAsia="仿宋_GB2312" w:hAnsi="仿宋" w:cs="Arial" w:hint="eastAsia"/>
                <w:bCs/>
                <w:kern w:val="0"/>
                <w:szCs w:val="21"/>
              </w:rPr>
            </w:pPr>
          </w:p>
        </w:tc>
        <w:tc>
          <w:tcPr>
            <w:tcW w:w="794" w:type="dxa"/>
          </w:tcPr>
          <w:p w:rsidR="008171B9" w:rsidRPr="008171B9" w:rsidRDefault="008171B9" w:rsidP="008171B9">
            <w:pPr>
              <w:spacing w:line="440" w:lineRule="exact"/>
              <w:rPr>
                <w:rFonts w:ascii="仿宋_GB2312" w:eastAsia="仿宋_GB2312" w:hAnsi="仿宋" w:cs="Arial" w:hint="eastAsia"/>
                <w:bCs/>
                <w:kern w:val="0"/>
                <w:szCs w:val="21"/>
              </w:rPr>
            </w:pPr>
          </w:p>
        </w:tc>
        <w:tc>
          <w:tcPr>
            <w:tcW w:w="1318" w:type="dxa"/>
          </w:tcPr>
          <w:p w:rsidR="008171B9" w:rsidRPr="008171B9" w:rsidRDefault="008171B9" w:rsidP="008171B9">
            <w:pPr>
              <w:spacing w:line="440" w:lineRule="exact"/>
              <w:rPr>
                <w:rFonts w:ascii="仿宋_GB2312" w:eastAsia="仿宋_GB2312" w:hAnsi="仿宋" w:cs="Arial" w:hint="eastAsia"/>
                <w:bCs/>
                <w:kern w:val="0"/>
                <w:szCs w:val="21"/>
              </w:rPr>
            </w:pPr>
          </w:p>
        </w:tc>
      </w:tr>
      <w:tr w:rsidR="008171B9" w:rsidRPr="008171B9" w:rsidTr="00652DCB">
        <w:trPr>
          <w:trHeight w:val="397"/>
          <w:jc w:val="center"/>
        </w:trPr>
        <w:tc>
          <w:tcPr>
            <w:tcW w:w="1056" w:type="dxa"/>
          </w:tcPr>
          <w:p w:rsidR="008171B9" w:rsidRPr="008171B9" w:rsidRDefault="008171B9" w:rsidP="008171B9">
            <w:pPr>
              <w:spacing w:line="440" w:lineRule="exact"/>
              <w:rPr>
                <w:rFonts w:ascii="仿宋_GB2312" w:eastAsia="仿宋_GB2312" w:hAnsi="仿宋" w:cs="Arial" w:hint="eastAsia"/>
                <w:bCs/>
                <w:kern w:val="0"/>
                <w:szCs w:val="21"/>
              </w:rPr>
            </w:pPr>
          </w:p>
        </w:tc>
        <w:tc>
          <w:tcPr>
            <w:tcW w:w="846" w:type="dxa"/>
          </w:tcPr>
          <w:p w:rsidR="008171B9" w:rsidRPr="008171B9" w:rsidRDefault="008171B9" w:rsidP="008171B9">
            <w:pPr>
              <w:spacing w:line="440" w:lineRule="exact"/>
              <w:rPr>
                <w:rFonts w:ascii="仿宋_GB2312" w:eastAsia="仿宋_GB2312" w:hAnsi="仿宋" w:cs="Arial" w:hint="eastAsia"/>
                <w:bCs/>
                <w:kern w:val="0"/>
                <w:szCs w:val="21"/>
              </w:rPr>
            </w:pPr>
          </w:p>
        </w:tc>
        <w:tc>
          <w:tcPr>
            <w:tcW w:w="846" w:type="dxa"/>
          </w:tcPr>
          <w:p w:rsidR="008171B9" w:rsidRPr="008171B9" w:rsidRDefault="008171B9" w:rsidP="008171B9">
            <w:pPr>
              <w:spacing w:line="440" w:lineRule="exact"/>
              <w:rPr>
                <w:rFonts w:ascii="仿宋_GB2312" w:eastAsia="仿宋_GB2312" w:hAnsi="仿宋" w:cs="Arial" w:hint="eastAsia"/>
                <w:bCs/>
                <w:kern w:val="0"/>
                <w:szCs w:val="21"/>
              </w:rPr>
            </w:pPr>
          </w:p>
        </w:tc>
        <w:tc>
          <w:tcPr>
            <w:tcW w:w="1316" w:type="dxa"/>
          </w:tcPr>
          <w:p w:rsidR="008171B9" w:rsidRPr="008171B9" w:rsidRDefault="008171B9" w:rsidP="008171B9">
            <w:pPr>
              <w:spacing w:line="440" w:lineRule="exact"/>
              <w:rPr>
                <w:rFonts w:ascii="仿宋_GB2312" w:eastAsia="仿宋_GB2312" w:hAnsi="仿宋" w:cs="Arial" w:hint="eastAsia"/>
                <w:bCs/>
                <w:kern w:val="0"/>
                <w:szCs w:val="21"/>
              </w:rPr>
            </w:pPr>
          </w:p>
        </w:tc>
        <w:tc>
          <w:tcPr>
            <w:tcW w:w="1289" w:type="dxa"/>
          </w:tcPr>
          <w:p w:rsidR="008171B9" w:rsidRPr="008171B9" w:rsidRDefault="008171B9" w:rsidP="008171B9">
            <w:pPr>
              <w:spacing w:line="440" w:lineRule="exact"/>
              <w:rPr>
                <w:rFonts w:ascii="仿宋_GB2312" w:eastAsia="仿宋_GB2312" w:hAnsi="仿宋" w:cs="Arial" w:hint="eastAsia"/>
                <w:bCs/>
                <w:kern w:val="0"/>
                <w:szCs w:val="21"/>
              </w:rPr>
            </w:pPr>
          </w:p>
        </w:tc>
        <w:tc>
          <w:tcPr>
            <w:tcW w:w="767" w:type="dxa"/>
          </w:tcPr>
          <w:p w:rsidR="008171B9" w:rsidRPr="008171B9" w:rsidRDefault="008171B9" w:rsidP="008171B9">
            <w:pPr>
              <w:spacing w:line="440" w:lineRule="exact"/>
              <w:rPr>
                <w:rFonts w:ascii="仿宋_GB2312" w:eastAsia="仿宋_GB2312" w:hAnsi="仿宋" w:cs="Arial" w:hint="eastAsia"/>
                <w:bCs/>
                <w:kern w:val="0"/>
                <w:szCs w:val="21"/>
              </w:rPr>
            </w:pPr>
          </w:p>
        </w:tc>
        <w:tc>
          <w:tcPr>
            <w:tcW w:w="794" w:type="dxa"/>
          </w:tcPr>
          <w:p w:rsidR="008171B9" w:rsidRPr="008171B9" w:rsidRDefault="008171B9" w:rsidP="008171B9">
            <w:pPr>
              <w:spacing w:line="440" w:lineRule="exact"/>
              <w:rPr>
                <w:rFonts w:ascii="仿宋_GB2312" w:eastAsia="仿宋_GB2312" w:hAnsi="仿宋" w:cs="Arial" w:hint="eastAsia"/>
                <w:bCs/>
                <w:kern w:val="0"/>
                <w:szCs w:val="21"/>
              </w:rPr>
            </w:pPr>
          </w:p>
        </w:tc>
        <w:tc>
          <w:tcPr>
            <w:tcW w:w="1318" w:type="dxa"/>
          </w:tcPr>
          <w:p w:rsidR="008171B9" w:rsidRPr="008171B9" w:rsidRDefault="008171B9" w:rsidP="008171B9">
            <w:pPr>
              <w:spacing w:line="440" w:lineRule="exact"/>
              <w:rPr>
                <w:rFonts w:ascii="仿宋_GB2312" w:eastAsia="仿宋_GB2312" w:hAnsi="仿宋" w:cs="Arial" w:hint="eastAsia"/>
                <w:bCs/>
                <w:kern w:val="0"/>
                <w:szCs w:val="21"/>
              </w:rPr>
            </w:pPr>
          </w:p>
        </w:tc>
      </w:tr>
    </w:tbl>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（十）本年发生的反向购买。</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企业以发行股份购买资产等方式构成反向购买的，应说明判断构成反向购买的依据、企业合并成本的确定方法、合并中确认的商誉或计入当期的损益的计算</w:t>
      </w:r>
      <w:r w:rsidRPr="008171B9">
        <w:rPr>
          <w:rFonts w:ascii="仿宋_GB2312" w:eastAsia="仿宋_GB2312" w:hAnsi="仿宋" w:cs="MingLiU" w:hint="eastAsia"/>
          <w:kern w:val="0"/>
          <w:sz w:val="24"/>
          <w:szCs w:val="28"/>
        </w:rPr>
        <w:lastRenderedPageBreak/>
        <w:t>方法。</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2130"/>
        <w:gridCol w:w="2130"/>
        <w:gridCol w:w="1434"/>
        <w:gridCol w:w="2828"/>
      </w:tblGrid>
      <w:tr w:rsidR="008171B9" w:rsidRPr="008171B9" w:rsidTr="00652DCB">
        <w:trPr>
          <w:trHeight w:val="397"/>
          <w:jc w:val="center"/>
        </w:trPr>
        <w:tc>
          <w:tcPr>
            <w:tcW w:w="2130" w:type="dxa"/>
            <w:vAlign w:val="center"/>
          </w:tcPr>
          <w:p w:rsidR="008171B9" w:rsidRPr="008171B9" w:rsidRDefault="008171B9" w:rsidP="008171B9">
            <w:pPr>
              <w:spacing w:line="440" w:lineRule="exact"/>
              <w:jc w:val="center"/>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购买方（借壳方）</w:t>
            </w:r>
          </w:p>
        </w:tc>
        <w:tc>
          <w:tcPr>
            <w:tcW w:w="2130" w:type="dxa"/>
            <w:vAlign w:val="center"/>
          </w:tcPr>
          <w:p w:rsidR="008171B9" w:rsidRPr="008171B9" w:rsidRDefault="008171B9" w:rsidP="008171B9">
            <w:pPr>
              <w:spacing w:line="440" w:lineRule="exact"/>
              <w:jc w:val="center"/>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判断构成反向购买的依据</w:t>
            </w:r>
          </w:p>
        </w:tc>
        <w:tc>
          <w:tcPr>
            <w:tcW w:w="1434" w:type="dxa"/>
            <w:vAlign w:val="center"/>
          </w:tcPr>
          <w:p w:rsidR="008171B9" w:rsidRPr="008171B9" w:rsidRDefault="008171B9" w:rsidP="008171B9">
            <w:pPr>
              <w:spacing w:line="440" w:lineRule="exact"/>
              <w:jc w:val="center"/>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合并成本的确定方法</w:t>
            </w:r>
          </w:p>
        </w:tc>
        <w:tc>
          <w:tcPr>
            <w:tcW w:w="2828" w:type="dxa"/>
            <w:vAlign w:val="center"/>
          </w:tcPr>
          <w:p w:rsidR="008171B9" w:rsidRPr="008171B9" w:rsidRDefault="008171B9" w:rsidP="008171B9">
            <w:pPr>
              <w:spacing w:line="440" w:lineRule="exact"/>
              <w:jc w:val="center"/>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合并中确认的商誉或计入当期的损益的计算方法</w:t>
            </w:r>
          </w:p>
        </w:tc>
      </w:tr>
      <w:tr w:rsidR="008171B9" w:rsidRPr="008171B9" w:rsidTr="00652DCB">
        <w:trPr>
          <w:trHeight w:val="397"/>
          <w:jc w:val="center"/>
        </w:trPr>
        <w:tc>
          <w:tcPr>
            <w:tcW w:w="2130" w:type="dxa"/>
          </w:tcPr>
          <w:p w:rsidR="008171B9" w:rsidRPr="008171B9" w:rsidRDefault="008171B9" w:rsidP="008171B9">
            <w:pPr>
              <w:spacing w:line="440" w:lineRule="exact"/>
              <w:rPr>
                <w:rFonts w:ascii="仿宋_GB2312" w:eastAsia="仿宋_GB2312" w:hAnsi="仿宋" w:cs="Times New Roman" w:hint="eastAsia"/>
                <w:kern w:val="0"/>
                <w:szCs w:val="21"/>
              </w:rPr>
            </w:pPr>
          </w:p>
        </w:tc>
        <w:tc>
          <w:tcPr>
            <w:tcW w:w="2130" w:type="dxa"/>
          </w:tcPr>
          <w:p w:rsidR="008171B9" w:rsidRPr="008171B9" w:rsidRDefault="008171B9" w:rsidP="008171B9">
            <w:pPr>
              <w:spacing w:line="440" w:lineRule="exact"/>
              <w:rPr>
                <w:rFonts w:ascii="仿宋_GB2312" w:eastAsia="仿宋_GB2312" w:hAnsi="仿宋" w:cs="Times New Roman" w:hint="eastAsia"/>
                <w:kern w:val="0"/>
                <w:szCs w:val="21"/>
              </w:rPr>
            </w:pPr>
          </w:p>
        </w:tc>
        <w:tc>
          <w:tcPr>
            <w:tcW w:w="1434" w:type="dxa"/>
          </w:tcPr>
          <w:p w:rsidR="008171B9" w:rsidRPr="008171B9" w:rsidRDefault="008171B9" w:rsidP="008171B9">
            <w:pPr>
              <w:spacing w:line="440" w:lineRule="exact"/>
              <w:rPr>
                <w:rFonts w:ascii="仿宋_GB2312" w:eastAsia="仿宋_GB2312" w:hAnsi="仿宋" w:cs="Times New Roman" w:hint="eastAsia"/>
                <w:kern w:val="0"/>
                <w:szCs w:val="21"/>
              </w:rPr>
            </w:pPr>
          </w:p>
        </w:tc>
        <w:tc>
          <w:tcPr>
            <w:tcW w:w="2828" w:type="dxa"/>
          </w:tcPr>
          <w:p w:rsidR="008171B9" w:rsidRPr="008171B9" w:rsidRDefault="008171B9" w:rsidP="008171B9">
            <w:pPr>
              <w:spacing w:line="440" w:lineRule="exact"/>
              <w:rPr>
                <w:rFonts w:ascii="仿宋_GB2312" w:eastAsia="仿宋_GB2312" w:hAnsi="仿宋" w:cs="Times New Roman" w:hint="eastAsia"/>
                <w:kern w:val="0"/>
                <w:szCs w:val="21"/>
              </w:rPr>
            </w:pPr>
          </w:p>
        </w:tc>
      </w:tr>
      <w:tr w:rsidR="008171B9" w:rsidRPr="008171B9" w:rsidTr="00652DCB">
        <w:trPr>
          <w:trHeight w:val="397"/>
          <w:jc w:val="center"/>
        </w:trPr>
        <w:tc>
          <w:tcPr>
            <w:tcW w:w="2130" w:type="dxa"/>
          </w:tcPr>
          <w:p w:rsidR="008171B9" w:rsidRPr="008171B9" w:rsidRDefault="008171B9" w:rsidP="008171B9">
            <w:pPr>
              <w:spacing w:line="440" w:lineRule="exact"/>
              <w:rPr>
                <w:rFonts w:ascii="仿宋_GB2312" w:eastAsia="仿宋_GB2312" w:hAnsi="仿宋" w:cs="Times New Roman" w:hint="eastAsia"/>
                <w:kern w:val="0"/>
                <w:szCs w:val="21"/>
              </w:rPr>
            </w:pPr>
          </w:p>
        </w:tc>
        <w:tc>
          <w:tcPr>
            <w:tcW w:w="2130" w:type="dxa"/>
          </w:tcPr>
          <w:p w:rsidR="008171B9" w:rsidRPr="008171B9" w:rsidRDefault="008171B9" w:rsidP="008171B9">
            <w:pPr>
              <w:spacing w:line="440" w:lineRule="exact"/>
              <w:rPr>
                <w:rFonts w:ascii="仿宋_GB2312" w:eastAsia="仿宋_GB2312" w:hAnsi="仿宋" w:cs="Times New Roman" w:hint="eastAsia"/>
                <w:kern w:val="0"/>
                <w:szCs w:val="21"/>
              </w:rPr>
            </w:pPr>
          </w:p>
        </w:tc>
        <w:tc>
          <w:tcPr>
            <w:tcW w:w="1434" w:type="dxa"/>
          </w:tcPr>
          <w:p w:rsidR="008171B9" w:rsidRPr="008171B9" w:rsidRDefault="008171B9" w:rsidP="008171B9">
            <w:pPr>
              <w:spacing w:line="440" w:lineRule="exact"/>
              <w:rPr>
                <w:rFonts w:ascii="仿宋_GB2312" w:eastAsia="仿宋_GB2312" w:hAnsi="仿宋" w:cs="Times New Roman" w:hint="eastAsia"/>
                <w:kern w:val="0"/>
                <w:szCs w:val="21"/>
              </w:rPr>
            </w:pPr>
          </w:p>
        </w:tc>
        <w:tc>
          <w:tcPr>
            <w:tcW w:w="2828" w:type="dxa"/>
          </w:tcPr>
          <w:p w:rsidR="008171B9" w:rsidRPr="008171B9" w:rsidRDefault="008171B9" w:rsidP="008171B9">
            <w:pPr>
              <w:spacing w:line="440" w:lineRule="exact"/>
              <w:rPr>
                <w:rFonts w:ascii="仿宋_GB2312" w:eastAsia="仿宋_GB2312" w:hAnsi="仿宋" w:cs="Times New Roman" w:hint="eastAsia"/>
                <w:kern w:val="0"/>
                <w:szCs w:val="21"/>
              </w:rPr>
            </w:pPr>
          </w:p>
        </w:tc>
      </w:tr>
    </w:tbl>
    <w:p w:rsidR="008171B9" w:rsidRPr="008171B9" w:rsidRDefault="008171B9" w:rsidP="008171B9">
      <w:pPr>
        <w:spacing w:line="440" w:lineRule="exact"/>
        <w:ind w:firstLineChars="200" w:firstLine="480"/>
        <w:rPr>
          <w:rFonts w:ascii="仿宋_GB2312" w:eastAsia="仿宋_GB2312" w:hAnsi="仿宋" w:cs="MingLiU"/>
          <w:kern w:val="0"/>
          <w:sz w:val="24"/>
          <w:szCs w:val="28"/>
        </w:rPr>
      </w:pPr>
      <w:bookmarkStart w:id="8" w:name="_Toc247371835"/>
      <w:r w:rsidRPr="008171B9">
        <w:rPr>
          <w:rFonts w:ascii="仿宋_GB2312" w:eastAsia="仿宋_GB2312" w:hAnsi="仿宋" w:cs="MingLiU" w:hint="eastAsia"/>
          <w:kern w:val="0"/>
          <w:sz w:val="24"/>
          <w:szCs w:val="28"/>
        </w:rPr>
        <w:t>（十一）</w:t>
      </w:r>
      <w:bookmarkEnd w:id="8"/>
      <w:r w:rsidRPr="008171B9">
        <w:rPr>
          <w:rFonts w:ascii="仿宋_GB2312" w:eastAsia="仿宋_GB2312" w:hAnsi="仿宋" w:cs="MingLiU" w:hint="eastAsia"/>
          <w:kern w:val="0"/>
          <w:sz w:val="24"/>
          <w:szCs w:val="28"/>
        </w:rPr>
        <w:t>本年发生的吸收合并。</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应分别同一控制下和非同一控制下的吸收合并，披露并入的主要资产、负债项目及其金额。</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2544"/>
        <w:gridCol w:w="1494"/>
        <w:gridCol w:w="1495"/>
        <w:gridCol w:w="1494"/>
        <w:gridCol w:w="1495"/>
      </w:tblGrid>
      <w:tr w:rsidR="008171B9" w:rsidRPr="008171B9" w:rsidTr="00652DCB">
        <w:trPr>
          <w:trHeight w:val="397"/>
          <w:jc w:val="center"/>
        </w:trPr>
        <w:tc>
          <w:tcPr>
            <w:tcW w:w="2544" w:type="dxa"/>
          </w:tcPr>
          <w:p w:rsidR="008171B9" w:rsidRPr="008171B9" w:rsidRDefault="008171B9" w:rsidP="008171B9">
            <w:pPr>
              <w:spacing w:line="440" w:lineRule="exact"/>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吸收合并的类型</w:t>
            </w:r>
          </w:p>
        </w:tc>
        <w:tc>
          <w:tcPr>
            <w:tcW w:w="2989" w:type="dxa"/>
            <w:gridSpan w:val="2"/>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并入的主要资产</w:t>
            </w:r>
          </w:p>
        </w:tc>
        <w:tc>
          <w:tcPr>
            <w:tcW w:w="2989" w:type="dxa"/>
            <w:gridSpan w:val="2"/>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并入的主要负债</w:t>
            </w:r>
          </w:p>
        </w:tc>
      </w:tr>
      <w:tr w:rsidR="008171B9" w:rsidRPr="008171B9" w:rsidTr="00652DCB">
        <w:trPr>
          <w:trHeight w:val="397"/>
          <w:jc w:val="center"/>
        </w:trPr>
        <w:tc>
          <w:tcPr>
            <w:tcW w:w="2544" w:type="dxa"/>
          </w:tcPr>
          <w:p w:rsidR="008171B9" w:rsidRPr="008171B9" w:rsidRDefault="008171B9" w:rsidP="008171B9">
            <w:pPr>
              <w:spacing w:line="440" w:lineRule="exact"/>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同一控制下吸收合并</w:t>
            </w:r>
          </w:p>
        </w:tc>
        <w:tc>
          <w:tcPr>
            <w:tcW w:w="1494" w:type="dxa"/>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项目</w:t>
            </w:r>
          </w:p>
        </w:tc>
        <w:tc>
          <w:tcPr>
            <w:tcW w:w="1495" w:type="dxa"/>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金额</w:t>
            </w:r>
          </w:p>
        </w:tc>
        <w:tc>
          <w:tcPr>
            <w:tcW w:w="1494" w:type="dxa"/>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项目</w:t>
            </w:r>
          </w:p>
        </w:tc>
        <w:tc>
          <w:tcPr>
            <w:tcW w:w="1495" w:type="dxa"/>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金额</w:t>
            </w:r>
          </w:p>
        </w:tc>
      </w:tr>
      <w:tr w:rsidR="008171B9" w:rsidRPr="008171B9" w:rsidTr="00652DCB">
        <w:trPr>
          <w:trHeight w:val="397"/>
          <w:jc w:val="center"/>
        </w:trPr>
        <w:tc>
          <w:tcPr>
            <w:tcW w:w="2544" w:type="dxa"/>
          </w:tcPr>
          <w:p w:rsidR="008171B9" w:rsidRPr="008171B9" w:rsidRDefault="008171B9" w:rsidP="008171B9">
            <w:pPr>
              <w:spacing w:line="440" w:lineRule="exact"/>
              <w:rPr>
                <w:rFonts w:ascii="仿宋_GB2312" w:eastAsia="仿宋_GB2312" w:hAnsi="仿宋" w:cs="Times New Roman" w:hint="eastAsia"/>
                <w:kern w:val="0"/>
                <w:szCs w:val="21"/>
              </w:rPr>
            </w:pPr>
          </w:p>
        </w:tc>
        <w:tc>
          <w:tcPr>
            <w:tcW w:w="1494" w:type="dxa"/>
          </w:tcPr>
          <w:p w:rsidR="008171B9" w:rsidRPr="008171B9" w:rsidRDefault="008171B9" w:rsidP="008171B9">
            <w:pPr>
              <w:spacing w:line="440" w:lineRule="exact"/>
              <w:rPr>
                <w:rFonts w:ascii="仿宋_GB2312" w:eastAsia="仿宋_GB2312" w:hAnsi="仿宋" w:cs="Times New Roman" w:hint="eastAsia"/>
                <w:kern w:val="0"/>
                <w:szCs w:val="21"/>
              </w:rPr>
            </w:pPr>
          </w:p>
        </w:tc>
        <w:tc>
          <w:tcPr>
            <w:tcW w:w="1495" w:type="dxa"/>
          </w:tcPr>
          <w:p w:rsidR="008171B9" w:rsidRPr="008171B9" w:rsidRDefault="008171B9" w:rsidP="008171B9">
            <w:pPr>
              <w:spacing w:line="440" w:lineRule="exact"/>
              <w:rPr>
                <w:rFonts w:ascii="仿宋_GB2312" w:eastAsia="仿宋_GB2312" w:hAnsi="仿宋" w:cs="Times New Roman" w:hint="eastAsia"/>
                <w:kern w:val="0"/>
                <w:szCs w:val="21"/>
              </w:rPr>
            </w:pPr>
          </w:p>
        </w:tc>
        <w:tc>
          <w:tcPr>
            <w:tcW w:w="1494" w:type="dxa"/>
          </w:tcPr>
          <w:p w:rsidR="008171B9" w:rsidRPr="008171B9" w:rsidRDefault="008171B9" w:rsidP="008171B9">
            <w:pPr>
              <w:spacing w:line="440" w:lineRule="exact"/>
              <w:rPr>
                <w:rFonts w:ascii="仿宋_GB2312" w:eastAsia="仿宋_GB2312" w:hAnsi="仿宋" w:cs="Times New Roman" w:hint="eastAsia"/>
                <w:kern w:val="0"/>
                <w:szCs w:val="21"/>
              </w:rPr>
            </w:pPr>
          </w:p>
        </w:tc>
        <w:tc>
          <w:tcPr>
            <w:tcW w:w="1495" w:type="dxa"/>
          </w:tcPr>
          <w:p w:rsidR="008171B9" w:rsidRPr="008171B9" w:rsidRDefault="008171B9" w:rsidP="008171B9">
            <w:pPr>
              <w:spacing w:line="440" w:lineRule="exact"/>
              <w:rPr>
                <w:rFonts w:ascii="仿宋_GB2312" w:eastAsia="仿宋_GB2312" w:hAnsi="仿宋" w:cs="Times New Roman" w:hint="eastAsia"/>
                <w:kern w:val="0"/>
                <w:szCs w:val="21"/>
              </w:rPr>
            </w:pPr>
          </w:p>
        </w:tc>
      </w:tr>
      <w:tr w:rsidR="008171B9" w:rsidRPr="008171B9" w:rsidTr="00652DCB">
        <w:trPr>
          <w:trHeight w:val="397"/>
          <w:jc w:val="center"/>
        </w:trPr>
        <w:tc>
          <w:tcPr>
            <w:tcW w:w="2544" w:type="dxa"/>
          </w:tcPr>
          <w:p w:rsidR="008171B9" w:rsidRPr="008171B9" w:rsidRDefault="008171B9" w:rsidP="008171B9">
            <w:pPr>
              <w:spacing w:line="440" w:lineRule="exact"/>
              <w:rPr>
                <w:rFonts w:ascii="仿宋_GB2312" w:eastAsia="仿宋_GB2312" w:hAnsi="仿宋" w:cs="Times New Roman" w:hint="eastAsia"/>
                <w:kern w:val="0"/>
                <w:szCs w:val="21"/>
              </w:rPr>
            </w:pPr>
          </w:p>
        </w:tc>
        <w:tc>
          <w:tcPr>
            <w:tcW w:w="1494" w:type="dxa"/>
          </w:tcPr>
          <w:p w:rsidR="008171B9" w:rsidRPr="008171B9" w:rsidRDefault="008171B9" w:rsidP="008171B9">
            <w:pPr>
              <w:spacing w:line="440" w:lineRule="exact"/>
              <w:rPr>
                <w:rFonts w:ascii="仿宋_GB2312" w:eastAsia="仿宋_GB2312" w:hAnsi="仿宋" w:cs="Times New Roman" w:hint="eastAsia"/>
                <w:kern w:val="0"/>
                <w:szCs w:val="21"/>
              </w:rPr>
            </w:pPr>
          </w:p>
        </w:tc>
        <w:tc>
          <w:tcPr>
            <w:tcW w:w="1495" w:type="dxa"/>
          </w:tcPr>
          <w:p w:rsidR="008171B9" w:rsidRPr="008171B9" w:rsidRDefault="008171B9" w:rsidP="008171B9">
            <w:pPr>
              <w:spacing w:line="440" w:lineRule="exact"/>
              <w:rPr>
                <w:rFonts w:ascii="仿宋_GB2312" w:eastAsia="仿宋_GB2312" w:hAnsi="仿宋" w:cs="Times New Roman" w:hint="eastAsia"/>
                <w:kern w:val="0"/>
                <w:szCs w:val="21"/>
              </w:rPr>
            </w:pPr>
          </w:p>
        </w:tc>
        <w:tc>
          <w:tcPr>
            <w:tcW w:w="1494" w:type="dxa"/>
          </w:tcPr>
          <w:p w:rsidR="008171B9" w:rsidRPr="008171B9" w:rsidRDefault="008171B9" w:rsidP="008171B9">
            <w:pPr>
              <w:spacing w:line="440" w:lineRule="exact"/>
              <w:rPr>
                <w:rFonts w:ascii="仿宋_GB2312" w:eastAsia="仿宋_GB2312" w:hAnsi="仿宋" w:cs="Times New Roman" w:hint="eastAsia"/>
                <w:kern w:val="0"/>
                <w:szCs w:val="21"/>
              </w:rPr>
            </w:pPr>
          </w:p>
        </w:tc>
        <w:tc>
          <w:tcPr>
            <w:tcW w:w="1495" w:type="dxa"/>
          </w:tcPr>
          <w:p w:rsidR="008171B9" w:rsidRPr="008171B9" w:rsidRDefault="008171B9" w:rsidP="008171B9">
            <w:pPr>
              <w:spacing w:line="440" w:lineRule="exact"/>
              <w:rPr>
                <w:rFonts w:ascii="仿宋_GB2312" w:eastAsia="仿宋_GB2312" w:hAnsi="仿宋" w:cs="Times New Roman" w:hint="eastAsia"/>
                <w:kern w:val="0"/>
                <w:szCs w:val="21"/>
              </w:rPr>
            </w:pPr>
          </w:p>
        </w:tc>
      </w:tr>
      <w:tr w:rsidR="008171B9" w:rsidRPr="008171B9" w:rsidTr="00652DCB">
        <w:trPr>
          <w:trHeight w:val="397"/>
          <w:jc w:val="center"/>
        </w:trPr>
        <w:tc>
          <w:tcPr>
            <w:tcW w:w="2544" w:type="dxa"/>
          </w:tcPr>
          <w:p w:rsidR="008171B9" w:rsidRPr="008171B9" w:rsidRDefault="008171B9" w:rsidP="008171B9">
            <w:pPr>
              <w:spacing w:line="440" w:lineRule="exact"/>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非同一控制下吸收合并</w:t>
            </w:r>
          </w:p>
        </w:tc>
        <w:tc>
          <w:tcPr>
            <w:tcW w:w="1494" w:type="dxa"/>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项目</w:t>
            </w:r>
          </w:p>
        </w:tc>
        <w:tc>
          <w:tcPr>
            <w:tcW w:w="1495" w:type="dxa"/>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金额</w:t>
            </w:r>
          </w:p>
        </w:tc>
        <w:tc>
          <w:tcPr>
            <w:tcW w:w="1494" w:type="dxa"/>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项目</w:t>
            </w:r>
          </w:p>
        </w:tc>
        <w:tc>
          <w:tcPr>
            <w:tcW w:w="1495" w:type="dxa"/>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金额</w:t>
            </w:r>
          </w:p>
        </w:tc>
      </w:tr>
      <w:tr w:rsidR="008171B9" w:rsidRPr="008171B9" w:rsidTr="00652DCB">
        <w:trPr>
          <w:trHeight w:val="397"/>
          <w:jc w:val="center"/>
        </w:trPr>
        <w:tc>
          <w:tcPr>
            <w:tcW w:w="2544" w:type="dxa"/>
          </w:tcPr>
          <w:p w:rsidR="008171B9" w:rsidRPr="008171B9" w:rsidRDefault="008171B9" w:rsidP="008171B9">
            <w:pPr>
              <w:spacing w:line="440" w:lineRule="exact"/>
              <w:rPr>
                <w:rFonts w:ascii="仿宋_GB2312" w:eastAsia="仿宋_GB2312" w:hAnsi="仿宋" w:cs="Times New Roman" w:hint="eastAsia"/>
                <w:kern w:val="0"/>
                <w:szCs w:val="21"/>
              </w:rPr>
            </w:pPr>
          </w:p>
        </w:tc>
        <w:tc>
          <w:tcPr>
            <w:tcW w:w="1494" w:type="dxa"/>
          </w:tcPr>
          <w:p w:rsidR="008171B9" w:rsidRPr="008171B9" w:rsidRDefault="008171B9" w:rsidP="008171B9">
            <w:pPr>
              <w:spacing w:line="440" w:lineRule="exact"/>
              <w:rPr>
                <w:rFonts w:ascii="仿宋_GB2312" w:eastAsia="仿宋_GB2312" w:hAnsi="仿宋" w:cs="Times New Roman" w:hint="eastAsia"/>
                <w:kern w:val="0"/>
                <w:szCs w:val="21"/>
              </w:rPr>
            </w:pPr>
          </w:p>
        </w:tc>
        <w:tc>
          <w:tcPr>
            <w:tcW w:w="1495" w:type="dxa"/>
          </w:tcPr>
          <w:p w:rsidR="008171B9" w:rsidRPr="008171B9" w:rsidRDefault="008171B9" w:rsidP="008171B9">
            <w:pPr>
              <w:spacing w:line="440" w:lineRule="exact"/>
              <w:rPr>
                <w:rFonts w:ascii="仿宋_GB2312" w:eastAsia="仿宋_GB2312" w:hAnsi="仿宋" w:cs="Times New Roman" w:hint="eastAsia"/>
                <w:kern w:val="0"/>
                <w:szCs w:val="21"/>
              </w:rPr>
            </w:pPr>
          </w:p>
        </w:tc>
        <w:tc>
          <w:tcPr>
            <w:tcW w:w="1494" w:type="dxa"/>
          </w:tcPr>
          <w:p w:rsidR="008171B9" w:rsidRPr="008171B9" w:rsidRDefault="008171B9" w:rsidP="008171B9">
            <w:pPr>
              <w:spacing w:line="440" w:lineRule="exact"/>
              <w:rPr>
                <w:rFonts w:ascii="仿宋_GB2312" w:eastAsia="仿宋_GB2312" w:hAnsi="仿宋" w:cs="Times New Roman" w:hint="eastAsia"/>
                <w:kern w:val="0"/>
                <w:szCs w:val="21"/>
              </w:rPr>
            </w:pPr>
          </w:p>
        </w:tc>
        <w:tc>
          <w:tcPr>
            <w:tcW w:w="1495" w:type="dxa"/>
          </w:tcPr>
          <w:p w:rsidR="008171B9" w:rsidRPr="008171B9" w:rsidRDefault="008171B9" w:rsidP="008171B9">
            <w:pPr>
              <w:spacing w:line="440" w:lineRule="exact"/>
              <w:rPr>
                <w:rFonts w:ascii="仿宋_GB2312" w:eastAsia="仿宋_GB2312" w:hAnsi="仿宋" w:cs="Times New Roman" w:hint="eastAsia"/>
                <w:kern w:val="0"/>
                <w:szCs w:val="21"/>
              </w:rPr>
            </w:pPr>
          </w:p>
        </w:tc>
      </w:tr>
      <w:tr w:rsidR="008171B9" w:rsidRPr="008171B9" w:rsidTr="00652DCB">
        <w:trPr>
          <w:trHeight w:val="397"/>
          <w:jc w:val="center"/>
        </w:trPr>
        <w:tc>
          <w:tcPr>
            <w:tcW w:w="2544" w:type="dxa"/>
          </w:tcPr>
          <w:p w:rsidR="008171B9" w:rsidRPr="008171B9" w:rsidRDefault="008171B9" w:rsidP="008171B9">
            <w:pPr>
              <w:spacing w:line="440" w:lineRule="exact"/>
              <w:rPr>
                <w:rFonts w:ascii="仿宋_GB2312" w:eastAsia="仿宋_GB2312" w:hAnsi="仿宋" w:cs="Times New Roman" w:hint="eastAsia"/>
                <w:kern w:val="0"/>
                <w:szCs w:val="21"/>
              </w:rPr>
            </w:pPr>
          </w:p>
        </w:tc>
        <w:tc>
          <w:tcPr>
            <w:tcW w:w="1494" w:type="dxa"/>
          </w:tcPr>
          <w:p w:rsidR="008171B9" w:rsidRPr="008171B9" w:rsidRDefault="008171B9" w:rsidP="008171B9">
            <w:pPr>
              <w:spacing w:line="440" w:lineRule="exact"/>
              <w:rPr>
                <w:rFonts w:ascii="仿宋_GB2312" w:eastAsia="仿宋_GB2312" w:hAnsi="仿宋" w:cs="Times New Roman" w:hint="eastAsia"/>
                <w:kern w:val="0"/>
                <w:szCs w:val="21"/>
              </w:rPr>
            </w:pPr>
          </w:p>
        </w:tc>
        <w:tc>
          <w:tcPr>
            <w:tcW w:w="1495" w:type="dxa"/>
          </w:tcPr>
          <w:p w:rsidR="008171B9" w:rsidRPr="008171B9" w:rsidRDefault="008171B9" w:rsidP="008171B9">
            <w:pPr>
              <w:spacing w:line="440" w:lineRule="exact"/>
              <w:rPr>
                <w:rFonts w:ascii="仿宋_GB2312" w:eastAsia="仿宋_GB2312" w:hAnsi="仿宋" w:cs="Times New Roman" w:hint="eastAsia"/>
                <w:kern w:val="0"/>
                <w:szCs w:val="21"/>
              </w:rPr>
            </w:pPr>
          </w:p>
        </w:tc>
        <w:tc>
          <w:tcPr>
            <w:tcW w:w="1494" w:type="dxa"/>
          </w:tcPr>
          <w:p w:rsidR="008171B9" w:rsidRPr="008171B9" w:rsidRDefault="008171B9" w:rsidP="008171B9">
            <w:pPr>
              <w:spacing w:line="440" w:lineRule="exact"/>
              <w:rPr>
                <w:rFonts w:ascii="仿宋_GB2312" w:eastAsia="仿宋_GB2312" w:hAnsi="仿宋" w:cs="Times New Roman" w:hint="eastAsia"/>
                <w:kern w:val="0"/>
                <w:szCs w:val="21"/>
              </w:rPr>
            </w:pPr>
          </w:p>
        </w:tc>
        <w:tc>
          <w:tcPr>
            <w:tcW w:w="1495" w:type="dxa"/>
          </w:tcPr>
          <w:p w:rsidR="008171B9" w:rsidRPr="008171B9" w:rsidRDefault="008171B9" w:rsidP="008171B9">
            <w:pPr>
              <w:spacing w:line="440" w:lineRule="exact"/>
              <w:rPr>
                <w:rFonts w:ascii="仿宋_GB2312" w:eastAsia="仿宋_GB2312" w:hAnsi="仿宋" w:cs="Times New Roman" w:hint="eastAsia"/>
                <w:kern w:val="0"/>
                <w:szCs w:val="21"/>
              </w:rPr>
            </w:pPr>
          </w:p>
        </w:tc>
      </w:tr>
    </w:tbl>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（十二）子公司向母公司转移资金的能力受到严格限制的情况。</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（十三）作为子公司纳入合并范围的特殊目的主体或通过受托经营或承租等方式形成控制权的经营实体的业务性质、业务活动等。</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1382"/>
        <w:gridCol w:w="2618"/>
        <w:gridCol w:w="4522"/>
      </w:tblGrid>
      <w:tr w:rsidR="008171B9" w:rsidRPr="008171B9" w:rsidTr="00652DCB">
        <w:trPr>
          <w:trHeight w:val="397"/>
          <w:jc w:val="center"/>
        </w:trPr>
        <w:tc>
          <w:tcPr>
            <w:tcW w:w="1382" w:type="dxa"/>
          </w:tcPr>
          <w:p w:rsidR="008171B9" w:rsidRPr="008171B9" w:rsidRDefault="008171B9" w:rsidP="008171B9">
            <w:pPr>
              <w:spacing w:line="440" w:lineRule="exact"/>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名称</w:t>
            </w:r>
          </w:p>
        </w:tc>
        <w:tc>
          <w:tcPr>
            <w:tcW w:w="2618" w:type="dxa"/>
          </w:tcPr>
          <w:p w:rsidR="008171B9" w:rsidRPr="008171B9" w:rsidRDefault="008171B9" w:rsidP="008171B9">
            <w:pPr>
              <w:spacing w:line="440" w:lineRule="exact"/>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与公司主要业务往来</w:t>
            </w:r>
          </w:p>
        </w:tc>
        <w:tc>
          <w:tcPr>
            <w:tcW w:w="4522" w:type="dxa"/>
          </w:tcPr>
          <w:p w:rsidR="008171B9" w:rsidRPr="008171B9" w:rsidRDefault="008171B9" w:rsidP="008171B9">
            <w:pPr>
              <w:spacing w:line="440" w:lineRule="exact"/>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在合并报表内确认的主要资产、负债年末余额</w:t>
            </w:r>
          </w:p>
        </w:tc>
      </w:tr>
      <w:tr w:rsidR="008171B9" w:rsidRPr="008171B9" w:rsidTr="00652DCB">
        <w:trPr>
          <w:trHeight w:val="397"/>
          <w:jc w:val="center"/>
        </w:trPr>
        <w:tc>
          <w:tcPr>
            <w:tcW w:w="1382" w:type="dxa"/>
          </w:tcPr>
          <w:p w:rsidR="008171B9" w:rsidRPr="008171B9" w:rsidRDefault="008171B9" w:rsidP="008171B9">
            <w:pPr>
              <w:spacing w:line="440" w:lineRule="exact"/>
              <w:rPr>
                <w:rFonts w:ascii="仿宋_GB2312" w:eastAsia="仿宋_GB2312" w:hAnsi="仿宋" w:cs="Times New Roman" w:hint="eastAsia"/>
                <w:kern w:val="0"/>
                <w:szCs w:val="21"/>
              </w:rPr>
            </w:pPr>
          </w:p>
        </w:tc>
        <w:tc>
          <w:tcPr>
            <w:tcW w:w="2618" w:type="dxa"/>
          </w:tcPr>
          <w:p w:rsidR="008171B9" w:rsidRPr="008171B9" w:rsidRDefault="008171B9" w:rsidP="008171B9">
            <w:pPr>
              <w:spacing w:line="440" w:lineRule="exact"/>
              <w:rPr>
                <w:rFonts w:ascii="仿宋_GB2312" w:eastAsia="仿宋_GB2312" w:hAnsi="仿宋" w:cs="Times New Roman" w:hint="eastAsia"/>
                <w:kern w:val="0"/>
                <w:szCs w:val="21"/>
              </w:rPr>
            </w:pPr>
          </w:p>
        </w:tc>
        <w:tc>
          <w:tcPr>
            <w:tcW w:w="4522" w:type="dxa"/>
          </w:tcPr>
          <w:p w:rsidR="008171B9" w:rsidRPr="008171B9" w:rsidRDefault="008171B9" w:rsidP="008171B9">
            <w:pPr>
              <w:spacing w:line="440" w:lineRule="exact"/>
              <w:rPr>
                <w:rFonts w:ascii="仿宋_GB2312" w:eastAsia="仿宋_GB2312" w:hAnsi="仿宋" w:cs="Times New Roman" w:hint="eastAsia"/>
                <w:kern w:val="0"/>
                <w:szCs w:val="21"/>
              </w:rPr>
            </w:pPr>
          </w:p>
        </w:tc>
      </w:tr>
      <w:tr w:rsidR="008171B9" w:rsidRPr="008171B9" w:rsidTr="00652DCB">
        <w:trPr>
          <w:trHeight w:val="397"/>
          <w:jc w:val="center"/>
        </w:trPr>
        <w:tc>
          <w:tcPr>
            <w:tcW w:w="1382" w:type="dxa"/>
          </w:tcPr>
          <w:p w:rsidR="008171B9" w:rsidRPr="008171B9" w:rsidRDefault="008171B9" w:rsidP="008171B9">
            <w:pPr>
              <w:spacing w:line="440" w:lineRule="exact"/>
              <w:rPr>
                <w:rFonts w:ascii="仿宋_GB2312" w:eastAsia="仿宋_GB2312" w:hAnsi="仿宋" w:cs="Times New Roman" w:hint="eastAsia"/>
                <w:kern w:val="0"/>
                <w:szCs w:val="21"/>
              </w:rPr>
            </w:pPr>
          </w:p>
        </w:tc>
        <w:tc>
          <w:tcPr>
            <w:tcW w:w="2618" w:type="dxa"/>
          </w:tcPr>
          <w:p w:rsidR="008171B9" w:rsidRPr="008171B9" w:rsidRDefault="008171B9" w:rsidP="008171B9">
            <w:pPr>
              <w:spacing w:line="440" w:lineRule="exact"/>
              <w:rPr>
                <w:rFonts w:ascii="仿宋_GB2312" w:eastAsia="仿宋_GB2312" w:hAnsi="仿宋" w:cs="Times New Roman" w:hint="eastAsia"/>
                <w:kern w:val="0"/>
                <w:szCs w:val="21"/>
              </w:rPr>
            </w:pPr>
          </w:p>
        </w:tc>
        <w:tc>
          <w:tcPr>
            <w:tcW w:w="4522" w:type="dxa"/>
          </w:tcPr>
          <w:p w:rsidR="008171B9" w:rsidRPr="008171B9" w:rsidRDefault="008171B9" w:rsidP="008171B9">
            <w:pPr>
              <w:spacing w:line="440" w:lineRule="exact"/>
              <w:rPr>
                <w:rFonts w:ascii="仿宋_GB2312" w:eastAsia="仿宋_GB2312" w:hAnsi="仿宋" w:cs="Times New Roman" w:hint="eastAsia"/>
                <w:kern w:val="0"/>
                <w:szCs w:val="21"/>
              </w:rPr>
            </w:pPr>
          </w:p>
        </w:tc>
      </w:tr>
    </w:tbl>
    <w:p w:rsidR="008171B9" w:rsidRPr="008171B9" w:rsidRDefault="008171B9" w:rsidP="008171B9">
      <w:pPr>
        <w:spacing w:beforeLines="50" w:before="156" w:afterLines="50" w:after="156" w:line="440" w:lineRule="exact"/>
        <w:ind w:firstLineChars="200" w:firstLine="480"/>
        <w:outlineLvl w:val="0"/>
        <w:rPr>
          <w:rFonts w:ascii="仿宋_GB2312" w:eastAsia="仿宋_GB2312" w:hAnsi="黑体" w:cs="MingLiU" w:hint="eastAsia"/>
          <w:b/>
          <w:kern w:val="0"/>
          <w:sz w:val="24"/>
          <w:szCs w:val="28"/>
        </w:rPr>
      </w:pPr>
      <w:r w:rsidRPr="008171B9">
        <w:rPr>
          <w:rFonts w:ascii="黑体" w:eastAsia="黑体" w:hAnsi="黑体" w:cs="MingLiU" w:hint="eastAsia"/>
          <w:kern w:val="0"/>
          <w:sz w:val="24"/>
          <w:szCs w:val="24"/>
        </w:rPr>
        <w:t>八、合并财务报表重要项目的说明</w:t>
      </w:r>
      <w:bookmarkEnd w:id="0"/>
      <w:r w:rsidRPr="008171B9">
        <w:rPr>
          <w:rFonts w:ascii="仿宋_GB2312" w:eastAsia="仿宋_GB2312" w:hAnsi="宋体" w:cs="MingLiU" w:hint="eastAsia"/>
          <w:b/>
          <w:kern w:val="0"/>
          <w:sz w:val="24"/>
          <w:szCs w:val="28"/>
        </w:rPr>
        <w:t> </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企业对报表重要项目的说明，应当按照资产负债表、利润表、现金流量表、所有者权益变动表及其项目列示的顺序，采用文字和数字描述相结合的方式披露报表重要项目的说明。报表重要项目的明细金额合计，应当与报表项目金额相衔接。</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（除另有注明外，所有金额均以人民币元为货币单位）</w:t>
      </w:r>
    </w:p>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bookmarkStart w:id="9" w:name="_Toc302738335"/>
      <w:r w:rsidRPr="008171B9">
        <w:rPr>
          <w:rFonts w:ascii="仿宋_GB2312" w:eastAsia="仿宋_GB2312" w:hAnsi="仿宋" w:cs="MingLiU" w:hint="eastAsia"/>
          <w:kern w:val="0"/>
          <w:sz w:val="24"/>
          <w:szCs w:val="28"/>
        </w:rPr>
        <w:t>（一）</w:t>
      </w:r>
      <w:bookmarkEnd w:id="9"/>
      <w:r w:rsidRPr="008171B9">
        <w:rPr>
          <w:rFonts w:ascii="仿宋_GB2312" w:eastAsia="仿宋_GB2312" w:hAnsi="仿宋" w:cs="MingLiU" w:hint="eastAsia"/>
          <w:kern w:val="0"/>
          <w:sz w:val="24"/>
          <w:szCs w:val="28"/>
        </w:rPr>
        <w:t>交易性金融资产</w:t>
      </w:r>
    </w:p>
    <w:tbl>
      <w:tblPr>
        <w:tblW w:w="0" w:type="auto"/>
        <w:jc w:val="center"/>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116"/>
        <w:gridCol w:w="1595"/>
        <w:gridCol w:w="1595"/>
      </w:tblGrid>
      <w:tr w:rsidR="008171B9" w:rsidRPr="008171B9" w:rsidTr="00652DCB">
        <w:trPr>
          <w:trHeight w:val="397"/>
          <w:jc w:val="center"/>
        </w:trPr>
        <w:tc>
          <w:tcPr>
            <w:tcW w:w="5116" w:type="dxa"/>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项目</w:t>
            </w:r>
          </w:p>
        </w:tc>
        <w:tc>
          <w:tcPr>
            <w:tcW w:w="1595" w:type="dxa"/>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年末公允价值</w:t>
            </w:r>
          </w:p>
        </w:tc>
        <w:tc>
          <w:tcPr>
            <w:tcW w:w="1595" w:type="dxa"/>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年初公允价值</w:t>
            </w:r>
          </w:p>
        </w:tc>
      </w:tr>
      <w:tr w:rsidR="008171B9" w:rsidRPr="008171B9" w:rsidTr="00652DCB">
        <w:trPr>
          <w:trHeight w:val="397"/>
          <w:jc w:val="center"/>
        </w:trPr>
        <w:tc>
          <w:tcPr>
            <w:tcW w:w="5116" w:type="dxa"/>
          </w:tcPr>
          <w:p w:rsidR="008171B9" w:rsidRPr="008171B9" w:rsidRDefault="008171B9" w:rsidP="008171B9">
            <w:pPr>
              <w:spacing w:line="440" w:lineRule="exact"/>
              <w:rPr>
                <w:rFonts w:ascii="仿宋_GB2312" w:eastAsia="仿宋_GB2312" w:hAnsi="仿宋" w:cs="MingLiU" w:hint="eastAsia"/>
                <w:kern w:val="0"/>
                <w:position w:val="-1"/>
                <w:szCs w:val="21"/>
              </w:rPr>
            </w:pPr>
            <w:r w:rsidRPr="008171B9">
              <w:rPr>
                <w:rFonts w:ascii="仿宋_GB2312" w:eastAsia="仿宋_GB2312" w:hAnsi="宋体" w:cs="宋体" w:hint="eastAsia"/>
                <w:color w:val="000000"/>
                <w:kern w:val="0"/>
                <w:szCs w:val="21"/>
              </w:rPr>
              <w:t>分类以公允价值计量且其变动计入当期损益的金融资产</w:t>
            </w:r>
          </w:p>
        </w:tc>
        <w:tc>
          <w:tcPr>
            <w:tcW w:w="1595" w:type="dxa"/>
          </w:tcPr>
          <w:p w:rsidR="008171B9" w:rsidRPr="008171B9" w:rsidRDefault="008171B9" w:rsidP="008171B9">
            <w:pPr>
              <w:spacing w:line="440" w:lineRule="exact"/>
              <w:jc w:val="center"/>
              <w:rPr>
                <w:rFonts w:ascii="仿宋_GB2312" w:eastAsia="仿宋_GB2312" w:hAnsi="仿宋" w:cs="MingLiU" w:hint="eastAsia"/>
                <w:kern w:val="0"/>
                <w:position w:val="-1"/>
                <w:szCs w:val="21"/>
              </w:rPr>
            </w:pPr>
          </w:p>
        </w:tc>
        <w:tc>
          <w:tcPr>
            <w:tcW w:w="1595" w:type="dxa"/>
          </w:tcPr>
          <w:p w:rsidR="008171B9" w:rsidRPr="008171B9" w:rsidRDefault="008171B9" w:rsidP="008171B9">
            <w:pPr>
              <w:spacing w:line="440" w:lineRule="exact"/>
              <w:jc w:val="center"/>
              <w:rPr>
                <w:rFonts w:ascii="仿宋_GB2312" w:eastAsia="仿宋_GB2312" w:hAnsi="仿宋" w:cs="MingLiU" w:hint="eastAsia"/>
                <w:kern w:val="0"/>
                <w:position w:val="-1"/>
                <w:szCs w:val="21"/>
              </w:rPr>
            </w:pPr>
          </w:p>
        </w:tc>
      </w:tr>
      <w:tr w:rsidR="008171B9" w:rsidRPr="008171B9" w:rsidTr="00652DCB">
        <w:trPr>
          <w:trHeight w:val="397"/>
          <w:jc w:val="center"/>
        </w:trPr>
        <w:tc>
          <w:tcPr>
            <w:tcW w:w="5116" w:type="dxa"/>
          </w:tcPr>
          <w:p w:rsidR="008171B9" w:rsidRPr="008171B9" w:rsidRDefault="008171B9" w:rsidP="008171B9">
            <w:pPr>
              <w:spacing w:line="440" w:lineRule="exact"/>
              <w:ind w:firstLineChars="200" w:firstLine="420"/>
              <w:rPr>
                <w:rFonts w:ascii="仿宋_GB2312" w:eastAsia="仿宋_GB2312" w:hAnsi="仿宋" w:cs="MingLiU" w:hint="eastAsia"/>
                <w:kern w:val="0"/>
                <w:position w:val="-1"/>
                <w:szCs w:val="21"/>
              </w:rPr>
            </w:pPr>
            <w:r w:rsidRPr="008171B9">
              <w:rPr>
                <w:rFonts w:ascii="仿宋_GB2312" w:eastAsia="仿宋_GB2312" w:hAnsi="宋体" w:cs="宋体" w:hint="eastAsia"/>
                <w:color w:val="000000"/>
                <w:kern w:val="0"/>
                <w:szCs w:val="21"/>
              </w:rPr>
              <w:lastRenderedPageBreak/>
              <w:t>其中：债务工具投资</w:t>
            </w:r>
          </w:p>
        </w:tc>
        <w:tc>
          <w:tcPr>
            <w:tcW w:w="1595" w:type="dxa"/>
          </w:tcPr>
          <w:p w:rsidR="008171B9" w:rsidRPr="008171B9" w:rsidRDefault="008171B9" w:rsidP="008171B9">
            <w:pPr>
              <w:spacing w:line="440" w:lineRule="exact"/>
              <w:jc w:val="center"/>
              <w:rPr>
                <w:rFonts w:ascii="仿宋_GB2312" w:eastAsia="仿宋_GB2312" w:hAnsi="仿宋" w:cs="MingLiU" w:hint="eastAsia"/>
                <w:kern w:val="0"/>
                <w:position w:val="-1"/>
                <w:szCs w:val="21"/>
              </w:rPr>
            </w:pPr>
          </w:p>
        </w:tc>
        <w:tc>
          <w:tcPr>
            <w:tcW w:w="1595" w:type="dxa"/>
          </w:tcPr>
          <w:p w:rsidR="008171B9" w:rsidRPr="008171B9" w:rsidRDefault="008171B9" w:rsidP="008171B9">
            <w:pPr>
              <w:spacing w:line="440" w:lineRule="exact"/>
              <w:jc w:val="center"/>
              <w:rPr>
                <w:rFonts w:ascii="仿宋_GB2312" w:eastAsia="仿宋_GB2312" w:hAnsi="仿宋" w:cs="MingLiU" w:hint="eastAsia"/>
                <w:kern w:val="0"/>
                <w:position w:val="-1"/>
                <w:szCs w:val="21"/>
              </w:rPr>
            </w:pPr>
          </w:p>
        </w:tc>
      </w:tr>
      <w:tr w:rsidR="008171B9" w:rsidRPr="008171B9" w:rsidTr="00652DCB">
        <w:trPr>
          <w:trHeight w:val="397"/>
          <w:jc w:val="center"/>
        </w:trPr>
        <w:tc>
          <w:tcPr>
            <w:tcW w:w="5116" w:type="dxa"/>
          </w:tcPr>
          <w:p w:rsidR="008171B9" w:rsidRPr="008171B9" w:rsidRDefault="008171B9" w:rsidP="008171B9">
            <w:pPr>
              <w:spacing w:line="440" w:lineRule="exact"/>
              <w:ind w:firstLineChars="400" w:firstLine="840"/>
              <w:rPr>
                <w:rFonts w:ascii="仿宋_GB2312" w:eastAsia="仿宋_GB2312" w:hAnsi="仿宋" w:cs="MingLiU" w:hint="eastAsia"/>
                <w:kern w:val="0"/>
                <w:position w:val="-1"/>
                <w:szCs w:val="21"/>
              </w:rPr>
            </w:pPr>
            <w:r w:rsidRPr="008171B9">
              <w:rPr>
                <w:rFonts w:ascii="仿宋_GB2312" w:eastAsia="仿宋_GB2312" w:hAnsi="宋体" w:cs="宋体" w:hint="eastAsia"/>
                <w:color w:val="000000"/>
                <w:kern w:val="0"/>
                <w:szCs w:val="21"/>
              </w:rPr>
              <w:t xml:space="preserve">  权益工具投资</w:t>
            </w:r>
          </w:p>
        </w:tc>
        <w:tc>
          <w:tcPr>
            <w:tcW w:w="1595" w:type="dxa"/>
          </w:tcPr>
          <w:p w:rsidR="008171B9" w:rsidRPr="008171B9" w:rsidRDefault="008171B9" w:rsidP="008171B9">
            <w:pPr>
              <w:spacing w:line="440" w:lineRule="exact"/>
              <w:jc w:val="center"/>
              <w:rPr>
                <w:rFonts w:ascii="仿宋_GB2312" w:eastAsia="仿宋_GB2312" w:hAnsi="仿宋" w:cs="MingLiU" w:hint="eastAsia"/>
                <w:kern w:val="0"/>
                <w:position w:val="-1"/>
                <w:szCs w:val="21"/>
              </w:rPr>
            </w:pPr>
          </w:p>
        </w:tc>
        <w:tc>
          <w:tcPr>
            <w:tcW w:w="1595" w:type="dxa"/>
          </w:tcPr>
          <w:p w:rsidR="008171B9" w:rsidRPr="008171B9" w:rsidRDefault="008171B9" w:rsidP="008171B9">
            <w:pPr>
              <w:spacing w:line="440" w:lineRule="exact"/>
              <w:jc w:val="center"/>
              <w:rPr>
                <w:rFonts w:ascii="仿宋_GB2312" w:eastAsia="仿宋_GB2312" w:hAnsi="仿宋" w:cs="MingLiU" w:hint="eastAsia"/>
                <w:kern w:val="0"/>
                <w:position w:val="-1"/>
                <w:szCs w:val="21"/>
              </w:rPr>
            </w:pPr>
          </w:p>
        </w:tc>
      </w:tr>
      <w:tr w:rsidR="008171B9" w:rsidRPr="008171B9" w:rsidTr="00652DCB">
        <w:trPr>
          <w:trHeight w:val="397"/>
          <w:jc w:val="center"/>
        </w:trPr>
        <w:tc>
          <w:tcPr>
            <w:tcW w:w="5116" w:type="dxa"/>
          </w:tcPr>
          <w:p w:rsidR="008171B9" w:rsidRPr="008171B9" w:rsidRDefault="008171B9" w:rsidP="008171B9">
            <w:pPr>
              <w:spacing w:line="440" w:lineRule="exact"/>
              <w:ind w:firstLineChars="100" w:firstLine="210"/>
              <w:rPr>
                <w:rFonts w:ascii="仿宋_GB2312" w:eastAsia="仿宋_GB2312" w:hAnsi="仿宋" w:cs="MingLiU" w:hint="eastAsia"/>
                <w:kern w:val="0"/>
                <w:position w:val="-1"/>
                <w:szCs w:val="21"/>
              </w:rPr>
            </w:pPr>
            <w:r w:rsidRPr="008171B9">
              <w:rPr>
                <w:rFonts w:ascii="仿宋_GB2312" w:eastAsia="仿宋_GB2312" w:hAnsi="宋体" w:cs="宋体" w:hint="eastAsia"/>
                <w:color w:val="000000"/>
                <w:kern w:val="0"/>
                <w:szCs w:val="21"/>
              </w:rPr>
              <w:t xml:space="preserve">        其他</w:t>
            </w:r>
          </w:p>
        </w:tc>
        <w:tc>
          <w:tcPr>
            <w:tcW w:w="1595" w:type="dxa"/>
          </w:tcPr>
          <w:p w:rsidR="008171B9" w:rsidRPr="008171B9" w:rsidRDefault="008171B9" w:rsidP="008171B9">
            <w:pPr>
              <w:spacing w:line="440" w:lineRule="exact"/>
              <w:jc w:val="center"/>
              <w:rPr>
                <w:rFonts w:ascii="仿宋_GB2312" w:eastAsia="仿宋_GB2312" w:hAnsi="仿宋" w:cs="MingLiU" w:hint="eastAsia"/>
                <w:kern w:val="0"/>
                <w:position w:val="-1"/>
                <w:szCs w:val="21"/>
              </w:rPr>
            </w:pPr>
          </w:p>
        </w:tc>
        <w:tc>
          <w:tcPr>
            <w:tcW w:w="1595" w:type="dxa"/>
          </w:tcPr>
          <w:p w:rsidR="008171B9" w:rsidRPr="008171B9" w:rsidRDefault="008171B9" w:rsidP="008171B9">
            <w:pPr>
              <w:spacing w:line="440" w:lineRule="exact"/>
              <w:jc w:val="center"/>
              <w:rPr>
                <w:rFonts w:ascii="仿宋_GB2312" w:eastAsia="仿宋_GB2312" w:hAnsi="仿宋" w:cs="MingLiU" w:hint="eastAsia"/>
                <w:kern w:val="0"/>
                <w:position w:val="-1"/>
                <w:szCs w:val="21"/>
              </w:rPr>
            </w:pPr>
          </w:p>
        </w:tc>
      </w:tr>
      <w:tr w:rsidR="008171B9" w:rsidRPr="008171B9" w:rsidTr="00652DCB">
        <w:trPr>
          <w:trHeight w:val="397"/>
          <w:jc w:val="center"/>
        </w:trPr>
        <w:tc>
          <w:tcPr>
            <w:tcW w:w="5116" w:type="dxa"/>
          </w:tcPr>
          <w:p w:rsidR="008171B9" w:rsidRPr="008171B9" w:rsidRDefault="008171B9" w:rsidP="008171B9">
            <w:pPr>
              <w:spacing w:line="440" w:lineRule="exact"/>
              <w:rPr>
                <w:rFonts w:ascii="仿宋_GB2312" w:eastAsia="仿宋_GB2312" w:hAnsi="仿宋" w:cs="MingLiU" w:hint="eastAsia"/>
                <w:kern w:val="0"/>
                <w:position w:val="-1"/>
                <w:szCs w:val="21"/>
              </w:rPr>
            </w:pPr>
            <w:r w:rsidRPr="008171B9">
              <w:rPr>
                <w:rFonts w:ascii="仿宋_GB2312" w:eastAsia="仿宋_GB2312" w:hAnsi="宋体" w:cs="宋体" w:hint="eastAsia"/>
                <w:color w:val="000000"/>
                <w:kern w:val="0"/>
                <w:szCs w:val="21"/>
              </w:rPr>
              <w:t>指定为以公允价值计量且其变动计入当期损益的金融资产</w:t>
            </w:r>
          </w:p>
        </w:tc>
        <w:tc>
          <w:tcPr>
            <w:tcW w:w="1595" w:type="dxa"/>
          </w:tcPr>
          <w:p w:rsidR="008171B9" w:rsidRPr="008171B9" w:rsidRDefault="008171B9" w:rsidP="008171B9">
            <w:pPr>
              <w:spacing w:line="440" w:lineRule="exact"/>
              <w:jc w:val="center"/>
              <w:rPr>
                <w:rFonts w:ascii="仿宋_GB2312" w:eastAsia="仿宋_GB2312" w:hAnsi="仿宋" w:cs="MingLiU" w:hint="eastAsia"/>
                <w:kern w:val="0"/>
                <w:position w:val="-1"/>
                <w:szCs w:val="21"/>
              </w:rPr>
            </w:pPr>
          </w:p>
        </w:tc>
        <w:tc>
          <w:tcPr>
            <w:tcW w:w="1595" w:type="dxa"/>
          </w:tcPr>
          <w:p w:rsidR="008171B9" w:rsidRPr="008171B9" w:rsidRDefault="008171B9" w:rsidP="008171B9">
            <w:pPr>
              <w:spacing w:line="440" w:lineRule="exact"/>
              <w:jc w:val="center"/>
              <w:rPr>
                <w:rFonts w:ascii="仿宋_GB2312" w:eastAsia="仿宋_GB2312" w:hAnsi="仿宋" w:cs="MingLiU" w:hint="eastAsia"/>
                <w:kern w:val="0"/>
                <w:position w:val="-1"/>
                <w:szCs w:val="21"/>
              </w:rPr>
            </w:pPr>
          </w:p>
        </w:tc>
      </w:tr>
      <w:tr w:rsidR="008171B9" w:rsidRPr="008171B9" w:rsidTr="00652DCB">
        <w:trPr>
          <w:trHeight w:val="397"/>
          <w:jc w:val="center"/>
        </w:trPr>
        <w:tc>
          <w:tcPr>
            <w:tcW w:w="5116" w:type="dxa"/>
          </w:tcPr>
          <w:p w:rsidR="008171B9" w:rsidRPr="008171B9" w:rsidRDefault="008171B9" w:rsidP="008171B9">
            <w:pPr>
              <w:spacing w:line="440" w:lineRule="exact"/>
              <w:ind w:firstLineChars="200" w:firstLine="420"/>
              <w:rPr>
                <w:rFonts w:ascii="仿宋_GB2312" w:eastAsia="仿宋_GB2312" w:hAnsi="仿宋" w:cs="MingLiU" w:hint="eastAsia"/>
                <w:kern w:val="0"/>
                <w:position w:val="-1"/>
                <w:szCs w:val="21"/>
              </w:rPr>
            </w:pPr>
            <w:r w:rsidRPr="008171B9">
              <w:rPr>
                <w:rFonts w:ascii="仿宋_GB2312" w:eastAsia="仿宋_GB2312" w:hAnsi="宋体" w:cs="宋体" w:hint="eastAsia"/>
                <w:color w:val="000000"/>
                <w:kern w:val="0"/>
                <w:szCs w:val="21"/>
              </w:rPr>
              <w:t>其中：债务工具投资</w:t>
            </w:r>
          </w:p>
        </w:tc>
        <w:tc>
          <w:tcPr>
            <w:tcW w:w="1595" w:type="dxa"/>
          </w:tcPr>
          <w:p w:rsidR="008171B9" w:rsidRPr="008171B9" w:rsidRDefault="008171B9" w:rsidP="008171B9">
            <w:pPr>
              <w:spacing w:line="440" w:lineRule="exact"/>
              <w:jc w:val="center"/>
              <w:rPr>
                <w:rFonts w:ascii="仿宋_GB2312" w:eastAsia="仿宋_GB2312" w:hAnsi="仿宋" w:cs="MingLiU" w:hint="eastAsia"/>
                <w:kern w:val="0"/>
                <w:position w:val="-1"/>
                <w:szCs w:val="21"/>
              </w:rPr>
            </w:pPr>
          </w:p>
        </w:tc>
        <w:tc>
          <w:tcPr>
            <w:tcW w:w="1595" w:type="dxa"/>
          </w:tcPr>
          <w:p w:rsidR="008171B9" w:rsidRPr="008171B9" w:rsidRDefault="008171B9" w:rsidP="008171B9">
            <w:pPr>
              <w:spacing w:line="440" w:lineRule="exact"/>
              <w:jc w:val="center"/>
              <w:rPr>
                <w:rFonts w:ascii="仿宋_GB2312" w:eastAsia="仿宋_GB2312" w:hAnsi="仿宋" w:cs="MingLiU" w:hint="eastAsia"/>
                <w:kern w:val="0"/>
                <w:position w:val="-1"/>
                <w:szCs w:val="21"/>
              </w:rPr>
            </w:pPr>
          </w:p>
        </w:tc>
      </w:tr>
      <w:tr w:rsidR="008171B9" w:rsidRPr="008171B9" w:rsidTr="00652DCB">
        <w:trPr>
          <w:trHeight w:val="397"/>
          <w:jc w:val="center"/>
        </w:trPr>
        <w:tc>
          <w:tcPr>
            <w:tcW w:w="5116" w:type="dxa"/>
          </w:tcPr>
          <w:p w:rsidR="008171B9" w:rsidRPr="008171B9" w:rsidRDefault="008171B9" w:rsidP="008171B9">
            <w:pPr>
              <w:spacing w:line="440" w:lineRule="exact"/>
              <w:rPr>
                <w:rFonts w:ascii="仿宋_GB2312" w:eastAsia="仿宋_GB2312" w:hAnsi="仿宋" w:cs="MingLiU" w:hint="eastAsia"/>
                <w:kern w:val="0"/>
                <w:position w:val="-1"/>
                <w:szCs w:val="21"/>
              </w:rPr>
            </w:pPr>
            <w:r w:rsidRPr="008171B9">
              <w:rPr>
                <w:rFonts w:ascii="仿宋_GB2312" w:eastAsia="仿宋_GB2312" w:hAnsi="宋体" w:cs="宋体" w:hint="eastAsia"/>
                <w:color w:val="000000"/>
                <w:kern w:val="0"/>
                <w:szCs w:val="21"/>
              </w:rPr>
              <w:t xml:space="preserve">          混合工具投资</w:t>
            </w:r>
          </w:p>
        </w:tc>
        <w:tc>
          <w:tcPr>
            <w:tcW w:w="1595" w:type="dxa"/>
          </w:tcPr>
          <w:p w:rsidR="008171B9" w:rsidRPr="008171B9" w:rsidRDefault="008171B9" w:rsidP="008171B9">
            <w:pPr>
              <w:spacing w:line="440" w:lineRule="exact"/>
              <w:jc w:val="center"/>
              <w:rPr>
                <w:rFonts w:ascii="仿宋_GB2312" w:eastAsia="仿宋_GB2312" w:hAnsi="仿宋" w:cs="MingLiU" w:hint="eastAsia"/>
                <w:kern w:val="0"/>
                <w:position w:val="-1"/>
                <w:szCs w:val="21"/>
              </w:rPr>
            </w:pPr>
          </w:p>
        </w:tc>
        <w:tc>
          <w:tcPr>
            <w:tcW w:w="1595" w:type="dxa"/>
          </w:tcPr>
          <w:p w:rsidR="008171B9" w:rsidRPr="008171B9" w:rsidRDefault="008171B9" w:rsidP="008171B9">
            <w:pPr>
              <w:spacing w:line="440" w:lineRule="exact"/>
              <w:jc w:val="center"/>
              <w:rPr>
                <w:rFonts w:ascii="仿宋_GB2312" w:eastAsia="仿宋_GB2312" w:hAnsi="仿宋" w:cs="MingLiU" w:hint="eastAsia"/>
                <w:kern w:val="0"/>
                <w:position w:val="-1"/>
                <w:szCs w:val="21"/>
              </w:rPr>
            </w:pPr>
          </w:p>
        </w:tc>
      </w:tr>
      <w:tr w:rsidR="008171B9" w:rsidRPr="008171B9" w:rsidTr="00652DCB">
        <w:trPr>
          <w:trHeight w:val="397"/>
          <w:jc w:val="center"/>
        </w:trPr>
        <w:tc>
          <w:tcPr>
            <w:tcW w:w="5116" w:type="dxa"/>
          </w:tcPr>
          <w:p w:rsidR="008171B9" w:rsidRPr="008171B9" w:rsidRDefault="008171B9" w:rsidP="008171B9">
            <w:pPr>
              <w:spacing w:line="440" w:lineRule="exact"/>
              <w:ind w:firstLineChars="400" w:firstLine="840"/>
              <w:rPr>
                <w:rFonts w:ascii="仿宋_GB2312" w:eastAsia="仿宋_GB2312" w:hAnsi="仿宋" w:cs="MingLiU" w:hint="eastAsia"/>
                <w:kern w:val="0"/>
                <w:position w:val="-1"/>
                <w:szCs w:val="21"/>
              </w:rPr>
            </w:pPr>
            <w:r w:rsidRPr="008171B9">
              <w:rPr>
                <w:rFonts w:ascii="仿宋_GB2312" w:eastAsia="仿宋_GB2312" w:hAnsi="宋体" w:cs="宋体" w:hint="eastAsia"/>
                <w:color w:val="000000"/>
                <w:kern w:val="0"/>
                <w:szCs w:val="21"/>
              </w:rPr>
              <w:t xml:space="preserve">  其他</w:t>
            </w:r>
          </w:p>
        </w:tc>
        <w:tc>
          <w:tcPr>
            <w:tcW w:w="1595" w:type="dxa"/>
          </w:tcPr>
          <w:p w:rsidR="008171B9" w:rsidRPr="008171B9" w:rsidRDefault="008171B9" w:rsidP="008171B9">
            <w:pPr>
              <w:spacing w:line="440" w:lineRule="exact"/>
              <w:jc w:val="center"/>
              <w:rPr>
                <w:rFonts w:ascii="仿宋_GB2312" w:eastAsia="仿宋_GB2312" w:hAnsi="仿宋" w:cs="MingLiU" w:hint="eastAsia"/>
                <w:kern w:val="0"/>
                <w:position w:val="-1"/>
                <w:szCs w:val="21"/>
              </w:rPr>
            </w:pPr>
          </w:p>
        </w:tc>
        <w:tc>
          <w:tcPr>
            <w:tcW w:w="1595" w:type="dxa"/>
          </w:tcPr>
          <w:p w:rsidR="008171B9" w:rsidRPr="008171B9" w:rsidRDefault="008171B9" w:rsidP="008171B9">
            <w:pPr>
              <w:spacing w:line="440" w:lineRule="exact"/>
              <w:jc w:val="center"/>
              <w:rPr>
                <w:rFonts w:ascii="仿宋_GB2312" w:eastAsia="仿宋_GB2312" w:hAnsi="仿宋" w:cs="MingLiU" w:hint="eastAsia"/>
                <w:kern w:val="0"/>
                <w:position w:val="-1"/>
                <w:szCs w:val="21"/>
              </w:rPr>
            </w:pPr>
          </w:p>
        </w:tc>
      </w:tr>
      <w:tr w:rsidR="008171B9" w:rsidRPr="008171B9" w:rsidTr="00652DCB">
        <w:trPr>
          <w:trHeight w:val="397"/>
          <w:jc w:val="center"/>
        </w:trPr>
        <w:tc>
          <w:tcPr>
            <w:tcW w:w="5116" w:type="dxa"/>
            <w:vAlign w:val="center"/>
          </w:tcPr>
          <w:p w:rsidR="008171B9" w:rsidRPr="008171B9" w:rsidRDefault="008171B9" w:rsidP="008171B9">
            <w:pPr>
              <w:spacing w:line="440" w:lineRule="exact"/>
              <w:jc w:val="center"/>
              <w:rPr>
                <w:rFonts w:ascii="仿宋_GB2312" w:eastAsia="仿宋_GB2312" w:hAnsi="仿宋" w:cs="MingLiU" w:hint="eastAsia"/>
                <w:kern w:val="0"/>
                <w:position w:val="-1"/>
                <w:szCs w:val="21"/>
              </w:rPr>
            </w:pPr>
            <w:r w:rsidRPr="008171B9">
              <w:rPr>
                <w:rFonts w:ascii="仿宋_GB2312" w:eastAsia="仿宋_GB2312" w:hAnsi="宋体" w:cs="宋体" w:hint="eastAsia"/>
                <w:color w:val="000000"/>
                <w:kern w:val="0"/>
                <w:szCs w:val="21"/>
              </w:rPr>
              <w:t xml:space="preserve">  合  计</w:t>
            </w:r>
          </w:p>
        </w:tc>
        <w:tc>
          <w:tcPr>
            <w:tcW w:w="1595" w:type="dxa"/>
          </w:tcPr>
          <w:p w:rsidR="008171B9" w:rsidRPr="008171B9" w:rsidRDefault="008171B9" w:rsidP="008171B9">
            <w:pPr>
              <w:spacing w:line="440" w:lineRule="exact"/>
              <w:jc w:val="center"/>
              <w:rPr>
                <w:rFonts w:ascii="仿宋_GB2312" w:eastAsia="仿宋_GB2312" w:hAnsi="仿宋" w:cs="MingLiU" w:hint="eastAsia"/>
                <w:kern w:val="0"/>
                <w:position w:val="-1"/>
                <w:szCs w:val="21"/>
              </w:rPr>
            </w:pPr>
          </w:p>
        </w:tc>
        <w:tc>
          <w:tcPr>
            <w:tcW w:w="1595" w:type="dxa"/>
          </w:tcPr>
          <w:p w:rsidR="008171B9" w:rsidRPr="008171B9" w:rsidRDefault="008171B9" w:rsidP="008171B9">
            <w:pPr>
              <w:spacing w:line="440" w:lineRule="exact"/>
              <w:jc w:val="center"/>
              <w:rPr>
                <w:rFonts w:ascii="仿宋_GB2312" w:eastAsia="仿宋_GB2312" w:hAnsi="仿宋" w:cs="MingLiU" w:hint="eastAsia"/>
                <w:kern w:val="0"/>
                <w:position w:val="-1"/>
                <w:szCs w:val="21"/>
              </w:rPr>
            </w:pPr>
          </w:p>
        </w:tc>
      </w:tr>
    </w:tbl>
    <w:p w:rsidR="008171B9" w:rsidRPr="008171B9" w:rsidRDefault="008171B9" w:rsidP="008171B9">
      <w:pPr>
        <w:spacing w:line="440" w:lineRule="exact"/>
        <w:ind w:firstLineChars="200" w:firstLine="420"/>
        <w:rPr>
          <w:rFonts w:ascii="仿宋_GB2312" w:eastAsia="仿宋_GB2312" w:hAnsi="仿宋" w:cs="MingLiU" w:hint="eastAsia"/>
          <w:kern w:val="0"/>
          <w:szCs w:val="21"/>
        </w:rPr>
      </w:pPr>
      <w:r w:rsidRPr="008171B9">
        <w:rPr>
          <w:rFonts w:ascii="仿宋_GB2312" w:eastAsia="仿宋_GB2312" w:hAnsi="仿宋" w:cs="Arial" w:hint="eastAsia"/>
          <w:bCs/>
          <w:kern w:val="0"/>
          <w:szCs w:val="21"/>
        </w:rPr>
        <w:t>注：</w:t>
      </w:r>
      <w:r w:rsidRPr="008171B9">
        <w:rPr>
          <w:rFonts w:ascii="仿宋_GB2312" w:eastAsia="仿宋_GB2312" w:hAnsi="仿宋" w:cs="Times New Roman" w:hint="eastAsia"/>
          <w:bCs/>
          <w:szCs w:val="21"/>
        </w:rPr>
        <w:t>仅适用于执行新金融准则的企业；</w:t>
      </w:r>
      <w:r w:rsidRPr="008171B9">
        <w:rPr>
          <w:rFonts w:ascii="仿宋_GB2312" w:eastAsia="仿宋_GB2312" w:hAnsi="仿宋" w:cs="Arial" w:hint="eastAsia"/>
          <w:bCs/>
          <w:kern w:val="0"/>
          <w:szCs w:val="21"/>
        </w:rPr>
        <w:t>说明有限售条件或变现方面有其他重大限制的交易性金融资产项目及其金额。</w:t>
      </w:r>
    </w:p>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（二）以公允价值计量且其变动计入当期损益的金融资产</w:t>
      </w:r>
    </w:p>
    <w:tbl>
      <w:tblPr>
        <w:tblW w:w="0" w:type="auto"/>
        <w:jc w:val="center"/>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116"/>
        <w:gridCol w:w="1595"/>
        <w:gridCol w:w="1595"/>
      </w:tblGrid>
      <w:tr w:rsidR="008171B9" w:rsidRPr="008171B9" w:rsidTr="00652DCB">
        <w:trPr>
          <w:trHeight w:val="397"/>
          <w:jc w:val="center"/>
        </w:trPr>
        <w:tc>
          <w:tcPr>
            <w:tcW w:w="5116" w:type="dxa"/>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项目</w:t>
            </w:r>
          </w:p>
        </w:tc>
        <w:tc>
          <w:tcPr>
            <w:tcW w:w="1595" w:type="dxa"/>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年末公允价值</w:t>
            </w:r>
          </w:p>
        </w:tc>
        <w:tc>
          <w:tcPr>
            <w:tcW w:w="1595" w:type="dxa"/>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年初公允价值</w:t>
            </w:r>
          </w:p>
        </w:tc>
      </w:tr>
      <w:tr w:rsidR="008171B9" w:rsidRPr="008171B9" w:rsidTr="00652DCB">
        <w:trPr>
          <w:trHeight w:val="397"/>
          <w:jc w:val="center"/>
        </w:trPr>
        <w:tc>
          <w:tcPr>
            <w:tcW w:w="5116" w:type="dxa"/>
          </w:tcPr>
          <w:p w:rsidR="008171B9" w:rsidRPr="008171B9" w:rsidRDefault="008171B9" w:rsidP="008171B9">
            <w:pPr>
              <w:spacing w:line="440" w:lineRule="exact"/>
              <w:rPr>
                <w:rFonts w:ascii="仿宋_GB2312" w:eastAsia="仿宋_GB2312" w:hAnsi="仿宋" w:cs="MingLiU" w:hint="eastAsia"/>
                <w:kern w:val="0"/>
                <w:position w:val="-1"/>
                <w:szCs w:val="21"/>
              </w:rPr>
            </w:pPr>
            <w:r w:rsidRPr="008171B9">
              <w:rPr>
                <w:rFonts w:ascii="仿宋_GB2312" w:eastAsia="仿宋_GB2312" w:hAnsi="宋体" w:cs="Times New Roman" w:hint="eastAsia"/>
                <w:kern w:val="0"/>
                <w:szCs w:val="21"/>
              </w:rPr>
              <w:t>交易性金融资产</w:t>
            </w:r>
          </w:p>
        </w:tc>
        <w:tc>
          <w:tcPr>
            <w:tcW w:w="1595" w:type="dxa"/>
          </w:tcPr>
          <w:p w:rsidR="008171B9" w:rsidRPr="008171B9" w:rsidRDefault="008171B9" w:rsidP="008171B9">
            <w:pPr>
              <w:spacing w:line="440" w:lineRule="exact"/>
              <w:jc w:val="center"/>
              <w:rPr>
                <w:rFonts w:ascii="仿宋_GB2312" w:eastAsia="仿宋_GB2312" w:hAnsi="仿宋" w:cs="MingLiU" w:hint="eastAsia"/>
                <w:kern w:val="0"/>
                <w:position w:val="-1"/>
                <w:szCs w:val="21"/>
              </w:rPr>
            </w:pPr>
          </w:p>
        </w:tc>
        <w:tc>
          <w:tcPr>
            <w:tcW w:w="1595" w:type="dxa"/>
          </w:tcPr>
          <w:p w:rsidR="008171B9" w:rsidRPr="008171B9" w:rsidRDefault="008171B9" w:rsidP="008171B9">
            <w:pPr>
              <w:spacing w:line="440" w:lineRule="exact"/>
              <w:jc w:val="center"/>
              <w:rPr>
                <w:rFonts w:ascii="仿宋_GB2312" w:eastAsia="仿宋_GB2312" w:hAnsi="仿宋" w:cs="MingLiU" w:hint="eastAsia"/>
                <w:kern w:val="0"/>
                <w:position w:val="-1"/>
                <w:szCs w:val="21"/>
              </w:rPr>
            </w:pPr>
          </w:p>
        </w:tc>
      </w:tr>
      <w:tr w:rsidR="008171B9" w:rsidRPr="008171B9" w:rsidTr="00652DCB">
        <w:trPr>
          <w:trHeight w:val="397"/>
          <w:jc w:val="center"/>
        </w:trPr>
        <w:tc>
          <w:tcPr>
            <w:tcW w:w="5116" w:type="dxa"/>
          </w:tcPr>
          <w:p w:rsidR="008171B9" w:rsidRPr="008171B9" w:rsidRDefault="008171B9" w:rsidP="008171B9">
            <w:pPr>
              <w:spacing w:line="440" w:lineRule="exact"/>
              <w:ind w:firstLineChars="200" w:firstLine="420"/>
              <w:rPr>
                <w:rFonts w:ascii="仿宋_GB2312" w:eastAsia="仿宋_GB2312" w:hAnsi="仿宋" w:cs="MingLiU" w:hint="eastAsia"/>
                <w:kern w:val="0"/>
                <w:position w:val="-1"/>
                <w:szCs w:val="21"/>
              </w:rPr>
            </w:pPr>
            <w:r w:rsidRPr="008171B9">
              <w:rPr>
                <w:rFonts w:ascii="仿宋_GB2312" w:eastAsia="仿宋_GB2312" w:hAnsi="宋体" w:cs="Times New Roman" w:hint="eastAsia"/>
                <w:kern w:val="0"/>
                <w:szCs w:val="21"/>
              </w:rPr>
              <w:t>其中：债务工具投资</w:t>
            </w:r>
          </w:p>
        </w:tc>
        <w:tc>
          <w:tcPr>
            <w:tcW w:w="1595" w:type="dxa"/>
          </w:tcPr>
          <w:p w:rsidR="008171B9" w:rsidRPr="008171B9" w:rsidRDefault="008171B9" w:rsidP="008171B9">
            <w:pPr>
              <w:spacing w:line="440" w:lineRule="exact"/>
              <w:jc w:val="center"/>
              <w:rPr>
                <w:rFonts w:ascii="仿宋_GB2312" w:eastAsia="仿宋_GB2312" w:hAnsi="仿宋" w:cs="MingLiU" w:hint="eastAsia"/>
                <w:kern w:val="0"/>
                <w:position w:val="-1"/>
                <w:szCs w:val="21"/>
              </w:rPr>
            </w:pPr>
          </w:p>
        </w:tc>
        <w:tc>
          <w:tcPr>
            <w:tcW w:w="1595" w:type="dxa"/>
          </w:tcPr>
          <w:p w:rsidR="008171B9" w:rsidRPr="008171B9" w:rsidRDefault="008171B9" w:rsidP="008171B9">
            <w:pPr>
              <w:spacing w:line="440" w:lineRule="exact"/>
              <w:jc w:val="center"/>
              <w:rPr>
                <w:rFonts w:ascii="仿宋_GB2312" w:eastAsia="仿宋_GB2312" w:hAnsi="仿宋" w:cs="MingLiU" w:hint="eastAsia"/>
                <w:kern w:val="0"/>
                <w:position w:val="-1"/>
                <w:szCs w:val="21"/>
              </w:rPr>
            </w:pPr>
          </w:p>
        </w:tc>
      </w:tr>
      <w:tr w:rsidR="008171B9" w:rsidRPr="008171B9" w:rsidTr="00652DCB">
        <w:trPr>
          <w:trHeight w:val="397"/>
          <w:jc w:val="center"/>
        </w:trPr>
        <w:tc>
          <w:tcPr>
            <w:tcW w:w="5116" w:type="dxa"/>
          </w:tcPr>
          <w:p w:rsidR="008171B9" w:rsidRPr="008171B9" w:rsidRDefault="008171B9" w:rsidP="008171B9">
            <w:pPr>
              <w:spacing w:line="440" w:lineRule="exact"/>
              <w:ind w:firstLineChars="500" w:firstLine="1050"/>
              <w:rPr>
                <w:rFonts w:ascii="仿宋_GB2312" w:eastAsia="仿宋_GB2312" w:hAnsi="仿宋" w:cs="MingLiU" w:hint="eastAsia"/>
                <w:kern w:val="0"/>
                <w:position w:val="-1"/>
                <w:szCs w:val="21"/>
              </w:rPr>
            </w:pPr>
            <w:r w:rsidRPr="008171B9">
              <w:rPr>
                <w:rFonts w:ascii="仿宋_GB2312" w:eastAsia="仿宋_GB2312" w:hAnsi="宋体" w:cs="Times New Roman" w:hint="eastAsia"/>
                <w:kern w:val="0"/>
                <w:szCs w:val="21"/>
              </w:rPr>
              <w:t>权益工具投资</w:t>
            </w:r>
          </w:p>
        </w:tc>
        <w:tc>
          <w:tcPr>
            <w:tcW w:w="1595" w:type="dxa"/>
          </w:tcPr>
          <w:p w:rsidR="008171B9" w:rsidRPr="008171B9" w:rsidRDefault="008171B9" w:rsidP="008171B9">
            <w:pPr>
              <w:spacing w:line="440" w:lineRule="exact"/>
              <w:jc w:val="center"/>
              <w:rPr>
                <w:rFonts w:ascii="仿宋_GB2312" w:eastAsia="仿宋_GB2312" w:hAnsi="仿宋" w:cs="MingLiU" w:hint="eastAsia"/>
                <w:kern w:val="0"/>
                <w:position w:val="-1"/>
                <w:szCs w:val="21"/>
              </w:rPr>
            </w:pPr>
          </w:p>
        </w:tc>
        <w:tc>
          <w:tcPr>
            <w:tcW w:w="1595" w:type="dxa"/>
          </w:tcPr>
          <w:p w:rsidR="008171B9" w:rsidRPr="008171B9" w:rsidRDefault="008171B9" w:rsidP="008171B9">
            <w:pPr>
              <w:spacing w:line="440" w:lineRule="exact"/>
              <w:jc w:val="center"/>
              <w:rPr>
                <w:rFonts w:ascii="仿宋_GB2312" w:eastAsia="仿宋_GB2312" w:hAnsi="仿宋" w:cs="MingLiU" w:hint="eastAsia"/>
                <w:kern w:val="0"/>
                <w:position w:val="-1"/>
                <w:szCs w:val="21"/>
              </w:rPr>
            </w:pPr>
          </w:p>
        </w:tc>
      </w:tr>
      <w:tr w:rsidR="008171B9" w:rsidRPr="008171B9" w:rsidTr="00652DCB">
        <w:trPr>
          <w:trHeight w:val="397"/>
          <w:jc w:val="center"/>
        </w:trPr>
        <w:tc>
          <w:tcPr>
            <w:tcW w:w="5116" w:type="dxa"/>
          </w:tcPr>
          <w:p w:rsidR="008171B9" w:rsidRPr="008171B9" w:rsidRDefault="008171B9" w:rsidP="008171B9">
            <w:pPr>
              <w:spacing w:line="440" w:lineRule="exact"/>
              <w:ind w:firstLineChars="500" w:firstLine="1050"/>
              <w:rPr>
                <w:rFonts w:ascii="仿宋_GB2312" w:eastAsia="仿宋_GB2312" w:hAnsi="仿宋" w:cs="MingLiU" w:hint="eastAsia"/>
                <w:kern w:val="0"/>
                <w:position w:val="-1"/>
                <w:szCs w:val="21"/>
              </w:rPr>
            </w:pPr>
            <w:r w:rsidRPr="008171B9">
              <w:rPr>
                <w:rFonts w:ascii="仿宋_GB2312" w:eastAsia="仿宋_GB2312" w:hAnsi="宋体" w:cs="Times New Roman" w:hint="eastAsia"/>
                <w:kern w:val="0"/>
                <w:szCs w:val="21"/>
              </w:rPr>
              <w:t>其他</w:t>
            </w:r>
          </w:p>
        </w:tc>
        <w:tc>
          <w:tcPr>
            <w:tcW w:w="1595" w:type="dxa"/>
          </w:tcPr>
          <w:p w:rsidR="008171B9" w:rsidRPr="008171B9" w:rsidRDefault="008171B9" w:rsidP="008171B9">
            <w:pPr>
              <w:spacing w:line="440" w:lineRule="exact"/>
              <w:jc w:val="center"/>
              <w:rPr>
                <w:rFonts w:ascii="仿宋_GB2312" w:eastAsia="仿宋_GB2312" w:hAnsi="仿宋" w:cs="MingLiU" w:hint="eastAsia"/>
                <w:kern w:val="0"/>
                <w:position w:val="-1"/>
                <w:szCs w:val="21"/>
              </w:rPr>
            </w:pPr>
          </w:p>
        </w:tc>
        <w:tc>
          <w:tcPr>
            <w:tcW w:w="1595" w:type="dxa"/>
          </w:tcPr>
          <w:p w:rsidR="008171B9" w:rsidRPr="008171B9" w:rsidRDefault="008171B9" w:rsidP="008171B9">
            <w:pPr>
              <w:spacing w:line="440" w:lineRule="exact"/>
              <w:jc w:val="center"/>
              <w:rPr>
                <w:rFonts w:ascii="仿宋_GB2312" w:eastAsia="仿宋_GB2312" w:hAnsi="仿宋" w:cs="MingLiU" w:hint="eastAsia"/>
                <w:kern w:val="0"/>
                <w:position w:val="-1"/>
                <w:szCs w:val="21"/>
              </w:rPr>
            </w:pPr>
          </w:p>
        </w:tc>
      </w:tr>
      <w:tr w:rsidR="008171B9" w:rsidRPr="008171B9" w:rsidTr="00652DCB">
        <w:trPr>
          <w:trHeight w:val="397"/>
          <w:jc w:val="center"/>
        </w:trPr>
        <w:tc>
          <w:tcPr>
            <w:tcW w:w="5116" w:type="dxa"/>
          </w:tcPr>
          <w:p w:rsidR="008171B9" w:rsidRPr="008171B9" w:rsidRDefault="008171B9" w:rsidP="008171B9">
            <w:pPr>
              <w:spacing w:line="440" w:lineRule="exact"/>
              <w:rPr>
                <w:rFonts w:ascii="仿宋_GB2312" w:eastAsia="仿宋_GB2312" w:hAnsi="仿宋" w:cs="MingLiU" w:hint="eastAsia"/>
                <w:kern w:val="0"/>
                <w:position w:val="-1"/>
                <w:szCs w:val="21"/>
              </w:rPr>
            </w:pPr>
            <w:r w:rsidRPr="008171B9">
              <w:rPr>
                <w:rFonts w:ascii="仿宋_GB2312" w:eastAsia="仿宋_GB2312" w:hAnsi="宋体" w:cs="Times New Roman" w:hint="eastAsia"/>
                <w:kern w:val="0"/>
                <w:szCs w:val="21"/>
              </w:rPr>
              <w:t>指定以公允价值计量且其变动计入当期损益的金融资产</w:t>
            </w:r>
          </w:p>
        </w:tc>
        <w:tc>
          <w:tcPr>
            <w:tcW w:w="1595" w:type="dxa"/>
          </w:tcPr>
          <w:p w:rsidR="008171B9" w:rsidRPr="008171B9" w:rsidRDefault="008171B9" w:rsidP="008171B9">
            <w:pPr>
              <w:spacing w:line="440" w:lineRule="exact"/>
              <w:jc w:val="center"/>
              <w:rPr>
                <w:rFonts w:ascii="仿宋_GB2312" w:eastAsia="仿宋_GB2312" w:hAnsi="仿宋" w:cs="MingLiU" w:hint="eastAsia"/>
                <w:kern w:val="0"/>
                <w:position w:val="-1"/>
                <w:szCs w:val="21"/>
              </w:rPr>
            </w:pPr>
          </w:p>
        </w:tc>
        <w:tc>
          <w:tcPr>
            <w:tcW w:w="1595" w:type="dxa"/>
          </w:tcPr>
          <w:p w:rsidR="008171B9" w:rsidRPr="008171B9" w:rsidRDefault="008171B9" w:rsidP="008171B9">
            <w:pPr>
              <w:spacing w:line="440" w:lineRule="exact"/>
              <w:jc w:val="center"/>
              <w:rPr>
                <w:rFonts w:ascii="仿宋_GB2312" w:eastAsia="仿宋_GB2312" w:hAnsi="仿宋" w:cs="MingLiU" w:hint="eastAsia"/>
                <w:kern w:val="0"/>
                <w:position w:val="-1"/>
                <w:szCs w:val="21"/>
              </w:rPr>
            </w:pPr>
          </w:p>
        </w:tc>
      </w:tr>
      <w:tr w:rsidR="008171B9" w:rsidRPr="008171B9" w:rsidTr="00652DCB">
        <w:trPr>
          <w:trHeight w:val="397"/>
          <w:jc w:val="center"/>
        </w:trPr>
        <w:tc>
          <w:tcPr>
            <w:tcW w:w="5116" w:type="dxa"/>
          </w:tcPr>
          <w:p w:rsidR="008171B9" w:rsidRPr="008171B9" w:rsidRDefault="008171B9" w:rsidP="008171B9">
            <w:pPr>
              <w:spacing w:line="440" w:lineRule="exact"/>
              <w:ind w:firstLineChars="200" w:firstLine="420"/>
              <w:rPr>
                <w:rFonts w:ascii="仿宋_GB2312" w:eastAsia="仿宋_GB2312" w:hAnsi="仿宋" w:cs="MingLiU" w:hint="eastAsia"/>
                <w:kern w:val="0"/>
                <w:position w:val="-1"/>
                <w:szCs w:val="21"/>
              </w:rPr>
            </w:pPr>
            <w:r w:rsidRPr="008171B9">
              <w:rPr>
                <w:rFonts w:ascii="仿宋_GB2312" w:eastAsia="仿宋_GB2312" w:hAnsi="宋体" w:cs="Times New Roman" w:hint="eastAsia"/>
                <w:kern w:val="0"/>
                <w:szCs w:val="21"/>
              </w:rPr>
              <w:t>其中：债务工具投资</w:t>
            </w:r>
          </w:p>
        </w:tc>
        <w:tc>
          <w:tcPr>
            <w:tcW w:w="1595" w:type="dxa"/>
          </w:tcPr>
          <w:p w:rsidR="008171B9" w:rsidRPr="008171B9" w:rsidRDefault="008171B9" w:rsidP="008171B9">
            <w:pPr>
              <w:spacing w:line="440" w:lineRule="exact"/>
              <w:jc w:val="center"/>
              <w:rPr>
                <w:rFonts w:ascii="仿宋_GB2312" w:eastAsia="仿宋_GB2312" w:hAnsi="仿宋" w:cs="MingLiU" w:hint="eastAsia"/>
                <w:kern w:val="0"/>
                <w:position w:val="-1"/>
                <w:szCs w:val="21"/>
              </w:rPr>
            </w:pPr>
          </w:p>
        </w:tc>
        <w:tc>
          <w:tcPr>
            <w:tcW w:w="1595" w:type="dxa"/>
          </w:tcPr>
          <w:p w:rsidR="008171B9" w:rsidRPr="008171B9" w:rsidRDefault="008171B9" w:rsidP="008171B9">
            <w:pPr>
              <w:spacing w:line="440" w:lineRule="exact"/>
              <w:jc w:val="center"/>
              <w:rPr>
                <w:rFonts w:ascii="仿宋_GB2312" w:eastAsia="仿宋_GB2312" w:hAnsi="仿宋" w:cs="MingLiU" w:hint="eastAsia"/>
                <w:kern w:val="0"/>
                <w:position w:val="-1"/>
                <w:szCs w:val="21"/>
              </w:rPr>
            </w:pPr>
          </w:p>
        </w:tc>
      </w:tr>
      <w:tr w:rsidR="008171B9" w:rsidRPr="008171B9" w:rsidTr="00652DCB">
        <w:trPr>
          <w:trHeight w:val="397"/>
          <w:jc w:val="center"/>
        </w:trPr>
        <w:tc>
          <w:tcPr>
            <w:tcW w:w="5116" w:type="dxa"/>
          </w:tcPr>
          <w:p w:rsidR="008171B9" w:rsidRPr="008171B9" w:rsidRDefault="008171B9" w:rsidP="008171B9">
            <w:pPr>
              <w:spacing w:line="440" w:lineRule="exact"/>
              <w:ind w:firstLineChars="500" w:firstLine="1050"/>
              <w:rPr>
                <w:rFonts w:ascii="仿宋_GB2312" w:eastAsia="仿宋_GB2312" w:hAnsi="仿宋" w:cs="MingLiU" w:hint="eastAsia"/>
                <w:kern w:val="0"/>
                <w:position w:val="-1"/>
                <w:szCs w:val="21"/>
              </w:rPr>
            </w:pPr>
            <w:r w:rsidRPr="008171B9">
              <w:rPr>
                <w:rFonts w:ascii="仿宋_GB2312" w:eastAsia="仿宋_GB2312" w:hAnsi="宋体" w:cs="Times New Roman" w:hint="eastAsia"/>
                <w:kern w:val="0"/>
                <w:szCs w:val="21"/>
              </w:rPr>
              <w:t>权益工具投资</w:t>
            </w:r>
          </w:p>
        </w:tc>
        <w:tc>
          <w:tcPr>
            <w:tcW w:w="1595" w:type="dxa"/>
          </w:tcPr>
          <w:p w:rsidR="008171B9" w:rsidRPr="008171B9" w:rsidRDefault="008171B9" w:rsidP="008171B9">
            <w:pPr>
              <w:spacing w:line="440" w:lineRule="exact"/>
              <w:jc w:val="center"/>
              <w:rPr>
                <w:rFonts w:ascii="仿宋_GB2312" w:eastAsia="仿宋_GB2312" w:hAnsi="仿宋" w:cs="MingLiU" w:hint="eastAsia"/>
                <w:kern w:val="0"/>
                <w:position w:val="-1"/>
                <w:szCs w:val="21"/>
              </w:rPr>
            </w:pPr>
          </w:p>
        </w:tc>
        <w:tc>
          <w:tcPr>
            <w:tcW w:w="1595" w:type="dxa"/>
          </w:tcPr>
          <w:p w:rsidR="008171B9" w:rsidRPr="008171B9" w:rsidRDefault="008171B9" w:rsidP="008171B9">
            <w:pPr>
              <w:spacing w:line="440" w:lineRule="exact"/>
              <w:jc w:val="center"/>
              <w:rPr>
                <w:rFonts w:ascii="仿宋_GB2312" w:eastAsia="仿宋_GB2312" w:hAnsi="仿宋" w:cs="MingLiU" w:hint="eastAsia"/>
                <w:kern w:val="0"/>
                <w:position w:val="-1"/>
                <w:szCs w:val="21"/>
              </w:rPr>
            </w:pPr>
          </w:p>
        </w:tc>
      </w:tr>
      <w:tr w:rsidR="008171B9" w:rsidRPr="008171B9" w:rsidTr="00652DCB">
        <w:trPr>
          <w:trHeight w:val="397"/>
          <w:jc w:val="center"/>
        </w:trPr>
        <w:tc>
          <w:tcPr>
            <w:tcW w:w="5116" w:type="dxa"/>
          </w:tcPr>
          <w:p w:rsidR="008171B9" w:rsidRPr="008171B9" w:rsidRDefault="008171B9" w:rsidP="008171B9">
            <w:pPr>
              <w:spacing w:line="440" w:lineRule="exact"/>
              <w:ind w:firstLineChars="500" w:firstLine="1050"/>
              <w:rPr>
                <w:rFonts w:ascii="仿宋_GB2312" w:eastAsia="仿宋_GB2312" w:hAnsi="仿宋" w:cs="MingLiU" w:hint="eastAsia"/>
                <w:kern w:val="0"/>
                <w:position w:val="-1"/>
                <w:szCs w:val="21"/>
              </w:rPr>
            </w:pPr>
            <w:r w:rsidRPr="008171B9">
              <w:rPr>
                <w:rFonts w:ascii="仿宋_GB2312" w:eastAsia="仿宋_GB2312" w:hAnsi="宋体" w:cs="Times New Roman" w:hint="eastAsia"/>
                <w:kern w:val="0"/>
                <w:szCs w:val="21"/>
              </w:rPr>
              <w:t>其他</w:t>
            </w:r>
          </w:p>
        </w:tc>
        <w:tc>
          <w:tcPr>
            <w:tcW w:w="1595" w:type="dxa"/>
          </w:tcPr>
          <w:p w:rsidR="008171B9" w:rsidRPr="008171B9" w:rsidRDefault="008171B9" w:rsidP="008171B9">
            <w:pPr>
              <w:spacing w:line="440" w:lineRule="exact"/>
              <w:jc w:val="center"/>
              <w:rPr>
                <w:rFonts w:ascii="仿宋_GB2312" w:eastAsia="仿宋_GB2312" w:hAnsi="仿宋" w:cs="MingLiU" w:hint="eastAsia"/>
                <w:kern w:val="0"/>
                <w:position w:val="-1"/>
                <w:szCs w:val="21"/>
              </w:rPr>
            </w:pPr>
          </w:p>
        </w:tc>
        <w:tc>
          <w:tcPr>
            <w:tcW w:w="1595" w:type="dxa"/>
          </w:tcPr>
          <w:p w:rsidR="008171B9" w:rsidRPr="008171B9" w:rsidRDefault="008171B9" w:rsidP="008171B9">
            <w:pPr>
              <w:spacing w:line="440" w:lineRule="exact"/>
              <w:jc w:val="center"/>
              <w:rPr>
                <w:rFonts w:ascii="仿宋_GB2312" w:eastAsia="仿宋_GB2312" w:hAnsi="仿宋" w:cs="MingLiU" w:hint="eastAsia"/>
                <w:kern w:val="0"/>
                <w:position w:val="-1"/>
                <w:szCs w:val="21"/>
              </w:rPr>
            </w:pPr>
          </w:p>
        </w:tc>
      </w:tr>
      <w:tr w:rsidR="008171B9" w:rsidRPr="008171B9" w:rsidTr="00652DCB">
        <w:trPr>
          <w:trHeight w:val="397"/>
          <w:jc w:val="center"/>
        </w:trPr>
        <w:tc>
          <w:tcPr>
            <w:tcW w:w="5116" w:type="dxa"/>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合计</w:t>
            </w:r>
          </w:p>
        </w:tc>
        <w:tc>
          <w:tcPr>
            <w:tcW w:w="1595" w:type="dxa"/>
          </w:tcPr>
          <w:p w:rsidR="008171B9" w:rsidRPr="008171B9" w:rsidRDefault="008171B9" w:rsidP="008171B9">
            <w:pPr>
              <w:spacing w:line="440" w:lineRule="exact"/>
              <w:rPr>
                <w:rFonts w:ascii="仿宋_GB2312" w:eastAsia="仿宋_GB2312" w:hAnsi="仿宋" w:cs="宋体" w:hint="eastAsia"/>
                <w:kern w:val="0"/>
                <w:szCs w:val="21"/>
              </w:rPr>
            </w:pPr>
          </w:p>
        </w:tc>
        <w:tc>
          <w:tcPr>
            <w:tcW w:w="1595" w:type="dxa"/>
          </w:tcPr>
          <w:p w:rsidR="008171B9" w:rsidRPr="008171B9" w:rsidRDefault="008171B9" w:rsidP="008171B9">
            <w:pPr>
              <w:spacing w:line="440" w:lineRule="exact"/>
              <w:rPr>
                <w:rFonts w:ascii="仿宋_GB2312" w:eastAsia="仿宋_GB2312" w:hAnsi="仿宋" w:cs="宋体" w:hint="eastAsia"/>
                <w:kern w:val="0"/>
                <w:szCs w:val="21"/>
              </w:rPr>
            </w:pPr>
          </w:p>
        </w:tc>
      </w:tr>
    </w:tbl>
    <w:p w:rsidR="008171B9" w:rsidRPr="008171B9" w:rsidRDefault="008171B9" w:rsidP="008171B9">
      <w:pPr>
        <w:spacing w:line="440" w:lineRule="exact"/>
        <w:ind w:firstLineChars="200" w:firstLine="420"/>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注：说明有限售条件或变现方面有其他重大限制的交易性金融资产项目及其金额。</w:t>
      </w:r>
    </w:p>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（三）衍生金融资产</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41"/>
        <w:gridCol w:w="2841"/>
      </w:tblGrid>
      <w:tr w:rsidR="008171B9" w:rsidRPr="008171B9" w:rsidTr="00652DCB">
        <w:trPr>
          <w:trHeight w:val="397"/>
          <w:jc w:val="center"/>
        </w:trPr>
        <w:tc>
          <w:tcPr>
            <w:tcW w:w="2840"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项目</w:t>
            </w:r>
          </w:p>
        </w:tc>
        <w:tc>
          <w:tcPr>
            <w:tcW w:w="2841"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宋体" w:cs="宋体" w:hint="eastAsia"/>
                <w:color w:val="000000"/>
                <w:kern w:val="0"/>
                <w:szCs w:val="21"/>
              </w:rPr>
              <w:t>期末余额</w:t>
            </w:r>
          </w:p>
        </w:tc>
        <w:tc>
          <w:tcPr>
            <w:tcW w:w="2841"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年初余额</w:t>
            </w:r>
          </w:p>
        </w:tc>
      </w:tr>
      <w:tr w:rsidR="008171B9" w:rsidRPr="008171B9" w:rsidTr="00652DCB">
        <w:trPr>
          <w:trHeight w:val="397"/>
          <w:jc w:val="center"/>
        </w:trPr>
        <w:tc>
          <w:tcPr>
            <w:tcW w:w="2840" w:type="dxa"/>
            <w:vAlign w:val="center"/>
          </w:tcPr>
          <w:p w:rsidR="008171B9" w:rsidRPr="008171B9" w:rsidRDefault="008171B9" w:rsidP="008171B9">
            <w:pPr>
              <w:spacing w:line="440" w:lineRule="exact"/>
              <w:rPr>
                <w:rFonts w:ascii="仿宋_GB2312" w:eastAsia="仿宋_GB2312" w:hAnsi="仿宋" w:cs="Arial" w:hint="eastAsia"/>
                <w:bCs/>
                <w:szCs w:val="21"/>
              </w:rPr>
            </w:pPr>
          </w:p>
        </w:tc>
        <w:tc>
          <w:tcPr>
            <w:tcW w:w="284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284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2840" w:type="dxa"/>
            <w:vAlign w:val="center"/>
          </w:tcPr>
          <w:p w:rsidR="008171B9" w:rsidRPr="008171B9" w:rsidRDefault="008171B9" w:rsidP="008171B9">
            <w:pPr>
              <w:spacing w:line="440" w:lineRule="exact"/>
              <w:rPr>
                <w:rFonts w:ascii="仿宋_GB2312" w:eastAsia="仿宋_GB2312" w:hAnsi="仿宋" w:cs="Arial" w:hint="eastAsia"/>
                <w:bCs/>
                <w:szCs w:val="21"/>
              </w:rPr>
            </w:pPr>
          </w:p>
        </w:tc>
        <w:tc>
          <w:tcPr>
            <w:tcW w:w="284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284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2840"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合计</w:t>
            </w:r>
          </w:p>
        </w:tc>
        <w:tc>
          <w:tcPr>
            <w:tcW w:w="284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284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bl>
    <w:p w:rsidR="008171B9" w:rsidRPr="008171B9" w:rsidRDefault="008171B9" w:rsidP="008171B9">
      <w:pPr>
        <w:spacing w:line="440" w:lineRule="exact"/>
        <w:ind w:firstLineChars="200" w:firstLine="420"/>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注：披露金额较大的前十项及其产生的原因，其余汇总填列。</w:t>
      </w:r>
    </w:p>
    <w:p w:rsidR="008171B9" w:rsidRPr="008171B9" w:rsidRDefault="008171B9" w:rsidP="008171B9">
      <w:pPr>
        <w:spacing w:line="440" w:lineRule="exact"/>
        <w:ind w:firstLineChars="200" w:firstLine="480"/>
        <w:outlineLvl w:val="1"/>
        <w:rPr>
          <w:rFonts w:ascii="仿宋_GB2312" w:eastAsia="仿宋_GB2312" w:hAnsi="仿宋" w:cs="MingLiU"/>
          <w:kern w:val="0"/>
          <w:sz w:val="24"/>
          <w:szCs w:val="28"/>
        </w:rPr>
      </w:pPr>
      <w:r w:rsidRPr="008171B9">
        <w:rPr>
          <w:rFonts w:ascii="仿宋_GB2312" w:eastAsia="仿宋_GB2312" w:hAnsi="仿宋" w:cs="MingLiU" w:hint="eastAsia"/>
          <w:kern w:val="0"/>
          <w:sz w:val="24"/>
          <w:szCs w:val="28"/>
        </w:rPr>
        <w:t>（四）应收票据</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41"/>
        <w:gridCol w:w="2841"/>
      </w:tblGrid>
      <w:tr w:rsidR="008171B9" w:rsidRPr="008171B9" w:rsidTr="00652DCB">
        <w:trPr>
          <w:trHeight w:val="397"/>
          <w:jc w:val="center"/>
        </w:trPr>
        <w:tc>
          <w:tcPr>
            <w:tcW w:w="2840"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种类</w:t>
            </w:r>
          </w:p>
        </w:tc>
        <w:tc>
          <w:tcPr>
            <w:tcW w:w="2841"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年末余额</w:t>
            </w:r>
          </w:p>
        </w:tc>
        <w:tc>
          <w:tcPr>
            <w:tcW w:w="2841"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年初余额</w:t>
            </w:r>
          </w:p>
        </w:tc>
      </w:tr>
      <w:tr w:rsidR="008171B9" w:rsidRPr="008171B9" w:rsidTr="00652DCB">
        <w:trPr>
          <w:trHeight w:val="397"/>
          <w:jc w:val="center"/>
        </w:trPr>
        <w:tc>
          <w:tcPr>
            <w:tcW w:w="2840" w:type="dxa"/>
            <w:vAlign w:val="center"/>
          </w:tcPr>
          <w:p w:rsidR="008171B9" w:rsidRPr="008171B9" w:rsidRDefault="008171B9" w:rsidP="008171B9">
            <w:pPr>
              <w:spacing w:line="440" w:lineRule="exact"/>
              <w:rPr>
                <w:rFonts w:ascii="仿宋_GB2312" w:eastAsia="仿宋_GB2312" w:hAnsi="仿宋" w:cs="Arial" w:hint="eastAsia"/>
                <w:bCs/>
                <w:szCs w:val="21"/>
              </w:rPr>
            </w:pPr>
            <w:r w:rsidRPr="008171B9">
              <w:rPr>
                <w:rFonts w:ascii="仿宋_GB2312" w:eastAsia="仿宋_GB2312" w:hAnsi="仿宋" w:cs="Arial" w:hint="eastAsia"/>
                <w:bCs/>
                <w:szCs w:val="21"/>
              </w:rPr>
              <w:lastRenderedPageBreak/>
              <w:t>银行承兑汇票</w:t>
            </w:r>
          </w:p>
        </w:tc>
        <w:tc>
          <w:tcPr>
            <w:tcW w:w="284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284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2840" w:type="dxa"/>
            <w:vAlign w:val="center"/>
          </w:tcPr>
          <w:p w:rsidR="008171B9" w:rsidRPr="008171B9" w:rsidRDefault="008171B9" w:rsidP="008171B9">
            <w:pPr>
              <w:spacing w:line="440" w:lineRule="exact"/>
              <w:rPr>
                <w:rFonts w:ascii="仿宋_GB2312" w:eastAsia="仿宋_GB2312" w:hAnsi="仿宋" w:cs="Arial" w:hint="eastAsia"/>
                <w:bCs/>
                <w:szCs w:val="21"/>
              </w:rPr>
            </w:pPr>
            <w:r w:rsidRPr="008171B9">
              <w:rPr>
                <w:rFonts w:ascii="仿宋_GB2312" w:eastAsia="仿宋_GB2312" w:hAnsi="仿宋" w:cs="Arial" w:hint="eastAsia"/>
                <w:bCs/>
                <w:szCs w:val="21"/>
              </w:rPr>
              <w:t>商业承兑汇票</w:t>
            </w:r>
          </w:p>
        </w:tc>
        <w:tc>
          <w:tcPr>
            <w:tcW w:w="284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284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2840"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合计</w:t>
            </w:r>
          </w:p>
        </w:tc>
        <w:tc>
          <w:tcPr>
            <w:tcW w:w="284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284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bl>
    <w:p w:rsidR="008171B9" w:rsidRPr="008171B9" w:rsidRDefault="008171B9" w:rsidP="008171B9">
      <w:pPr>
        <w:spacing w:line="440" w:lineRule="exact"/>
        <w:ind w:firstLineChars="200" w:firstLine="420"/>
        <w:rPr>
          <w:rFonts w:ascii="仿宋_GB2312" w:eastAsia="仿宋_GB2312" w:hAnsi="仿宋" w:cs="MingLiU" w:hint="eastAsia"/>
          <w:kern w:val="0"/>
          <w:sz w:val="24"/>
          <w:szCs w:val="28"/>
        </w:rPr>
      </w:pPr>
      <w:r w:rsidRPr="008171B9">
        <w:rPr>
          <w:rFonts w:ascii="仿宋_GB2312" w:eastAsia="仿宋_GB2312" w:hAnsi="仿宋" w:cs="Arial" w:hint="eastAsia"/>
          <w:bCs/>
          <w:kern w:val="0"/>
          <w:szCs w:val="21"/>
        </w:rPr>
        <w:t>注：说明已贴现的商业承兑汇票。</w:t>
      </w:r>
    </w:p>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bookmarkStart w:id="10" w:name="_Toc302738337"/>
      <w:r w:rsidRPr="008171B9">
        <w:rPr>
          <w:rFonts w:ascii="仿宋_GB2312" w:eastAsia="仿宋_GB2312" w:hAnsi="仿宋" w:cs="MingLiU" w:hint="eastAsia"/>
          <w:kern w:val="0"/>
          <w:sz w:val="24"/>
          <w:szCs w:val="28"/>
        </w:rPr>
        <w:t>（五）应收账款</w:t>
      </w:r>
      <w:bookmarkEnd w:id="10"/>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3205"/>
        <w:gridCol w:w="552"/>
        <w:gridCol w:w="785"/>
        <w:gridCol w:w="553"/>
        <w:gridCol w:w="785"/>
        <w:gridCol w:w="553"/>
        <w:gridCol w:w="785"/>
        <w:gridCol w:w="553"/>
        <w:gridCol w:w="785"/>
      </w:tblGrid>
      <w:tr w:rsidR="008171B9" w:rsidRPr="008171B9" w:rsidTr="00652DCB">
        <w:trPr>
          <w:trHeight w:val="397"/>
          <w:jc w:val="center"/>
        </w:trPr>
        <w:tc>
          <w:tcPr>
            <w:tcW w:w="3205" w:type="dxa"/>
            <w:vMerge w:val="restart"/>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种类</w:t>
            </w:r>
          </w:p>
        </w:tc>
        <w:tc>
          <w:tcPr>
            <w:tcW w:w="2675" w:type="dxa"/>
            <w:gridSpan w:val="4"/>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年末数</w:t>
            </w:r>
          </w:p>
        </w:tc>
        <w:tc>
          <w:tcPr>
            <w:tcW w:w="2676" w:type="dxa"/>
            <w:gridSpan w:val="4"/>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年初数</w:t>
            </w:r>
          </w:p>
        </w:tc>
      </w:tr>
      <w:tr w:rsidR="008171B9" w:rsidRPr="008171B9" w:rsidTr="00652DCB">
        <w:trPr>
          <w:trHeight w:val="397"/>
          <w:jc w:val="center"/>
        </w:trPr>
        <w:tc>
          <w:tcPr>
            <w:tcW w:w="3205" w:type="dxa"/>
            <w:vMerge/>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337" w:type="dxa"/>
            <w:gridSpan w:val="2"/>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账面余额</w:t>
            </w:r>
          </w:p>
        </w:tc>
        <w:tc>
          <w:tcPr>
            <w:tcW w:w="1338" w:type="dxa"/>
            <w:gridSpan w:val="2"/>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坏账准备</w:t>
            </w:r>
          </w:p>
        </w:tc>
        <w:tc>
          <w:tcPr>
            <w:tcW w:w="1338" w:type="dxa"/>
            <w:gridSpan w:val="2"/>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账面余额</w:t>
            </w:r>
          </w:p>
        </w:tc>
        <w:tc>
          <w:tcPr>
            <w:tcW w:w="1338" w:type="dxa"/>
            <w:gridSpan w:val="2"/>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坏账准备</w:t>
            </w:r>
          </w:p>
        </w:tc>
      </w:tr>
      <w:tr w:rsidR="008171B9" w:rsidRPr="008171B9" w:rsidTr="00652DCB">
        <w:trPr>
          <w:trHeight w:val="397"/>
          <w:jc w:val="center"/>
        </w:trPr>
        <w:tc>
          <w:tcPr>
            <w:tcW w:w="3205" w:type="dxa"/>
            <w:vMerge/>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552"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金额</w:t>
            </w:r>
          </w:p>
        </w:tc>
        <w:tc>
          <w:tcPr>
            <w:tcW w:w="785"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比例(%)</w:t>
            </w:r>
          </w:p>
        </w:tc>
        <w:tc>
          <w:tcPr>
            <w:tcW w:w="553"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金额</w:t>
            </w:r>
          </w:p>
        </w:tc>
        <w:tc>
          <w:tcPr>
            <w:tcW w:w="785"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比例(%)</w:t>
            </w:r>
          </w:p>
        </w:tc>
        <w:tc>
          <w:tcPr>
            <w:tcW w:w="553"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金额</w:t>
            </w:r>
          </w:p>
        </w:tc>
        <w:tc>
          <w:tcPr>
            <w:tcW w:w="785"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比例(%)</w:t>
            </w:r>
          </w:p>
        </w:tc>
        <w:tc>
          <w:tcPr>
            <w:tcW w:w="553"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金额</w:t>
            </w:r>
          </w:p>
        </w:tc>
        <w:tc>
          <w:tcPr>
            <w:tcW w:w="785"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比例(%)</w:t>
            </w:r>
          </w:p>
        </w:tc>
      </w:tr>
      <w:tr w:rsidR="008171B9" w:rsidRPr="008171B9" w:rsidTr="00652DCB">
        <w:trPr>
          <w:trHeight w:val="397"/>
          <w:jc w:val="center"/>
        </w:trPr>
        <w:tc>
          <w:tcPr>
            <w:tcW w:w="3205" w:type="dxa"/>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单项金额重大并单项计提坏账准备的应收账款</w:t>
            </w:r>
          </w:p>
        </w:tc>
        <w:tc>
          <w:tcPr>
            <w:tcW w:w="552" w:type="dxa"/>
          </w:tcPr>
          <w:p w:rsidR="008171B9" w:rsidRPr="008171B9" w:rsidRDefault="008171B9" w:rsidP="008171B9">
            <w:pPr>
              <w:spacing w:line="440" w:lineRule="exact"/>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rPr>
                <w:rFonts w:ascii="仿宋_GB2312" w:eastAsia="仿宋_GB2312" w:hAnsi="仿宋" w:cs="Times New Roman" w:hint="eastAsia"/>
                <w:szCs w:val="21"/>
              </w:rPr>
            </w:pPr>
          </w:p>
        </w:tc>
        <w:tc>
          <w:tcPr>
            <w:tcW w:w="553" w:type="dxa"/>
          </w:tcPr>
          <w:p w:rsidR="008171B9" w:rsidRPr="008171B9" w:rsidRDefault="008171B9" w:rsidP="008171B9">
            <w:pPr>
              <w:spacing w:line="440" w:lineRule="exact"/>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rPr>
                <w:rFonts w:ascii="仿宋_GB2312" w:eastAsia="仿宋_GB2312" w:hAnsi="仿宋" w:cs="Times New Roman" w:hint="eastAsia"/>
                <w:szCs w:val="21"/>
              </w:rPr>
            </w:pPr>
          </w:p>
        </w:tc>
        <w:tc>
          <w:tcPr>
            <w:tcW w:w="553" w:type="dxa"/>
          </w:tcPr>
          <w:p w:rsidR="008171B9" w:rsidRPr="008171B9" w:rsidRDefault="008171B9" w:rsidP="008171B9">
            <w:pPr>
              <w:spacing w:line="440" w:lineRule="exact"/>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rPr>
                <w:rFonts w:ascii="仿宋_GB2312" w:eastAsia="仿宋_GB2312" w:hAnsi="仿宋" w:cs="Times New Roman" w:hint="eastAsia"/>
                <w:szCs w:val="21"/>
              </w:rPr>
            </w:pPr>
          </w:p>
        </w:tc>
        <w:tc>
          <w:tcPr>
            <w:tcW w:w="553" w:type="dxa"/>
          </w:tcPr>
          <w:p w:rsidR="008171B9" w:rsidRPr="008171B9" w:rsidRDefault="008171B9" w:rsidP="008171B9">
            <w:pPr>
              <w:spacing w:line="440" w:lineRule="exact"/>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8556" w:type="dxa"/>
            <w:gridSpan w:val="9"/>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按组合计提坏账准备的应收账款</w:t>
            </w:r>
          </w:p>
        </w:tc>
      </w:tr>
      <w:tr w:rsidR="008171B9" w:rsidRPr="008171B9" w:rsidTr="00652DCB">
        <w:trPr>
          <w:trHeight w:val="397"/>
          <w:jc w:val="center"/>
        </w:trPr>
        <w:tc>
          <w:tcPr>
            <w:tcW w:w="3205" w:type="dxa"/>
          </w:tcPr>
          <w:p w:rsidR="008171B9" w:rsidRPr="008171B9" w:rsidRDefault="008171B9" w:rsidP="008171B9">
            <w:pPr>
              <w:spacing w:line="440" w:lineRule="exact"/>
              <w:ind w:firstLineChars="143" w:firstLine="300"/>
              <w:rPr>
                <w:rFonts w:ascii="仿宋_GB2312" w:eastAsia="仿宋_GB2312" w:hAnsi="仿宋" w:cs="Times New Roman" w:hint="eastAsia"/>
                <w:szCs w:val="21"/>
              </w:rPr>
            </w:pPr>
            <w:r w:rsidRPr="008171B9">
              <w:rPr>
                <w:rFonts w:ascii="仿宋_GB2312" w:eastAsia="仿宋_GB2312" w:hAnsi="仿宋" w:cs="Times New Roman" w:hint="eastAsia"/>
                <w:szCs w:val="21"/>
              </w:rPr>
              <w:t>组合1</w:t>
            </w:r>
          </w:p>
        </w:tc>
        <w:tc>
          <w:tcPr>
            <w:tcW w:w="552" w:type="dxa"/>
          </w:tcPr>
          <w:p w:rsidR="008171B9" w:rsidRPr="008171B9" w:rsidRDefault="008171B9" w:rsidP="008171B9">
            <w:pPr>
              <w:spacing w:line="440" w:lineRule="exact"/>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rPr>
                <w:rFonts w:ascii="仿宋_GB2312" w:eastAsia="仿宋_GB2312" w:hAnsi="仿宋" w:cs="Times New Roman" w:hint="eastAsia"/>
                <w:szCs w:val="21"/>
              </w:rPr>
            </w:pPr>
          </w:p>
        </w:tc>
        <w:tc>
          <w:tcPr>
            <w:tcW w:w="553" w:type="dxa"/>
          </w:tcPr>
          <w:p w:rsidR="008171B9" w:rsidRPr="008171B9" w:rsidRDefault="008171B9" w:rsidP="008171B9">
            <w:pPr>
              <w:spacing w:line="440" w:lineRule="exact"/>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rPr>
                <w:rFonts w:ascii="仿宋_GB2312" w:eastAsia="仿宋_GB2312" w:hAnsi="仿宋" w:cs="Times New Roman" w:hint="eastAsia"/>
                <w:szCs w:val="21"/>
              </w:rPr>
            </w:pPr>
          </w:p>
        </w:tc>
        <w:tc>
          <w:tcPr>
            <w:tcW w:w="553" w:type="dxa"/>
          </w:tcPr>
          <w:p w:rsidR="008171B9" w:rsidRPr="008171B9" w:rsidRDefault="008171B9" w:rsidP="008171B9">
            <w:pPr>
              <w:spacing w:line="440" w:lineRule="exact"/>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rPr>
                <w:rFonts w:ascii="仿宋_GB2312" w:eastAsia="仿宋_GB2312" w:hAnsi="仿宋" w:cs="Times New Roman" w:hint="eastAsia"/>
                <w:szCs w:val="21"/>
              </w:rPr>
            </w:pPr>
          </w:p>
        </w:tc>
        <w:tc>
          <w:tcPr>
            <w:tcW w:w="553" w:type="dxa"/>
          </w:tcPr>
          <w:p w:rsidR="008171B9" w:rsidRPr="008171B9" w:rsidRDefault="008171B9" w:rsidP="008171B9">
            <w:pPr>
              <w:spacing w:line="440" w:lineRule="exact"/>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205" w:type="dxa"/>
          </w:tcPr>
          <w:p w:rsidR="008171B9" w:rsidRPr="008171B9" w:rsidRDefault="008171B9" w:rsidP="008171B9">
            <w:pPr>
              <w:spacing w:line="440" w:lineRule="exact"/>
              <w:ind w:firstLineChars="143" w:firstLine="300"/>
              <w:rPr>
                <w:rFonts w:ascii="仿宋_GB2312" w:eastAsia="仿宋_GB2312" w:hAnsi="仿宋" w:cs="Times New Roman" w:hint="eastAsia"/>
                <w:szCs w:val="21"/>
              </w:rPr>
            </w:pPr>
            <w:r w:rsidRPr="008171B9">
              <w:rPr>
                <w:rFonts w:ascii="仿宋_GB2312" w:eastAsia="仿宋_GB2312" w:hAnsi="仿宋" w:cs="Times New Roman" w:hint="eastAsia"/>
                <w:szCs w:val="21"/>
              </w:rPr>
              <w:t>组合2</w:t>
            </w:r>
          </w:p>
        </w:tc>
        <w:tc>
          <w:tcPr>
            <w:tcW w:w="552" w:type="dxa"/>
          </w:tcPr>
          <w:p w:rsidR="008171B9" w:rsidRPr="008171B9" w:rsidRDefault="008171B9" w:rsidP="008171B9">
            <w:pPr>
              <w:spacing w:line="440" w:lineRule="exact"/>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rPr>
                <w:rFonts w:ascii="仿宋_GB2312" w:eastAsia="仿宋_GB2312" w:hAnsi="仿宋" w:cs="Times New Roman" w:hint="eastAsia"/>
                <w:szCs w:val="21"/>
              </w:rPr>
            </w:pPr>
          </w:p>
        </w:tc>
        <w:tc>
          <w:tcPr>
            <w:tcW w:w="553" w:type="dxa"/>
          </w:tcPr>
          <w:p w:rsidR="008171B9" w:rsidRPr="008171B9" w:rsidRDefault="008171B9" w:rsidP="008171B9">
            <w:pPr>
              <w:spacing w:line="440" w:lineRule="exact"/>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rPr>
                <w:rFonts w:ascii="仿宋_GB2312" w:eastAsia="仿宋_GB2312" w:hAnsi="仿宋" w:cs="Times New Roman" w:hint="eastAsia"/>
                <w:szCs w:val="21"/>
              </w:rPr>
            </w:pPr>
          </w:p>
        </w:tc>
        <w:tc>
          <w:tcPr>
            <w:tcW w:w="553" w:type="dxa"/>
          </w:tcPr>
          <w:p w:rsidR="008171B9" w:rsidRPr="008171B9" w:rsidRDefault="008171B9" w:rsidP="008171B9">
            <w:pPr>
              <w:spacing w:line="440" w:lineRule="exact"/>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rPr>
                <w:rFonts w:ascii="仿宋_GB2312" w:eastAsia="仿宋_GB2312" w:hAnsi="仿宋" w:cs="Times New Roman" w:hint="eastAsia"/>
                <w:szCs w:val="21"/>
              </w:rPr>
            </w:pPr>
          </w:p>
        </w:tc>
        <w:tc>
          <w:tcPr>
            <w:tcW w:w="553" w:type="dxa"/>
          </w:tcPr>
          <w:p w:rsidR="008171B9" w:rsidRPr="008171B9" w:rsidRDefault="008171B9" w:rsidP="008171B9">
            <w:pPr>
              <w:spacing w:line="440" w:lineRule="exact"/>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205" w:type="dxa"/>
          </w:tcPr>
          <w:p w:rsidR="008171B9" w:rsidRPr="008171B9" w:rsidRDefault="008171B9" w:rsidP="008171B9">
            <w:pPr>
              <w:spacing w:line="440" w:lineRule="exact"/>
              <w:ind w:firstLineChars="143" w:firstLine="300"/>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552" w:type="dxa"/>
          </w:tcPr>
          <w:p w:rsidR="008171B9" w:rsidRPr="008171B9" w:rsidRDefault="008171B9" w:rsidP="008171B9">
            <w:pPr>
              <w:spacing w:line="440" w:lineRule="exact"/>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rPr>
                <w:rFonts w:ascii="仿宋_GB2312" w:eastAsia="仿宋_GB2312" w:hAnsi="仿宋" w:cs="Times New Roman" w:hint="eastAsia"/>
                <w:szCs w:val="21"/>
              </w:rPr>
            </w:pPr>
          </w:p>
        </w:tc>
        <w:tc>
          <w:tcPr>
            <w:tcW w:w="553" w:type="dxa"/>
          </w:tcPr>
          <w:p w:rsidR="008171B9" w:rsidRPr="008171B9" w:rsidRDefault="008171B9" w:rsidP="008171B9">
            <w:pPr>
              <w:spacing w:line="440" w:lineRule="exact"/>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rPr>
                <w:rFonts w:ascii="仿宋_GB2312" w:eastAsia="仿宋_GB2312" w:hAnsi="仿宋" w:cs="Times New Roman" w:hint="eastAsia"/>
                <w:szCs w:val="21"/>
              </w:rPr>
            </w:pPr>
          </w:p>
        </w:tc>
        <w:tc>
          <w:tcPr>
            <w:tcW w:w="553" w:type="dxa"/>
          </w:tcPr>
          <w:p w:rsidR="008171B9" w:rsidRPr="008171B9" w:rsidRDefault="008171B9" w:rsidP="008171B9">
            <w:pPr>
              <w:spacing w:line="440" w:lineRule="exact"/>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rPr>
                <w:rFonts w:ascii="仿宋_GB2312" w:eastAsia="仿宋_GB2312" w:hAnsi="仿宋" w:cs="Times New Roman" w:hint="eastAsia"/>
                <w:szCs w:val="21"/>
              </w:rPr>
            </w:pPr>
          </w:p>
        </w:tc>
        <w:tc>
          <w:tcPr>
            <w:tcW w:w="553" w:type="dxa"/>
          </w:tcPr>
          <w:p w:rsidR="008171B9" w:rsidRPr="008171B9" w:rsidRDefault="008171B9" w:rsidP="008171B9">
            <w:pPr>
              <w:spacing w:line="440" w:lineRule="exact"/>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205"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组合小计</w:t>
            </w:r>
          </w:p>
        </w:tc>
        <w:tc>
          <w:tcPr>
            <w:tcW w:w="552" w:type="dxa"/>
          </w:tcPr>
          <w:p w:rsidR="008171B9" w:rsidRPr="008171B9" w:rsidRDefault="008171B9" w:rsidP="008171B9">
            <w:pPr>
              <w:spacing w:line="440" w:lineRule="exact"/>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rPr>
                <w:rFonts w:ascii="仿宋_GB2312" w:eastAsia="仿宋_GB2312" w:hAnsi="仿宋" w:cs="Times New Roman" w:hint="eastAsia"/>
                <w:szCs w:val="21"/>
              </w:rPr>
            </w:pPr>
          </w:p>
        </w:tc>
        <w:tc>
          <w:tcPr>
            <w:tcW w:w="553" w:type="dxa"/>
          </w:tcPr>
          <w:p w:rsidR="008171B9" w:rsidRPr="008171B9" w:rsidRDefault="008171B9" w:rsidP="008171B9">
            <w:pPr>
              <w:spacing w:line="440" w:lineRule="exact"/>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rPr>
                <w:rFonts w:ascii="仿宋_GB2312" w:eastAsia="仿宋_GB2312" w:hAnsi="仿宋" w:cs="Times New Roman" w:hint="eastAsia"/>
                <w:szCs w:val="21"/>
              </w:rPr>
            </w:pPr>
          </w:p>
        </w:tc>
        <w:tc>
          <w:tcPr>
            <w:tcW w:w="553" w:type="dxa"/>
          </w:tcPr>
          <w:p w:rsidR="008171B9" w:rsidRPr="008171B9" w:rsidRDefault="008171B9" w:rsidP="008171B9">
            <w:pPr>
              <w:spacing w:line="440" w:lineRule="exact"/>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rPr>
                <w:rFonts w:ascii="仿宋_GB2312" w:eastAsia="仿宋_GB2312" w:hAnsi="仿宋" w:cs="Times New Roman" w:hint="eastAsia"/>
                <w:szCs w:val="21"/>
              </w:rPr>
            </w:pPr>
          </w:p>
        </w:tc>
        <w:tc>
          <w:tcPr>
            <w:tcW w:w="553" w:type="dxa"/>
          </w:tcPr>
          <w:p w:rsidR="008171B9" w:rsidRPr="008171B9" w:rsidRDefault="008171B9" w:rsidP="008171B9">
            <w:pPr>
              <w:spacing w:line="440" w:lineRule="exact"/>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205" w:type="dxa"/>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单项金额虽不重大但单项计提坏账准备的应收账款</w:t>
            </w:r>
          </w:p>
        </w:tc>
        <w:tc>
          <w:tcPr>
            <w:tcW w:w="552" w:type="dxa"/>
          </w:tcPr>
          <w:p w:rsidR="008171B9" w:rsidRPr="008171B9" w:rsidRDefault="008171B9" w:rsidP="008171B9">
            <w:pPr>
              <w:spacing w:line="440" w:lineRule="exact"/>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rPr>
                <w:rFonts w:ascii="仿宋_GB2312" w:eastAsia="仿宋_GB2312" w:hAnsi="仿宋" w:cs="Times New Roman" w:hint="eastAsia"/>
                <w:szCs w:val="21"/>
              </w:rPr>
            </w:pPr>
          </w:p>
        </w:tc>
        <w:tc>
          <w:tcPr>
            <w:tcW w:w="553" w:type="dxa"/>
          </w:tcPr>
          <w:p w:rsidR="008171B9" w:rsidRPr="008171B9" w:rsidRDefault="008171B9" w:rsidP="008171B9">
            <w:pPr>
              <w:spacing w:line="440" w:lineRule="exact"/>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rPr>
                <w:rFonts w:ascii="仿宋_GB2312" w:eastAsia="仿宋_GB2312" w:hAnsi="仿宋" w:cs="Times New Roman" w:hint="eastAsia"/>
                <w:szCs w:val="21"/>
              </w:rPr>
            </w:pPr>
          </w:p>
        </w:tc>
        <w:tc>
          <w:tcPr>
            <w:tcW w:w="553" w:type="dxa"/>
          </w:tcPr>
          <w:p w:rsidR="008171B9" w:rsidRPr="008171B9" w:rsidRDefault="008171B9" w:rsidP="008171B9">
            <w:pPr>
              <w:spacing w:line="440" w:lineRule="exact"/>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rPr>
                <w:rFonts w:ascii="仿宋_GB2312" w:eastAsia="仿宋_GB2312" w:hAnsi="仿宋" w:cs="Times New Roman" w:hint="eastAsia"/>
                <w:szCs w:val="21"/>
              </w:rPr>
            </w:pPr>
          </w:p>
        </w:tc>
        <w:tc>
          <w:tcPr>
            <w:tcW w:w="553" w:type="dxa"/>
          </w:tcPr>
          <w:p w:rsidR="008171B9" w:rsidRPr="008171B9" w:rsidRDefault="008171B9" w:rsidP="008171B9">
            <w:pPr>
              <w:spacing w:line="440" w:lineRule="exact"/>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205"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合计</w:t>
            </w:r>
          </w:p>
        </w:tc>
        <w:tc>
          <w:tcPr>
            <w:tcW w:w="552" w:type="dxa"/>
          </w:tcPr>
          <w:p w:rsidR="008171B9" w:rsidRPr="008171B9" w:rsidRDefault="008171B9" w:rsidP="008171B9">
            <w:pPr>
              <w:spacing w:line="440" w:lineRule="exact"/>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553" w:type="dxa"/>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553" w:type="dxa"/>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553" w:type="dxa"/>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r>
    </w:tbl>
    <w:p w:rsidR="008171B9" w:rsidRPr="008171B9" w:rsidRDefault="008171B9" w:rsidP="008171B9">
      <w:pPr>
        <w:spacing w:line="440" w:lineRule="exact"/>
        <w:ind w:firstLineChars="200" w:firstLine="420"/>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注：账面余额中的比例按年末该类应收账款除以应收账款合计数计算，坏账准备比例按该类应收账款年末已计提坏账准备除以年末该类应收账款金额计算。</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（1）按组合计提坏账准备的应收账款</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组合中，按账龄分析法计提坏账准备的应收账款：</w:t>
      </w:r>
    </w:p>
    <w:tbl>
      <w:tblPr>
        <w:tblpPr w:leftFromText="180" w:rightFromText="180" w:vertAnchor="text" w:horzAnchor="margin" w:tblpY="92"/>
        <w:tblW w:w="0" w:type="auto"/>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217"/>
        <w:gridCol w:w="1217"/>
        <w:gridCol w:w="1217"/>
        <w:gridCol w:w="1219"/>
        <w:gridCol w:w="1219"/>
        <w:gridCol w:w="1217"/>
      </w:tblGrid>
      <w:tr w:rsidR="008171B9" w:rsidRPr="008171B9" w:rsidTr="00652DCB">
        <w:trPr>
          <w:trHeight w:val="397"/>
        </w:trPr>
        <w:tc>
          <w:tcPr>
            <w:tcW w:w="1216" w:type="dxa"/>
            <w:vMerge w:val="restart"/>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账龄</w:t>
            </w:r>
          </w:p>
        </w:tc>
        <w:tc>
          <w:tcPr>
            <w:tcW w:w="3651" w:type="dxa"/>
            <w:gridSpan w:val="3"/>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年末数</w:t>
            </w:r>
          </w:p>
        </w:tc>
        <w:tc>
          <w:tcPr>
            <w:tcW w:w="3655" w:type="dxa"/>
            <w:gridSpan w:val="3"/>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年初数</w:t>
            </w:r>
          </w:p>
        </w:tc>
      </w:tr>
      <w:tr w:rsidR="008171B9" w:rsidRPr="008171B9" w:rsidTr="00652DCB">
        <w:trPr>
          <w:trHeight w:val="397"/>
        </w:trPr>
        <w:tc>
          <w:tcPr>
            <w:tcW w:w="1216" w:type="dxa"/>
            <w:vMerge/>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2434" w:type="dxa"/>
            <w:gridSpan w:val="2"/>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账面余额</w:t>
            </w:r>
          </w:p>
        </w:tc>
        <w:tc>
          <w:tcPr>
            <w:tcW w:w="1217" w:type="dxa"/>
            <w:vMerge w:val="restart"/>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坏账准备</w:t>
            </w:r>
          </w:p>
        </w:tc>
        <w:tc>
          <w:tcPr>
            <w:tcW w:w="2438" w:type="dxa"/>
            <w:gridSpan w:val="2"/>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账面余额</w:t>
            </w:r>
          </w:p>
        </w:tc>
        <w:tc>
          <w:tcPr>
            <w:tcW w:w="1217" w:type="dxa"/>
            <w:vMerge w:val="restart"/>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坏账准备</w:t>
            </w:r>
          </w:p>
        </w:tc>
      </w:tr>
      <w:tr w:rsidR="008171B9" w:rsidRPr="008171B9" w:rsidTr="00652DCB">
        <w:trPr>
          <w:trHeight w:val="397"/>
        </w:trPr>
        <w:tc>
          <w:tcPr>
            <w:tcW w:w="1216" w:type="dxa"/>
            <w:vMerge/>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217"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金额</w:t>
            </w:r>
          </w:p>
        </w:tc>
        <w:tc>
          <w:tcPr>
            <w:tcW w:w="1217"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比例(%)</w:t>
            </w:r>
          </w:p>
        </w:tc>
        <w:tc>
          <w:tcPr>
            <w:tcW w:w="1217" w:type="dxa"/>
            <w:vMerge/>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219"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金额</w:t>
            </w:r>
          </w:p>
        </w:tc>
        <w:tc>
          <w:tcPr>
            <w:tcW w:w="1219"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比例(%)</w:t>
            </w:r>
          </w:p>
        </w:tc>
        <w:tc>
          <w:tcPr>
            <w:tcW w:w="1217" w:type="dxa"/>
            <w:vMerge/>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trPr>
        <w:tc>
          <w:tcPr>
            <w:tcW w:w="1216"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1年以内（含1年）</w:t>
            </w:r>
          </w:p>
        </w:tc>
        <w:tc>
          <w:tcPr>
            <w:tcW w:w="1217"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217"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217"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219"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219"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217"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r>
      <w:tr w:rsidR="008171B9" w:rsidRPr="008171B9" w:rsidTr="00652DCB">
        <w:trPr>
          <w:trHeight w:val="397"/>
        </w:trPr>
        <w:tc>
          <w:tcPr>
            <w:tcW w:w="1216"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1至2年</w:t>
            </w:r>
          </w:p>
        </w:tc>
        <w:tc>
          <w:tcPr>
            <w:tcW w:w="1217"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217"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217"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219"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219"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217"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r>
      <w:tr w:rsidR="008171B9" w:rsidRPr="008171B9" w:rsidTr="00652DCB">
        <w:trPr>
          <w:trHeight w:val="397"/>
        </w:trPr>
        <w:tc>
          <w:tcPr>
            <w:tcW w:w="1216"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2至3年</w:t>
            </w:r>
          </w:p>
        </w:tc>
        <w:tc>
          <w:tcPr>
            <w:tcW w:w="1217"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217"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217"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219"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219"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217"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r>
      <w:tr w:rsidR="008171B9" w:rsidRPr="008171B9" w:rsidTr="00652DCB">
        <w:trPr>
          <w:trHeight w:val="397"/>
        </w:trPr>
        <w:tc>
          <w:tcPr>
            <w:tcW w:w="1216"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lastRenderedPageBreak/>
              <w:t>3年以上</w:t>
            </w:r>
          </w:p>
        </w:tc>
        <w:tc>
          <w:tcPr>
            <w:tcW w:w="1217"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217"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217"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219"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219"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217"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r>
      <w:tr w:rsidR="008171B9" w:rsidRPr="008171B9" w:rsidTr="00652DCB">
        <w:trPr>
          <w:trHeight w:val="397"/>
        </w:trPr>
        <w:tc>
          <w:tcPr>
            <w:tcW w:w="1216"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合计</w:t>
            </w:r>
          </w:p>
        </w:tc>
        <w:tc>
          <w:tcPr>
            <w:tcW w:w="1217"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217"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217"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219"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219"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217"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r>
    </w:tbl>
    <w:p w:rsidR="008171B9" w:rsidRPr="008171B9" w:rsidRDefault="008171B9" w:rsidP="008171B9">
      <w:pPr>
        <w:spacing w:line="440" w:lineRule="exact"/>
        <w:ind w:firstLineChars="200" w:firstLine="420"/>
        <w:rPr>
          <w:rFonts w:ascii="仿宋_GB2312" w:eastAsia="仿宋_GB2312" w:hAnsi="仿宋" w:cs="MingLiU" w:hint="eastAsia"/>
          <w:kern w:val="0"/>
          <w:sz w:val="24"/>
          <w:szCs w:val="28"/>
        </w:rPr>
      </w:pPr>
      <w:r w:rsidRPr="008171B9">
        <w:rPr>
          <w:rFonts w:ascii="仿宋_GB2312" w:eastAsia="仿宋_GB2312" w:hAnsi="仿宋" w:cs="Arial" w:hint="eastAsia"/>
          <w:bCs/>
          <w:kern w:val="0"/>
          <w:szCs w:val="21"/>
        </w:rPr>
        <w:t>注：账龄划分根据企业具体情况确定。</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组合中，采用余额百分比法计提坏账准备的应收账款：</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217"/>
        <w:gridCol w:w="1217"/>
        <w:gridCol w:w="1217"/>
        <w:gridCol w:w="1219"/>
        <w:gridCol w:w="1219"/>
        <w:gridCol w:w="1217"/>
      </w:tblGrid>
      <w:tr w:rsidR="008171B9" w:rsidRPr="008171B9" w:rsidTr="00652DCB">
        <w:trPr>
          <w:trHeight w:val="397"/>
          <w:jc w:val="center"/>
        </w:trPr>
        <w:tc>
          <w:tcPr>
            <w:tcW w:w="1216" w:type="dxa"/>
            <w:vMerge w:val="restart"/>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组合名称</w:t>
            </w:r>
          </w:p>
        </w:tc>
        <w:tc>
          <w:tcPr>
            <w:tcW w:w="3651" w:type="dxa"/>
            <w:gridSpan w:val="3"/>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年末数</w:t>
            </w:r>
          </w:p>
        </w:tc>
        <w:tc>
          <w:tcPr>
            <w:tcW w:w="3655" w:type="dxa"/>
            <w:gridSpan w:val="3"/>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年初数</w:t>
            </w:r>
          </w:p>
        </w:tc>
      </w:tr>
      <w:tr w:rsidR="008171B9" w:rsidRPr="008171B9" w:rsidTr="00652DCB">
        <w:trPr>
          <w:trHeight w:val="397"/>
          <w:jc w:val="center"/>
        </w:trPr>
        <w:tc>
          <w:tcPr>
            <w:tcW w:w="1216" w:type="dxa"/>
            <w:vMerge/>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2434" w:type="dxa"/>
            <w:gridSpan w:val="2"/>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账面余额</w:t>
            </w:r>
          </w:p>
        </w:tc>
        <w:tc>
          <w:tcPr>
            <w:tcW w:w="1217" w:type="dxa"/>
            <w:vMerge w:val="restart"/>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坏账准备</w:t>
            </w:r>
          </w:p>
        </w:tc>
        <w:tc>
          <w:tcPr>
            <w:tcW w:w="2438" w:type="dxa"/>
            <w:gridSpan w:val="2"/>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账面余额</w:t>
            </w:r>
          </w:p>
        </w:tc>
        <w:tc>
          <w:tcPr>
            <w:tcW w:w="1217" w:type="dxa"/>
            <w:vMerge w:val="restart"/>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坏账准备</w:t>
            </w:r>
          </w:p>
        </w:tc>
      </w:tr>
      <w:tr w:rsidR="008171B9" w:rsidRPr="008171B9" w:rsidTr="00652DCB">
        <w:trPr>
          <w:trHeight w:val="397"/>
          <w:jc w:val="center"/>
        </w:trPr>
        <w:tc>
          <w:tcPr>
            <w:tcW w:w="1216" w:type="dxa"/>
            <w:vMerge/>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217"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金额</w:t>
            </w:r>
          </w:p>
        </w:tc>
        <w:tc>
          <w:tcPr>
            <w:tcW w:w="1217"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比例(%)</w:t>
            </w:r>
          </w:p>
        </w:tc>
        <w:tc>
          <w:tcPr>
            <w:tcW w:w="1217" w:type="dxa"/>
            <w:vMerge/>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219"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金额</w:t>
            </w:r>
          </w:p>
        </w:tc>
        <w:tc>
          <w:tcPr>
            <w:tcW w:w="1219"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比例(%)</w:t>
            </w:r>
          </w:p>
        </w:tc>
        <w:tc>
          <w:tcPr>
            <w:tcW w:w="1217" w:type="dxa"/>
            <w:vMerge/>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1216"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组合1</w:t>
            </w:r>
          </w:p>
        </w:tc>
        <w:tc>
          <w:tcPr>
            <w:tcW w:w="121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1216"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组合2</w:t>
            </w:r>
          </w:p>
        </w:tc>
        <w:tc>
          <w:tcPr>
            <w:tcW w:w="121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1216"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21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1216"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合计</w:t>
            </w:r>
          </w:p>
        </w:tc>
        <w:tc>
          <w:tcPr>
            <w:tcW w:w="121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7"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217"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219"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219"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21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bl>
    <w:p w:rsidR="008171B9" w:rsidRPr="008171B9" w:rsidRDefault="008171B9" w:rsidP="008171B9">
      <w:pPr>
        <w:spacing w:line="440" w:lineRule="exact"/>
        <w:ind w:firstLineChars="200" w:firstLine="420"/>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注：填写具体组合名称。</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组合中，采用其他方法计提坏账准备的应收账款：</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1213"/>
        <w:gridCol w:w="1830"/>
        <w:gridCol w:w="1830"/>
        <w:gridCol w:w="1828"/>
        <w:gridCol w:w="1827"/>
      </w:tblGrid>
      <w:tr w:rsidR="008171B9" w:rsidRPr="008171B9" w:rsidTr="00652DCB">
        <w:trPr>
          <w:trHeight w:val="397"/>
          <w:jc w:val="center"/>
        </w:trPr>
        <w:tc>
          <w:tcPr>
            <w:tcW w:w="1213" w:type="dxa"/>
            <w:vMerge w:val="restart"/>
            <w:vAlign w:val="center"/>
          </w:tcPr>
          <w:p w:rsidR="008171B9" w:rsidRPr="008171B9" w:rsidRDefault="008171B9" w:rsidP="008171B9">
            <w:pPr>
              <w:widowControl/>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组合名称</w:t>
            </w:r>
          </w:p>
        </w:tc>
        <w:tc>
          <w:tcPr>
            <w:tcW w:w="3660" w:type="dxa"/>
            <w:gridSpan w:val="2"/>
          </w:tcPr>
          <w:p w:rsidR="008171B9" w:rsidRPr="008171B9" w:rsidRDefault="008171B9" w:rsidP="008171B9">
            <w:pPr>
              <w:widowControl/>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年末数</w:t>
            </w:r>
          </w:p>
        </w:tc>
        <w:tc>
          <w:tcPr>
            <w:tcW w:w="3655" w:type="dxa"/>
            <w:gridSpan w:val="2"/>
          </w:tcPr>
          <w:p w:rsidR="008171B9" w:rsidRPr="008171B9" w:rsidRDefault="008171B9" w:rsidP="008171B9">
            <w:pPr>
              <w:widowControl/>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年初数</w:t>
            </w:r>
          </w:p>
        </w:tc>
      </w:tr>
      <w:tr w:rsidR="008171B9" w:rsidRPr="008171B9" w:rsidTr="00652DCB">
        <w:trPr>
          <w:trHeight w:val="397"/>
          <w:jc w:val="center"/>
        </w:trPr>
        <w:tc>
          <w:tcPr>
            <w:tcW w:w="1213" w:type="dxa"/>
            <w:vMerge/>
          </w:tcPr>
          <w:p w:rsidR="008171B9" w:rsidRPr="008171B9" w:rsidRDefault="008171B9" w:rsidP="008171B9">
            <w:pPr>
              <w:widowControl/>
              <w:spacing w:line="440" w:lineRule="exact"/>
              <w:jc w:val="center"/>
              <w:rPr>
                <w:rFonts w:ascii="仿宋_GB2312" w:eastAsia="仿宋_GB2312" w:hAnsi="仿宋" w:cs="Times New Roman" w:hint="eastAsia"/>
                <w:szCs w:val="21"/>
              </w:rPr>
            </w:pPr>
          </w:p>
        </w:tc>
        <w:tc>
          <w:tcPr>
            <w:tcW w:w="1830" w:type="dxa"/>
          </w:tcPr>
          <w:p w:rsidR="008171B9" w:rsidRPr="008171B9" w:rsidRDefault="008171B9" w:rsidP="008171B9">
            <w:pPr>
              <w:widowControl/>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账面余额</w:t>
            </w:r>
          </w:p>
        </w:tc>
        <w:tc>
          <w:tcPr>
            <w:tcW w:w="1830" w:type="dxa"/>
          </w:tcPr>
          <w:p w:rsidR="008171B9" w:rsidRPr="008171B9" w:rsidRDefault="008171B9" w:rsidP="008171B9">
            <w:pPr>
              <w:widowControl/>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坏账准备</w:t>
            </w:r>
          </w:p>
        </w:tc>
        <w:tc>
          <w:tcPr>
            <w:tcW w:w="1828" w:type="dxa"/>
          </w:tcPr>
          <w:p w:rsidR="008171B9" w:rsidRPr="008171B9" w:rsidRDefault="008171B9" w:rsidP="008171B9">
            <w:pPr>
              <w:widowControl/>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账面余额</w:t>
            </w:r>
          </w:p>
        </w:tc>
        <w:tc>
          <w:tcPr>
            <w:tcW w:w="1827" w:type="dxa"/>
          </w:tcPr>
          <w:p w:rsidR="008171B9" w:rsidRPr="008171B9" w:rsidRDefault="008171B9" w:rsidP="008171B9">
            <w:pPr>
              <w:widowControl/>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坏账准备</w:t>
            </w:r>
          </w:p>
        </w:tc>
      </w:tr>
      <w:tr w:rsidR="008171B9" w:rsidRPr="008171B9" w:rsidTr="00652DCB">
        <w:trPr>
          <w:trHeight w:val="397"/>
          <w:jc w:val="center"/>
        </w:trPr>
        <w:tc>
          <w:tcPr>
            <w:tcW w:w="1213" w:type="dxa"/>
          </w:tcPr>
          <w:p w:rsidR="008171B9" w:rsidRPr="008171B9" w:rsidRDefault="008171B9" w:rsidP="008171B9">
            <w:pPr>
              <w:widowControl/>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组合1</w:t>
            </w:r>
          </w:p>
        </w:tc>
        <w:tc>
          <w:tcPr>
            <w:tcW w:w="1830" w:type="dxa"/>
          </w:tcPr>
          <w:p w:rsidR="008171B9" w:rsidRPr="008171B9" w:rsidRDefault="008171B9" w:rsidP="008171B9">
            <w:pPr>
              <w:widowControl/>
              <w:spacing w:line="440" w:lineRule="exact"/>
              <w:jc w:val="center"/>
              <w:rPr>
                <w:rFonts w:ascii="仿宋_GB2312" w:eastAsia="仿宋_GB2312" w:hAnsi="仿宋" w:cs="Times New Roman" w:hint="eastAsia"/>
                <w:szCs w:val="21"/>
              </w:rPr>
            </w:pPr>
          </w:p>
        </w:tc>
        <w:tc>
          <w:tcPr>
            <w:tcW w:w="1830" w:type="dxa"/>
          </w:tcPr>
          <w:p w:rsidR="008171B9" w:rsidRPr="008171B9" w:rsidRDefault="008171B9" w:rsidP="008171B9">
            <w:pPr>
              <w:widowControl/>
              <w:spacing w:line="440" w:lineRule="exact"/>
              <w:jc w:val="center"/>
              <w:rPr>
                <w:rFonts w:ascii="仿宋_GB2312" w:eastAsia="仿宋_GB2312" w:hAnsi="仿宋" w:cs="Times New Roman" w:hint="eastAsia"/>
                <w:szCs w:val="21"/>
              </w:rPr>
            </w:pPr>
          </w:p>
        </w:tc>
        <w:tc>
          <w:tcPr>
            <w:tcW w:w="1828" w:type="dxa"/>
          </w:tcPr>
          <w:p w:rsidR="008171B9" w:rsidRPr="008171B9" w:rsidRDefault="008171B9" w:rsidP="008171B9">
            <w:pPr>
              <w:widowControl/>
              <w:spacing w:line="440" w:lineRule="exact"/>
              <w:jc w:val="center"/>
              <w:rPr>
                <w:rFonts w:ascii="仿宋_GB2312" w:eastAsia="仿宋_GB2312" w:hAnsi="仿宋" w:cs="Times New Roman" w:hint="eastAsia"/>
                <w:szCs w:val="21"/>
              </w:rPr>
            </w:pPr>
          </w:p>
        </w:tc>
        <w:tc>
          <w:tcPr>
            <w:tcW w:w="1827" w:type="dxa"/>
          </w:tcPr>
          <w:p w:rsidR="008171B9" w:rsidRPr="008171B9" w:rsidRDefault="008171B9" w:rsidP="008171B9">
            <w:pPr>
              <w:widowControl/>
              <w:spacing w:line="440" w:lineRule="exact"/>
              <w:jc w:val="center"/>
              <w:rPr>
                <w:rFonts w:ascii="仿宋_GB2312" w:eastAsia="仿宋_GB2312" w:hAnsi="仿宋" w:cs="Times New Roman" w:hint="eastAsia"/>
                <w:szCs w:val="21"/>
              </w:rPr>
            </w:pPr>
          </w:p>
        </w:tc>
      </w:tr>
      <w:tr w:rsidR="008171B9" w:rsidRPr="008171B9" w:rsidTr="00652DCB">
        <w:trPr>
          <w:trHeight w:val="397"/>
          <w:jc w:val="center"/>
        </w:trPr>
        <w:tc>
          <w:tcPr>
            <w:tcW w:w="1213" w:type="dxa"/>
          </w:tcPr>
          <w:p w:rsidR="008171B9" w:rsidRPr="008171B9" w:rsidRDefault="008171B9" w:rsidP="008171B9">
            <w:pPr>
              <w:widowControl/>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组合2</w:t>
            </w:r>
          </w:p>
        </w:tc>
        <w:tc>
          <w:tcPr>
            <w:tcW w:w="1830" w:type="dxa"/>
          </w:tcPr>
          <w:p w:rsidR="008171B9" w:rsidRPr="008171B9" w:rsidRDefault="008171B9" w:rsidP="008171B9">
            <w:pPr>
              <w:widowControl/>
              <w:spacing w:line="440" w:lineRule="exact"/>
              <w:jc w:val="center"/>
              <w:rPr>
                <w:rFonts w:ascii="仿宋_GB2312" w:eastAsia="仿宋_GB2312" w:hAnsi="仿宋" w:cs="Times New Roman" w:hint="eastAsia"/>
                <w:szCs w:val="21"/>
              </w:rPr>
            </w:pPr>
          </w:p>
        </w:tc>
        <w:tc>
          <w:tcPr>
            <w:tcW w:w="1830" w:type="dxa"/>
          </w:tcPr>
          <w:p w:rsidR="008171B9" w:rsidRPr="008171B9" w:rsidRDefault="008171B9" w:rsidP="008171B9">
            <w:pPr>
              <w:widowControl/>
              <w:spacing w:line="440" w:lineRule="exact"/>
              <w:jc w:val="center"/>
              <w:rPr>
                <w:rFonts w:ascii="仿宋_GB2312" w:eastAsia="仿宋_GB2312" w:hAnsi="仿宋" w:cs="Times New Roman" w:hint="eastAsia"/>
                <w:szCs w:val="21"/>
              </w:rPr>
            </w:pPr>
          </w:p>
        </w:tc>
        <w:tc>
          <w:tcPr>
            <w:tcW w:w="1828" w:type="dxa"/>
          </w:tcPr>
          <w:p w:rsidR="008171B9" w:rsidRPr="008171B9" w:rsidRDefault="008171B9" w:rsidP="008171B9">
            <w:pPr>
              <w:widowControl/>
              <w:spacing w:line="440" w:lineRule="exact"/>
              <w:jc w:val="center"/>
              <w:rPr>
                <w:rFonts w:ascii="仿宋_GB2312" w:eastAsia="仿宋_GB2312" w:hAnsi="仿宋" w:cs="Times New Roman" w:hint="eastAsia"/>
                <w:szCs w:val="21"/>
              </w:rPr>
            </w:pPr>
          </w:p>
        </w:tc>
        <w:tc>
          <w:tcPr>
            <w:tcW w:w="1827" w:type="dxa"/>
          </w:tcPr>
          <w:p w:rsidR="008171B9" w:rsidRPr="008171B9" w:rsidRDefault="008171B9" w:rsidP="008171B9">
            <w:pPr>
              <w:widowControl/>
              <w:spacing w:line="440" w:lineRule="exact"/>
              <w:jc w:val="center"/>
              <w:rPr>
                <w:rFonts w:ascii="仿宋_GB2312" w:eastAsia="仿宋_GB2312" w:hAnsi="仿宋" w:cs="Times New Roman" w:hint="eastAsia"/>
                <w:szCs w:val="21"/>
              </w:rPr>
            </w:pPr>
          </w:p>
        </w:tc>
      </w:tr>
      <w:tr w:rsidR="008171B9" w:rsidRPr="008171B9" w:rsidTr="00652DCB">
        <w:trPr>
          <w:trHeight w:val="397"/>
          <w:jc w:val="center"/>
        </w:trPr>
        <w:tc>
          <w:tcPr>
            <w:tcW w:w="1213" w:type="dxa"/>
          </w:tcPr>
          <w:p w:rsidR="008171B9" w:rsidRPr="008171B9" w:rsidRDefault="008171B9" w:rsidP="008171B9">
            <w:pPr>
              <w:widowControl/>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830" w:type="dxa"/>
          </w:tcPr>
          <w:p w:rsidR="008171B9" w:rsidRPr="008171B9" w:rsidRDefault="008171B9" w:rsidP="008171B9">
            <w:pPr>
              <w:widowControl/>
              <w:spacing w:line="440" w:lineRule="exact"/>
              <w:jc w:val="center"/>
              <w:rPr>
                <w:rFonts w:ascii="仿宋_GB2312" w:eastAsia="仿宋_GB2312" w:hAnsi="仿宋" w:cs="Times New Roman" w:hint="eastAsia"/>
                <w:szCs w:val="21"/>
              </w:rPr>
            </w:pPr>
          </w:p>
        </w:tc>
        <w:tc>
          <w:tcPr>
            <w:tcW w:w="1830" w:type="dxa"/>
          </w:tcPr>
          <w:p w:rsidR="008171B9" w:rsidRPr="008171B9" w:rsidRDefault="008171B9" w:rsidP="008171B9">
            <w:pPr>
              <w:widowControl/>
              <w:spacing w:line="440" w:lineRule="exact"/>
              <w:jc w:val="center"/>
              <w:rPr>
                <w:rFonts w:ascii="仿宋_GB2312" w:eastAsia="仿宋_GB2312" w:hAnsi="仿宋" w:cs="Times New Roman" w:hint="eastAsia"/>
                <w:szCs w:val="21"/>
              </w:rPr>
            </w:pPr>
          </w:p>
        </w:tc>
        <w:tc>
          <w:tcPr>
            <w:tcW w:w="1828" w:type="dxa"/>
          </w:tcPr>
          <w:p w:rsidR="008171B9" w:rsidRPr="008171B9" w:rsidRDefault="008171B9" w:rsidP="008171B9">
            <w:pPr>
              <w:widowControl/>
              <w:spacing w:line="440" w:lineRule="exact"/>
              <w:jc w:val="center"/>
              <w:rPr>
                <w:rFonts w:ascii="仿宋_GB2312" w:eastAsia="仿宋_GB2312" w:hAnsi="仿宋" w:cs="Times New Roman" w:hint="eastAsia"/>
                <w:szCs w:val="21"/>
              </w:rPr>
            </w:pPr>
          </w:p>
        </w:tc>
        <w:tc>
          <w:tcPr>
            <w:tcW w:w="1827" w:type="dxa"/>
          </w:tcPr>
          <w:p w:rsidR="008171B9" w:rsidRPr="008171B9" w:rsidRDefault="008171B9" w:rsidP="008171B9">
            <w:pPr>
              <w:widowControl/>
              <w:spacing w:line="440" w:lineRule="exact"/>
              <w:jc w:val="center"/>
              <w:rPr>
                <w:rFonts w:ascii="仿宋_GB2312" w:eastAsia="仿宋_GB2312" w:hAnsi="仿宋" w:cs="Times New Roman" w:hint="eastAsia"/>
                <w:szCs w:val="21"/>
              </w:rPr>
            </w:pPr>
          </w:p>
        </w:tc>
      </w:tr>
      <w:tr w:rsidR="008171B9" w:rsidRPr="008171B9" w:rsidTr="00652DCB">
        <w:trPr>
          <w:trHeight w:val="397"/>
          <w:jc w:val="center"/>
        </w:trPr>
        <w:tc>
          <w:tcPr>
            <w:tcW w:w="1213" w:type="dxa"/>
          </w:tcPr>
          <w:p w:rsidR="008171B9" w:rsidRPr="008171B9" w:rsidRDefault="008171B9" w:rsidP="008171B9">
            <w:pPr>
              <w:widowControl/>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合计</w:t>
            </w:r>
          </w:p>
        </w:tc>
        <w:tc>
          <w:tcPr>
            <w:tcW w:w="1830" w:type="dxa"/>
          </w:tcPr>
          <w:p w:rsidR="008171B9" w:rsidRPr="008171B9" w:rsidRDefault="008171B9" w:rsidP="008171B9">
            <w:pPr>
              <w:widowControl/>
              <w:spacing w:line="440" w:lineRule="exact"/>
              <w:jc w:val="center"/>
              <w:rPr>
                <w:rFonts w:ascii="仿宋_GB2312" w:eastAsia="仿宋_GB2312" w:hAnsi="仿宋" w:cs="Times New Roman" w:hint="eastAsia"/>
                <w:szCs w:val="21"/>
              </w:rPr>
            </w:pPr>
          </w:p>
        </w:tc>
        <w:tc>
          <w:tcPr>
            <w:tcW w:w="1830" w:type="dxa"/>
          </w:tcPr>
          <w:p w:rsidR="008171B9" w:rsidRPr="008171B9" w:rsidRDefault="008171B9" w:rsidP="008171B9">
            <w:pPr>
              <w:widowControl/>
              <w:spacing w:line="440" w:lineRule="exact"/>
              <w:jc w:val="center"/>
              <w:rPr>
                <w:rFonts w:ascii="仿宋_GB2312" w:eastAsia="仿宋_GB2312" w:hAnsi="仿宋" w:cs="Times New Roman" w:hint="eastAsia"/>
                <w:szCs w:val="21"/>
              </w:rPr>
            </w:pPr>
          </w:p>
        </w:tc>
        <w:tc>
          <w:tcPr>
            <w:tcW w:w="1828" w:type="dxa"/>
          </w:tcPr>
          <w:p w:rsidR="008171B9" w:rsidRPr="008171B9" w:rsidRDefault="008171B9" w:rsidP="008171B9">
            <w:pPr>
              <w:widowControl/>
              <w:spacing w:line="440" w:lineRule="exact"/>
              <w:jc w:val="center"/>
              <w:rPr>
                <w:rFonts w:ascii="仿宋_GB2312" w:eastAsia="仿宋_GB2312" w:hAnsi="仿宋" w:cs="Times New Roman" w:hint="eastAsia"/>
                <w:szCs w:val="21"/>
              </w:rPr>
            </w:pPr>
          </w:p>
        </w:tc>
        <w:tc>
          <w:tcPr>
            <w:tcW w:w="1827" w:type="dxa"/>
          </w:tcPr>
          <w:p w:rsidR="008171B9" w:rsidRPr="008171B9" w:rsidRDefault="008171B9" w:rsidP="008171B9">
            <w:pPr>
              <w:widowControl/>
              <w:spacing w:line="440" w:lineRule="exact"/>
              <w:jc w:val="center"/>
              <w:rPr>
                <w:rFonts w:ascii="仿宋_GB2312" w:eastAsia="仿宋_GB2312" w:hAnsi="仿宋" w:cs="Times New Roman" w:hint="eastAsia"/>
                <w:szCs w:val="21"/>
              </w:rPr>
            </w:pPr>
          </w:p>
        </w:tc>
      </w:tr>
    </w:tbl>
    <w:p w:rsidR="008171B9" w:rsidRPr="008171B9" w:rsidRDefault="008171B9" w:rsidP="008171B9">
      <w:pPr>
        <w:spacing w:line="440" w:lineRule="exact"/>
        <w:ind w:firstLineChars="200" w:firstLine="420"/>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注：填写具体组合名称。</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（2）单项计提坏账准备的应收账款</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年末单项金额重大并单项计提坏账准备的应收账款：</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705"/>
        <w:gridCol w:w="1704"/>
        <w:gridCol w:w="1704"/>
        <w:gridCol w:w="1704"/>
      </w:tblGrid>
      <w:tr w:rsidR="008171B9" w:rsidRPr="008171B9" w:rsidTr="00652DCB">
        <w:trPr>
          <w:trHeight w:val="397"/>
          <w:jc w:val="center"/>
        </w:trPr>
        <w:tc>
          <w:tcPr>
            <w:tcW w:w="1705" w:type="dxa"/>
            <w:vAlign w:val="center"/>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szCs w:val="21"/>
              </w:rPr>
              <w:t>债务人名称</w:t>
            </w:r>
          </w:p>
        </w:tc>
        <w:tc>
          <w:tcPr>
            <w:tcW w:w="1705" w:type="dxa"/>
            <w:vAlign w:val="center"/>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szCs w:val="21"/>
              </w:rPr>
              <w:t>年末余额</w:t>
            </w:r>
          </w:p>
        </w:tc>
        <w:tc>
          <w:tcPr>
            <w:tcW w:w="1704" w:type="dxa"/>
            <w:vAlign w:val="center"/>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坏账准备</w:t>
            </w:r>
          </w:p>
        </w:tc>
        <w:tc>
          <w:tcPr>
            <w:tcW w:w="1704" w:type="dxa"/>
            <w:vAlign w:val="center"/>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szCs w:val="21"/>
              </w:rPr>
              <w:t>计提比例</w:t>
            </w:r>
          </w:p>
        </w:tc>
        <w:tc>
          <w:tcPr>
            <w:tcW w:w="1704" w:type="dxa"/>
            <w:vAlign w:val="center"/>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szCs w:val="21"/>
              </w:rPr>
              <w:t>计提理由</w:t>
            </w:r>
          </w:p>
        </w:tc>
      </w:tr>
      <w:tr w:rsidR="008171B9" w:rsidRPr="008171B9" w:rsidTr="00652DCB">
        <w:trPr>
          <w:trHeight w:val="397"/>
          <w:jc w:val="center"/>
        </w:trPr>
        <w:tc>
          <w:tcPr>
            <w:tcW w:w="1705" w:type="dxa"/>
            <w:vAlign w:val="center"/>
          </w:tcPr>
          <w:p w:rsidR="008171B9" w:rsidRPr="008171B9" w:rsidRDefault="008171B9" w:rsidP="008171B9">
            <w:pPr>
              <w:spacing w:line="440" w:lineRule="exact"/>
              <w:rPr>
                <w:rFonts w:ascii="仿宋_GB2312" w:eastAsia="仿宋_GB2312" w:hAnsi="仿宋" w:cs="Times New Roman" w:hint="eastAsia"/>
                <w:color w:val="0000FF"/>
                <w:szCs w:val="21"/>
              </w:rPr>
            </w:pPr>
          </w:p>
        </w:tc>
        <w:tc>
          <w:tcPr>
            <w:tcW w:w="1705"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1704"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1704"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1704"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r>
      <w:tr w:rsidR="008171B9" w:rsidRPr="008171B9" w:rsidTr="00652DCB">
        <w:trPr>
          <w:trHeight w:val="397"/>
          <w:jc w:val="center"/>
        </w:trPr>
        <w:tc>
          <w:tcPr>
            <w:tcW w:w="1705"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1705"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1704"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1704"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1704"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r>
      <w:tr w:rsidR="008171B9" w:rsidRPr="008171B9" w:rsidTr="00652DCB">
        <w:trPr>
          <w:trHeight w:val="397"/>
          <w:jc w:val="center"/>
        </w:trPr>
        <w:tc>
          <w:tcPr>
            <w:tcW w:w="1705"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合计</w:t>
            </w:r>
          </w:p>
        </w:tc>
        <w:tc>
          <w:tcPr>
            <w:tcW w:w="1705"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1704"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1704"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704"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r>
    </w:tbl>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年末单项金额虽不重大但单项计提坏账准备的应收账款：</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705"/>
        <w:gridCol w:w="1704"/>
        <w:gridCol w:w="1704"/>
        <w:gridCol w:w="1704"/>
      </w:tblGrid>
      <w:tr w:rsidR="008171B9" w:rsidRPr="008171B9" w:rsidTr="00652DCB">
        <w:trPr>
          <w:trHeight w:val="397"/>
          <w:jc w:val="center"/>
        </w:trPr>
        <w:tc>
          <w:tcPr>
            <w:tcW w:w="1705" w:type="dxa"/>
            <w:vAlign w:val="center"/>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szCs w:val="21"/>
              </w:rPr>
              <w:t>债务人名称</w:t>
            </w:r>
          </w:p>
        </w:tc>
        <w:tc>
          <w:tcPr>
            <w:tcW w:w="1705" w:type="dxa"/>
            <w:vAlign w:val="center"/>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szCs w:val="21"/>
              </w:rPr>
              <w:t>年末余额</w:t>
            </w:r>
          </w:p>
        </w:tc>
        <w:tc>
          <w:tcPr>
            <w:tcW w:w="1704" w:type="dxa"/>
            <w:vAlign w:val="center"/>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坏账准备</w:t>
            </w:r>
          </w:p>
        </w:tc>
        <w:tc>
          <w:tcPr>
            <w:tcW w:w="1704" w:type="dxa"/>
            <w:vAlign w:val="center"/>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szCs w:val="21"/>
              </w:rPr>
              <w:t>计提比例</w:t>
            </w:r>
          </w:p>
        </w:tc>
        <w:tc>
          <w:tcPr>
            <w:tcW w:w="1704" w:type="dxa"/>
            <w:vAlign w:val="center"/>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szCs w:val="21"/>
              </w:rPr>
              <w:t>计提理由</w:t>
            </w:r>
          </w:p>
        </w:tc>
      </w:tr>
      <w:tr w:rsidR="008171B9" w:rsidRPr="008171B9" w:rsidTr="00652DCB">
        <w:trPr>
          <w:trHeight w:val="397"/>
          <w:jc w:val="center"/>
        </w:trPr>
        <w:tc>
          <w:tcPr>
            <w:tcW w:w="1705" w:type="dxa"/>
            <w:vAlign w:val="center"/>
          </w:tcPr>
          <w:p w:rsidR="008171B9" w:rsidRPr="008171B9" w:rsidRDefault="008171B9" w:rsidP="008171B9">
            <w:pPr>
              <w:spacing w:line="440" w:lineRule="exact"/>
              <w:rPr>
                <w:rFonts w:ascii="仿宋_GB2312" w:eastAsia="仿宋_GB2312" w:hAnsi="仿宋" w:cs="Times New Roman" w:hint="eastAsia"/>
                <w:color w:val="0000FF"/>
                <w:szCs w:val="21"/>
              </w:rPr>
            </w:pPr>
          </w:p>
        </w:tc>
        <w:tc>
          <w:tcPr>
            <w:tcW w:w="1705"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1704"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1704"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1704"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r>
      <w:tr w:rsidR="008171B9" w:rsidRPr="008171B9" w:rsidTr="00652DCB">
        <w:trPr>
          <w:trHeight w:val="397"/>
          <w:jc w:val="center"/>
        </w:trPr>
        <w:tc>
          <w:tcPr>
            <w:tcW w:w="1705"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1705"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1704"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1704"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1704"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r>
      <w:tr w:rsidR="008171B9" w:rsidRPr="008171B9" w:rsidTr="00652DCB">
        <w:trPr>
          <w:trHeight w:val="397"/>
          <w:jc w:val="center"/>
        </w:trPr>
        <w:tc>
          <w:tcPr>
            <w:tcW w:w="1705"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合计</w:t>
            </w:r>
          </w:p>
        </w:tc>
        <w:tc>
          <w:tcPr>
            <w:tcW w:w="1705"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1704"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1704"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704"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r>
    </w:tbl>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lastRenderedPageBreak/>
        <w:t>（3）本年转回或收回情况</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1362"/>
        <w:gridCol w:w="2037"/>
        <w:gridCol w:w="2399"/>
        <w:gridCol w:w="1359"/>
      </w:tblGrid>
      <w:tr w:rsidR="008171B9" w:rsidRPr="008171B9" w:rsidTr="00652DCB">
        <w:trPr>
          <w:trHeight w:val="397"/>
          <w:tblHeader/>
          <w:jc w:val="center"/>
        </w:trPr>
        <w:tc>
          <w:tcPr>
            <w:tcW w:w="1728" w:type="dxa"/>
            <w:vAlign w:val="center"/>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szCs w:val="21"/>
              </w:rPr>
              <w:t>债务人名称</w:t>
            </w:r>
          </w:p>
        </w:tc>
        <w:tc>
          <w:tcPr>
            <w:tcW w:w="1362"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转回或收回原因</w:t>
            </w:r>
          </w:p>
        </w:tc>
        <w:tc>
          <w:tcPr>
            <w:tcW w:w="2037"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确定原坏账准备的</w:t>
            </w:r>
          </w:p>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szCs w:val="21"/>
              </w:rPr>
              <w:t>依据</w:t>
            </w:r>
          </w:p>
        </w:tc>
        <w:tc>
          <w:tcPr>
            <w:tcW w:w="2399" w:type="dxa"/>
            <w:vAlign w:val="center"/>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转回或收回前累计已计提坏账准备金额</w:t>
            </w:r>
          </w:p>
        </w:tc>
        <w:tc>
          <w:tcPr>
            <w:tcW w:w="1359" w:type="dxa"/>
            <w:vAlign w:val="center"/>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szCs w:val="21"/>
              </w:rPr>
              <w:t>转回或收回金额</w:t>
            </w:r>
          </w:p>
        </w:tc>
      </w:tr>
      <w:tr w:rsidR="008171B9" w:rsidRPr="008171B9" w:rsidTr="00652DCB">
        <w:trPr>
          <w:trHeight w:val="397"/>
          <w:jc w:val="center"/>
        </w:trPr>
        <w:tc>
          <w:tcPr>
            <w:tcW w:w="1728" w:type="dxa"/>
            <w:vAlign w:val="center"/>
          </w:tcPr>
          <w:p w:rsidR="008171B9" w:rsidRPr="008171B9" w:rsidRDefault="008171B9" w:rsidP="008171B9">
            <w:pPr>
              <w:spacing w:line="440" w:lineRule="exact"/>
              <w:rPr>
                <w:rFonts w:ascii="仿宋_GB2312" w:eastAsia="仿宋_GB2312" w:hAnsi="仿宋" w:cs="Times New Roman" w:hint="eastAsia"/>
                <w:color w:val="0000FF"/>
                <w:szCs w:val="21"/>
              </w:rPr>
            </w:pPr>
          </w:p>
        </w:tc>
        <w:tc>
          <w:tcPr>
            <w:tcW w:w="1362"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2037"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2399"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1359"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r>
      <w:tr w:rsidR="008171B9" w:rsidRPr="008171B9" w:rsidTr="00652DCB">
        <w:trPr>
          <w:trHeight w:val="397"/>
          <w:jc w:val="center"/>
        </w:trPr>
        <w:tc>
          <w:tcPr>
            <w:tcW w:w="1728"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1362"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2037"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2399"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1359"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r>
      <w:tr w:rsidR="008171B9" w:rsidRPr="008171B9" w:rsidTr="00652DCB">
        <w:trPr>
          <w:trHeight w:val="397"/>
          <w:jc w:val="center"/>
        </w:trPr>
        <w:tc>
          <w:tcPr>
            <w:tcW w:w="1728"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合计</w:t>
            </w:r>
          </w:p>
        </w:tc>
        <w:tc>
          <w:tcPr>
            <w:tcW w:w="1362"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2037"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2399"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1359"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r>
    </w:tbl>
    <w:p w:rsidR="008171B9" w:rsidRPr="008171B9" w:rsidRDefault="008171B9" w:rsidP="008171B9">
      <w:pPr>
        <w:spacing w:line="440" w:lineRule="exact"/>
        <w:ind w:firstLineChars="200" w:firstLine="420"/>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注：本表列报本报告期前已全额计提坏账准备，或计提减值准备的比例较大，但在本年又全额收回或转回，或在本年收回或转回比例较大的应收账款。对本年通过重组等方式收回的金额重大的应收账款，则应逐笔列报，金额不重大的，可汇总列报。</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（4）本报告期实际核销的应收账款情况</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705"/>
        <w:gridCol w:w="1704"/>
        <w:gridCol w:w="1704"/>
        <w:gridCol w:w="1704"/>
      </w:tblGrid>
      <w:tr w:rsidR="008171B9" w:rsidRPr="008171B9" w:rsidTr="00652DCB">
        <w:trPr>
          <w:trHeight w:val="397"/>
          <w:jc w:val="center"/>
        </w:trPr>
        <w:tc>
          <w:tcPr>
            <w:tcW w:w="1705"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债务人名称</w:t>
            </w:r>
          </w:p>
        </w:tc>
        <w:tc>
          <w:tcPr>
            <w:tcW w:w="1705"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应收账款性质</w:t>
            </w:r>
          </w:p>
        </w:tc>
        <w:tc>
          <w:tcPr>
            <w:tcW w:w="1704"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核销金额</w:t>
            </w:r>
          </w:p>
        </w:tc>
        <w:tc>
          <w:tcPr>
            <w:tcW w:w="1704"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核销原因</w:t>
            </w:r>
          </w:p>
        </w:tc>
        <w:tc>
          <w:tcPr>
            <w:tcW w:w="1704"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是否因关联交易产生</w:t>
            </w:r>
          </w:p>
        </w:tc>
      </w:tr>
      <w:tr w:rsidR="008171B9" w:rsidRPr="008171B9" w:rsidTr="00652DCB">
        <w:trPr>
          <w:trHeight w:val="397"/>
          <w:jc w:val="center"/>
        </w:trPr>
        <w:tc>
          <w:tcPr>
            <w:tcW w:w="1705"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705"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704"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704"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704"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1705"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705"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704"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704"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704"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1705"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合计</w:t>
            </w:r>
          </w:p>
        </w:tc>
        <w:tc>
          <w:tcPr>
            <w:tcW w:w="1705"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704"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704"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704"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r>
    </w:tbl>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bookmarkStart w:id="11" w:name="_Toc302738338"/>
      <w:r w:rsidRPr="008171B9">
        <w:rPr>
          <w:rFonts w:ascii="仿宋_GB2312" w:eastAsia="仿宋_GB2312" w:hAnsi="仿宋" w:cs="MingLiU" w:hint="eastAsia"/>
          <w:kern w:val="0"/>
          <w:sz w:val="24"/>
          <w:szCs w:val="28"/>
        </w:rPr>
        <w:t>（六）应收款项融资</w:t>
      </w:r>
    </w:p>
    <w:tbl>
      <w:tblPr>
        <w:tblW w:w="5000" w:type="pct"/>
        <w:tblBorders>
          <w:top w:val="single" w:sz="2" w:space="0" w:color="auto"/>
          <w:bottom w:val="single" w:sz="2" w:space="0" w:color="auto"/>
          <w:insideH w:val="single" w:sz="2" w:space="0" w:color="auto"/>
          <w:insideV w:val="single" w:sz="2" w:space="0" w:color="auto"/>
        </w:tblBorders>
        <w:tblLook w:val="04A0" w:firstRow="1" w:lastRow="0" w:firstColumn="1" w:lastColumn="0" w:noHBand="0" w:noVBand="1"/>
      </w:tblPr>
      <w:tblGrid>
        <w:gridCol w:w="2628"/>
        <w:gridCol w:w="2698"/>
        <w:gridCol w:w="3196"/>
      </w:tblGrid>
      <w:tr w:rsidR="008171B9" w:rsidRPr="008171B9" w:rsidTr="00652DCB">
        <w:trPr>
          <w:trHeight w:val="500"/>
        </w:trPr>
        <w:tc>
          <w:tcPr>
            <w:tcW w:w="1542" w:type="pct"/>
            <w:shd w:val="clear" w:color="auto" w:fill="auto"/>
            <w:vAlign w:val="center"/>
            <w:hideMark/>
          </w:tcPr>
          <w:p w:rsidR="008171B9" w:rsidRPr="008171B9" w:rsidRDefault="008171B9" w:rsidP="008171B9">
            <w:pPr>
              <w:widowControl/>
              <w:jc w:val="center"/>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种  类</w:t>
            </w:r>
          </w:p>
        </w:tc>
        <w:tc>
          <w:tcPr>
            <w:tcW w:w="1583" w:type="pct"/>
            <w:shd w:val="clear" w:color="auto" w:fill="auto"/>
            <w:vAlign w:val="center"/>
            <w:hideMark/>
          </w:tcPr>
          <w:p w:rsidR="008171B9" w:rsidRPr="008171B9" w:rsidRDefault="008171B9" w:rsidP="008171B9">
            <w:pPr>
              <w:widowControl/>
              <w:jc w:val="center"/>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期末余额</w:t>
            </w:r>
          </w:p>
        </w:tc>
        <w:tc>
          <w:tcPr>
            <w:tcW w:w="1875" w:type="pct"/>
            <w:shd w:val="clear" w:color="auto" w:fill="auto"/>
            <w:vAlign w:val="center"/>
            <w:hideMark/>
          </w:tcPr>
          <w:p w:rsidR="008171B9" w:rsidRPr="008171B9" w:rsidRDefault="008171B9" w:rsidP="008171B9">
            <w:pPr>
              <w:widowControl/>
              <w:jc w:val="center"/>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年初余额</w:t>
            </w:r>
          </w:p>
        </w:tc>
      </w:tr>
      <w:tr w:rsidR="008171B9" w:rsidRPr="008171B9" w:rsidTr="00652DCB">
        <w:trPr>
          <w:trHeight w:val="410"/>
        </w:trPr>
        <w:tc>
          <w:tcPr>
            <w:tcW w:w="1542" w:type="pct"/>
            <w:shd w:val="clear" w:color="auto" w:fill="auto"/>
            <w:vAlign w:val="center"/>
            <w:hideMark/>
          </w:tcPr>
          <w:p w:rsidR="008171B9" w:rsidRPr="008171B9" w:rsidRDefault="008171B9" w:rsidP="008171B9">
            <w:pPr>
              <w:widowControl/>
              <w:jc w:val="center"/>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应收票据</w:t>
            </w:r>
          </w:p>
        </w:tc>
        <w:tc>
          <w:tcPr>
            <w:tcW w:w="1583" w:type="pct"/>
            <w:shd w:val="clear" w:color="auto" w:fill="auto"/>
            <w:vAlign w:val="center"/>
            <w:hideMark/>
          </w:tcPr>
          <w:p w:rsidR="008171B9" w:rsidRPr="008171B9" w:rsidRDefault="008171B9" w:rsidP="008171B9">
            <w:pPr>
              <w:widowControl/>
              <w:ind w:firstLineChars="200" w:firstLine="420"/>
              <w:jc w:val="center"/>
              <w:rPr>
                <w:rFonts w:ascii="仿宋_GB2312" w:eastAsia="仿宋_GB2312" w:hAnsi="宋体" w:cs="宋体"/>
                <w:color w:val="000000"/>
                <w:kern w:val="0"/>
                <w:szCs w:val="21"/>
              </w:rPr>
            </w:pPr>
          </w:p>
        </w:tc>
        <w:tc>
          <w:tcPr>
            <w:tcW w:w="1875" w:type="pct"/>
            <w:shd w:val="clear" w:color="auto" w:fill="auto"/>
            <w:vAlign w:val="center"/>
            <w:hideMark/>
          </w:tcPr>
          <w:p w:rsidR="008171B9" w:rsidRPr="008171B9" w:rsidRDefault="008171B9" w:rsidP="008171B9">
            <w:pPr>
              <w:widowControl/>
              <w:ind w:firstLineChars="200" w:firstLine="420"/>
              <w:jc w:val="center"/>
              <w:rPr>
                <w:rFonts w:ascii="仿宋_GB2312" w:eastAsia="仿宋_GB2312" w:hAnsi="宋体" w:cs="宋体"/>
                <w:color w:val="000000"/>
                <w:kern w:val="0"/>
                <w:szCs w:val="21"/>
              </w:rPr>
            </w:pPr>
          </w:p>
        </w:tc>
      </w:tr>
      <w:tr w:rsidR="008171B9" w:rsidRPr="008171B9" w:rsidTr="00652DCB">
        <w:trPr>
          <w:trHeight w:val="432"/>
        </w:trPr>
        <w:tc>
          <w:tcPr>
            <w:tcW w:w="1542" w:type="pct"/>
            <w:shd w:val="clear" w:color="auto" w:fill="auto"/>
            <w:vAlign w:val="center"/>
            <w:hideMark/>
          </w:tcPr>
          <w:p w:rsidR="008171B9" w:rsidRPr="008171B9" w:rsidRDefault="008171B9" w:rsidP="008171B9">
            <w:pPr>
              <w:widowControl/>
              <w:jc w:val="center"/>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应收账款</w:t>
            </w:r>
          </w:p>
        </w:tc>
        <w:tc>
          <w:tcPr>
            <w:tcW w:w="1583" w:type="pct"/>
            <w:shd w:val="clear" w:color="auto" w:fill="auto"/>
            <w:vAlign w:val="center"/>
            <w:hideMark/>
          </w:tcPr>
          <w:p w:rsidR="008171B9" w:rsidRPr="008171B9" w:rsidRDefault="008171B9" w:rsidP="008171B9">
            <w:pPr>
              <w:widowControl/>
              <w:ind w:firstLineChars="200" w:firstLine="420"/>
              <w:jc w:val="center"/>
              <w:rPr>
                <w:rFonts w:ascii="仿宋_GB2312" w:eastAsia="仿宋_GB2312" w:hAnsi="宋体" w:cs="宋体"/>
                <w:color w:val="000000"/>
                <w:kern w:val="0"/>
                <w:szCs w:val="21"/>
              </w:rPr>
            </w:pPr>
          </w:p>
        </w:tc>
        <w:tc>
          <w:tcPr>
            <w:tcW w:w="1875" w:type="pct"/>
            <w:shd w:val="clear" w:color="auto" w:fill="auto"/>
            <w:vAlign w:val="center"/>
            <w:hideMark/>
          </w:tcPr>
          <w:p w:rsidR="008171B9" w:rsidRPr="008171B9" w:rsidRDefault="008171B9" w:rsidP="008171B9">
            <w:pPr>
              <w:widowControl/>
              <w:ind w:firstLineChars="200" w:firstLine="420"/>
              <w:jc w:val="center"/>
              <w:rPr>
                <w:rFonts w:ascii="仿宋_GB2312" w:eastAsia="仿宋_GB2312" w:hAnsi="宋体" w:cs="宋体"/>
                <w:color w:val="000000"/>
                <w:kern w:val="0"/>
                <w:szCs w:val="21"/>
              </w:rPr>
            </w:pPr>
          </w:p>
        </w:tc>
      </w:tr>
      <w:tr w:rsidR="008171B9" w:rsidRPr="008171B9" w:rsidTr="00652DCB">
        <w:trPr>
          <w:trHeight w:val="413"/>
        </w:trPr>
        <w:tc>
          <w:tcPr>
            <w:tcW w:w="1542" w:type="pct"/>
            <w:shd w:val="clear" w:color="auto" w:fill="auto"/>
            <w:vAlign w:val="center"/>
            <w:hideMark/>
          </w:tcPr>
          <w:p w:rsidR="008171B9" w:rsidRPr="008171B9" w:rsidRDefault="008171B9" w:rsidP="008171B9">
            <w:pPr>
              <w:widowControl/>
              <w:jc w:val="center"/>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合  计</w:t>
            </w:r>
          </w:p>
        </w:tc>
        <w:tc>
          <w:tcPr>
            <w:tcW w:w="1583" w:type="pct"/>
            <w:shd w:val="clear" w:color="auto" w:fill="auto"/>
            <w:vAlign w:val="center"/>
            <w:hideMark/>
          </w:tcPr>
          <w:p w:rsidR="008171B9" w:rsidRPr="008171B9" w:rsidRDefault="008171B9" w:rsidP="008171B9">
            <w:pPr>
              <w:widowControl/>
              <w:ind w:firstLineChars="200" w:firstLine="420"/>
              <w:jc w:val="center"/>
              <w:rPr>
                <w:rFonts w:ascii="仿宋_GB2312" w:eastAsia="仿宋_GB2312" w:hAnsi="宋体" w:cs="宋体"/>
                <w:color w:val="000000"/>
                <w:kern w:val="0"/>
                <w:szCs w:val="21"/>
              </w:rPr>
            </w:pPr>
          </w:p>
        </w:tc>
        <w:tc>
          <w:tcPr>
            <w:tcW w:w="1875" w:type="pct"/>
            <w:shd w:val="clear" w:color="auto" w:fill="auto"/>
            <w:noWrap/>
            <w:vAlign w:val="center"/>
            <w:hideMark/>
          </w:tcPr>
          <w:p w:rsidR="008171B9" w:rsidRPr="008171B9" w:rsidRDefault="008171B9" w:rsidP="008171B9">
            <w:pPr>
              <w:widowControl/>
              <w:jc w:val="center"/>
              <w:rPr>
                <w:rFonts w:ascii="仿宋_GB2312" w:eastAsia="仿宋_GB2312" w:hAnsi="宋体" w:cs="宋体"/>
                <w:color w:val="000000"/>
                <w:kern w:val="0"/>
                <w:sz w:val="22"/>
              </w:rPr>
            </w:pPr>
          </w:p>
        </w:tc>
      </w:tr>
    </w:tbl>
    <w:p w:rsidR="008171B9" w:rsidRPr="008171B9" w:rsidRDefault="008171B9" w:rsidP="008171B9">
      <w:pPr>
        <w:spacing w:line="440" w:lineRule="exact"/>
        <w:ind w:firstLineChars="200" w:firstLine="420"/>
        <w:rPr>
          <w:rFonts w:ascii="仿宋_GB2312" w:eastAsia="仿宋_GB2312" w:hAnsi="仿宋" w:cs="Arial"/>
          <w:bCs/>
          <w:kern w:val="0"/>
          <w:sz w:val="22"/>
          <w:szCs w:val="21"/>
        </w:rPr>
      </w:pPr>
      <w:r w:rsidRPr="008171B9">
        <w:rPr>
          <w:rFonts w:ascii="仿宋_GB2312" w:eastAsia="仿宋_GB2312" w:hAnsi="仿宋" w:cs="Arial" w:hint="eastAsia"/>
          <w:bCs/>
          <w:kern w:val="0"/>
          <w:szCs w:val="21"/>
        </w:rPr>
        <w:t>注：</w:t>
      </w:r>
      <w:r w:rsidRPr="008171B9">
        <w:rPr>
          <w:rFonts w:ascii="仿宋_GB2312" w:eastAsia="仿宋_GB2312" w:hAnsi="仿宋" w:cs="Times New Roman" w:hint="eastAsia"/>
          <w:bCs/>
          <w:szCs w:val="21"/>
        </w:rPr>
        <w:t>仅适用于执行新金融准则的企业。</w:t>
      </w:r>
    </w:p>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（七）预付款项</w:t>
      </w:r>
      <w:bookmarkEnd w:id="11"/>
    </w:p>
    <w:p w:rsidR="008171B9" w:rsidRPr="008171B9" w:rsidRDefault="008171B9" w:rsidP="008171B9">
      <w:pPr>
        <w:spacing w:line="440" w:lineRule="exact"/>
        <w:ind w:firstLineChars="200" w:firstLine="480"/>
        <w:rPr>
          <w:rFonts w:ascii="仿宋_GB2312" w:eastAsia="仿宋_GB2312" w:hAnsi="仿宋" w:cs="Arial" w:hint="eastAsia"/>
          <w:bCs/>
          <w:kern w:val="0"/>
          <w:sz w:val="24"/>
          <w:szCs w:val="24"/>
        </w:rPr>
      </w:pPr>
      <w:r w:rsidRPr="008171B9">
        <w:rPr>
          <w:rFonts w:ascii="仿宋_GB2312" w:eastAsia="仿宋_GB2312" w:hAnsi="仿宋" w:cs="Arial" w:hint="eastAsia"/>
          <w:bCs/>
          <w:kern w:val="0"/>
          <w:sz w:val="24"/>
          <w:szCs w:val="24"/>
        </w:rPr>
        <w:t>1.预付款项按账龄列示</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705"/>
        <w:gridCol w:w="1704"/>
        <w:gridCol w:w="1704"/>
        <w:gridCol w:w="1704"/>
      </w:tblGrid>
      <w:tr w:rsidR="008171B9" w:rsidRPr="008171B9" w:rsidTr="00652DCB">
        <w:trPr>
          <w:trHeight w:val="397"/>
          <w:jc w:val="center"/>
        </w:trPr>
        <w:tc>
          <w:tcPr>
            <w:tcW w:w="1705" w:type="dxa"/>
            <w:vMerge w:val="restart"/>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账龄</w:t>
            </w:r>
          </w:p>
        </w:tc>
        <w:tc>
          <w:tcPr>
            <w:tcW w:w="3409" w:type="dxa"/>
            <w:gridSpan w:val="2"/>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年末数</w:t>
            </w:r>
          </w:p>
        </w:tc>
        <w:tc>
          <w:tcPr>
            <w:tcW w:w="3408" w:type="dxa"/>
            <w:gridSpan w:val="2"/>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年初数</w:t>
            </w:r>
          </w:p>
        </w:tc>
      </w:tr>
      <w:tr w:rsidR="008171B9" w:rsidRPr="008171B9" w:rsidTr="00652DCB">
        <w:trPr>
          <w:trHeight w:val="397"/>
          <w:jc w:val="center"/>
        </w:trPr>
        <w:tc>
          <w:tcPr>
            <w:tcW w:w="1705" w:type="dxa"/>
            <w:vMerge/>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705"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金额</w:t>
            </w:r>
          </w:p>
        </w:tc>
        <w:tc>
          <w:tcPr>
            <w:tcW w:w="1704"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比例(%)</w:t>
            </w:r>
          </w:p>
        </w:tc>
        <w:tc>
          <w:tcPr>
            <w:tcW w:w="1704"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金额</w:t>
            </w:r>
          </w:p>
        </w:tc>
        <w:tc>
          <w:tcPr>
            <w:tcW w:w="1704"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比例(%)</w:t>
            </w:r>
          </w:p>
        </w:tc>
      </w:tr>
      <w:tr w:rsidR="008171B9" w:rsidRPr="008171B9" w:rsidTr="00652DCB">
        <w:trPr>
          <w:trHeight w:val="397"/>
          <w:jc w:val="center"/>
        </w:trPr>
        <w:tc>
          <w:tcPr>
            <w:tcW w:w="1705"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1年以内（含1年）</w:t>
            </w:r>
          </w:p>
        </w:tc>
        <w:tc>
          <w:tcPr>
            <w:tcW w:w="1705" w:type="dxa"/>
            <w:vAlign w:val="center"/>
          </w:tcPr>
          <w:p w:rsidR="008171B9" w:rsidRPr="008171B9" w:rsidRDefault="008171B9" w:rsidP="008171B9">
            <w:pPr>
              <w:spacing w:line="440" w:lineRule="exact"/>
              <w:rPr>
                <w:rFonts w:ascii="仿宋_GB2312" w:eastAsia="仿宋_GB2312" w:hAnsi="仿宋" w:cs="Times New Roman" w:hint="eastAsia"/>
                <w:sz w:val="20"/>
                <w:szCs w:val="21"/>
              </w:rPr>
            </w:pPr>
          </w:p>
        </w:tc>
        <w:tc>
          <w:tcPr>
            <w:tcW w:w="1704" w:type="dxa"/>
            <w:vAlign w:val="center"/>
          </w:tcPr>
          <w:p w:rsidR="008171B9" w:rsidRPr="008171B9" w:rsidRDefault="008171B9" w:rsidP="008171B9">
            <w:pPr>
              <w:spacing w:line="440" w:lineRule="exact"/>
              <w:rPr>
                <w:rFonts w:ascii="仿宋_GB2312" w:eastAsia="仿宋_GB2312" w:hAnsi="仿宋" w:cs="Times New Roman" w:hint="eastAsia"/>
                <w:sz w:val="20"/>
                <w:szCs w:val="21"/>
              </w:rPr>
            </w:pPr>
          </w:p>
        </w:tc>
        <w:tc>
          <w:tcPr>
            <w:tcW w:w="1704" w:type="dxa"/>
            <w:vAlign w:val="center"/>
          </w:tcPr>
          <w:p w:rsidR="008171B9" w:rsidRPr="008171B9" w:rsidRDefault="008171B9" w:rsidP="008171B9">
            <w:pPr>
              <w:spacing w:line="440" w:lineRule="exact"/>
              <w:rPr>
                <w:rFonts w:ascii="仿宋_GB2312" w:eastAsia="仿宋_GB2312" w:hAnsi="仿宋" w:cs="Times New Roman" w:hint="eastAsia"/>
                <w:sz w:val="20"/>
                <w:szCs w:val="21"/>
              </w:rPr>
            </w:pPr>
          </w:p>
        </w:tc>
        <w:tc>
          <w:tcPr>
            <w:tcW w:w="1704" w:type="dxa"/>
            <w:vAlign w:val="center"/>
          </w:tcPr>
          <w:p w:rsidR="008171B9" w:rsidRPr="008171B9" w:rsidRDefault="008171B9" w:rsidP="008171B9">
            <w:pPr>
              <w:spacing w:line="440" w:lineRule="exact"/>
              <w:rPr>
                <w:rFonts w:ascii="仿宋_GB2312" w:eastAsia="仿宋_GB2312" w:hAnsi="仿宋" w:cs="Times New Roman" w:hint="eastAsia"/>
                <w:sz w:val="20"/>
                <w:szCs w:val="21"/>
              </w:rPr>
            </w:pPr>
          </w:p>
        </w:tc>
      </w:tr>
      <w:tr w:rsidR="008171B9" w:rsidRPr="008171B9" w:rsidTr="00652DCB">
        <w:trPr>
          <w:trHeight w:val="397"/>
          <w:jc w:val="center"/>
        </w:trPr>
        <w:tc>
          <w:tcPr>
            <w:tcW w:w="1705"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1至2年</w:t>
            </w:r>
          </w:p>
        </w:tc>
        <w:tc>
          <w:tcPr>
            <w:tcW w:w="1705" w:type="dxa"/>
            <w:vAlign w:val="center"/>
          </w:tcPr>
          <w:p w:rsidR="008171B9" w:rsidRPr="008171B9" w:rsidRDefault="008171B9" w:rsidP="008171B9">
            <w:pPr>
              <w:spacing w:line="440" w:lineRule="exact"/>
              <w:rPr>
                <w:rFonts w:ascii="仿宋_GB2312" w:eastAsia="仿宋_GB2312" w:hAnsi="仿宋" w:cs="Times New Roman" w:hint="eastAsia"/>
                <w:sz w:val="20"/>
                <w:szCs w:val="21"/>
              </w:rPr>
            </w:pPr>
          </w:p>
        </w:tc>
        <w:tc>
          <w:tcPr>
            <w:tcW w:w="1704" w:type="dxa"/>
            <w:vAlign w:val="center"/>
          </w:tcPr>
          <w:p w:rsidR="008171B9" w:rsidRPr="008171B9" w:rsidRDefault="008171B9" w:rsidP="008171B9">
            <w:pPr>
              <w:spacing w:line="440" w:lineRule="exact"/>
              <w:rPr>
                <w:rFonts w:ascii="仿宋_GB2312" w:eastAsia="仿宋_GB2312" w:hAnsi="仿宋" w:cs="Times New Roman" w:hint="eastAsia"/>
                <w:sz w:val="20"/>
                <w:szCs w:val="21"/>
              </w:rPr>
            </w:pPr>
          </w:p>
        </w:tc>
        <w:tc>
          <w:tcPr>
            <w:tcW w:w="1704" w:type="dxa"/>
            <w:vAlign w:val="center"/>
          </w:tcPr>
          <w:p w:rsidR="008171B9" w:rsidRPr="008171B9" w:rsidRDefault="008171B9" w:rsidP="008171B9">
            <w:pPr>
              <w:spacing w:line="440" w:lineRule="exact"/>
              <w:rPr>
                <w:rFonts w:ascii="仿宋_GB2312" w:eastAsia="仿宋_GB2312" w:hAnsi="仿宋" w:cs="Times New Roman" w:hint="eastAsia"/>
                <w:sz w:val="20"/>
                <w:szCs w:val="21"/>
              </w:rPr>
            </w:pPr>
          </w:p>
        </w:tc>
        <w:tc>
          <w:tcPr>
            <w:tcW w:w="1704" w:type="dxa"/>
            <w:vAlign w:val="center"/>
          </w:tcPr>
          <w:p w:rsidR="008171B9" w:rsidRPr="008171B9" w:rsidRDefault="008171B9" w:rsidP="008171B9">
            <w:pPr>
              <w:spacing w:line="440" w:lineRule="exact"/>
              <w:rPr>
                <w:rFonts w:ascii="仿宋_GB2312" w:eastAsia="仿宋_GB2312" w:hAnsi="仿宋" w:cs="Times New Roman" w:hint="eastAsia"/>
                <w:sz w:val="20"/>
                <w:szCs w:val="21"/>
              </w:rPr>
            </w:pPr>
          </w:p>
        </w:tc>
      </w:tr>
      <w:tr w:rsidR="008171B9" w:rsidRPr="008171B9" w:rsidTr="00652DCB">
        <w:trPr>
          <w:trHeight w:val="397"/>
          <w:jc w:val="center"/>
        </w:trPr>
        <w:tc>
          <w:tcPr>
            <w:tcW w:w="1705"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2至3年</w:t>
            </w:r>
          </w:p>
        </w:tc>
        <w:tc>
          <w:tcPr>
            <w:tcW w:w="1705" w:type="dxa"/>
            <w:vAlign w:val="center"/>
          </w:tcPr>
          <w:p w:rsidR="008171B9" w:rsidRPr="008171B9" w:rsidRDefault="008171B9" w:rsidP="008171B9">
            <w:pPr>
              <w:spacing w:line="440" w:lineRule="exact"/>
              <w:rPr>
                <w:rFonts w:ascii="仿宋_GB2312" w:eastAsia="仿宋_GB2312" w:hAnsi="仿宋" w:cs="Times New Roman" w:hint="eastAsia"/>
                <w:sz w:val="20"/>
                <w:szCs w:val="21"/>
              </w:rPr>
            </w:pPr>
          </w:p>
        </w:tc>
        <w:tc>
          <w:tcPr>
            <w:tcW w:w="1704" w:type="dxa"/>
            <w:vAlign w:val="center"/>
          </w:tcPr>
          <w:p w:rsidR="008171B9" w:rsidRPr="008171B9" w:rsidRDefault="008171B9" w:rsidP="008171B9">
            <w:pPr>
              <w:spacing w:line="440" w:lineRule="exact"/>
              <w:rPr>
                <w:rFonts w:ascii="仿宋_GB2312" w:eastAsia="仿宋_GB2312" w:hAnsi="仿宋" w:cs="Times New Roman" w:hint="eastAsia"/>
                <w:sz w:val="20"/>
                <w:szCs w:val="21"/>
              </w:rPr>
            </w:pPr>
          </w:p>
        </w:tc>
        <w:tc>
          <w:tcPr>
            <w:tcW w:w="1704" w:type="dxa"/>
            <w:vAlign w:val="center"/>
          </w:tcPr>
          <w:p w:rsidR="008171B9" w:rsidRPr="008171B9" w:rsidRDefault="008171B9" w:rsidP="008171B9">
            <w:pPr>
              <w:spacing w:line="440" w:lineRule="exact"/>
              <w:rPr>
                <w:rFonts w:ascii="仿宋_GB2312" w:eastAsia="仿宋_GB2312" w:hAnsi="仿宋" w:cs="Times New Roman" w:hint="eastAsia"/>
                <w:sz w:val="20"/>
                <w:szCs w:val="21"/>
              </w:rPr>
            </w:pPr>
          </w:p>
        </w:tc>
        <w:tc>
          <w:tcPr>
            <w:tcW w:w="1704" w:type="dxa"/>
            <w:vAlign w:val="center"/>
          </w:tcPr>
          <w:p w:rsidR="008171B9" w:rsidRPr="008171B9" w:rsidRDefault="008171B9" w:rsidP="008171B9">
            <w:pPr>
              <w:spacing w:line="440" w:lineRule="exact"/>
              <w:rPr>
                <w:rFonts w:ascii="仿宋_GB2312" w:eastAsia="仿宋_GB2312" w:hAnsi="仿宋" w:cs="Times New Roman" w:hint="eastAsia"/>
                <w:sz w:val="20"/>
                <w:szCs w:val="21"/>
              </w:rPr>
            </w:pPr>
          </w:p>
        </w:tc>
      </w:tr>
      <w:tr w:rsidR="008171B9" w:rsidRPr="008171B9" w:rsidTr="00652DCB">
        <w:trPr>
          <w:trHeight w:val="397"/>
          <w:jc w:val="center"/>
        </w:trPr>
        <w:tc>
          <w:tcPr>
            <w:tcW w:w="1705"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3年以上</w:t>
            </w:r>
          </w:p>
        </w:tc>
        <w:tc>
          <w:tcPr>
            <w:tcW w:w="1705" w:type="dxa"/>
            <w:vAlign w:val="center"/>
          </w:tcPr>
          <w:p w:rsidR="008171B9" w:rsidRPr="008171B9" w:rsidRDefault="008171B9" w:rsidP="008171B9">
            <w:pPr>
              <w:spacing w:line="440" w:lineRule="exact"/>
              <w:rPr>
                <w:rFonts w:ascii="仿宋_GB2312" w:eastAsia="仿宋_GB2312" w:hAnsi="仿宋" w:cs="Times New Roman" w:hint="eastAsia"/>
                <w:sz w:val="20"/>
                <w:szCs w:val="21"/>
              </w:rPr>
            </w:pPr>
          </w:p>
        </w:tc>
        <w:tc>
          <w:tcPr>
            <w:tcW w:w="1704" w:type="dxa"/>
            <w:vAlign w:val="center"/>
          </w:tcPr>
          <w:p w:rsidR="008171B9" w:rsidRPr="008171B9" w:rsidRDefault="008171B9" w:rsidP="008171B9">
            <w:pPr>
              <w:spacing w:line="440" w:lineRule="exact"/>
              <w:jc w:val="center"/>
              <w:rPr>
                <w:rFonts w:ascii="仿宋_GB2312" w:eastAsia="仿宋_GB2312" w:hAnsi="仿宋" w:cs="Times New Roman" w:hint="eastAsia"/>
                <w:sz w:val="20"/>
                <w:szCs w:val="21"/>
              </w:rPr>
            </w:pPr>
          </w:p>
        </w:tc>
        <w:tc>
          <w:tcPr>
            <w:tcW w:w="1704" w:type="dxa"/>
            <w:vAlign w:val="center"/>
          </w:tcPr>
          <w:p w:rsidR="008171B9" w:rsidRPr="008171B9" w:rsidRDefault="008171B9" w:rsidP="008171B9">
            <w:pPr>
              <w:spacing w:line="440" w:lineRule="exact"/>
              <w:jc w:val="center"/>
              <w:rPr>
                <w:rFonts w:ascii="仿宋_GB2312" w:eastAsia="仿宋_GB2312" w:hAnsi="仿宋" w:cs="Times New Roman" w:hint="eastAsia"/>
                <w:sz w:val="20"/>
                <w:szCs w:val="21"/>
              </w:rPr>
            </w:pPr>
          </w:p>
        </w:tc>
        <w:tc>
          <w:tcPr>
            <w:tcW w:w="1704" w:type="dxa"/>
            <w:vAlign w:val="center"/>
          </w:tcPr>
          <w:p w:rsidR="008171B9" w:rsidRPr="008171B9" w:rsidRDefault="008171B9" w:rsidP="008171B9">
            <w:pPr>
              <w:spacing w:line="440" w:lineRule="exact"/>
              <w:jc w:val="center"/>
              <w:rPr>
                <w:rFonts w:ascii="仿宋_GB2312" w:eastAsia="仿宋_GB2312" w:hAnsi="仿宋" w:cs="Times New Roman" w:hint="eastAsia"/>
                <w:sz w:val="20"/>
                <w:szCs w:val="21"/>
              </w:rPr>
            </w:pPr>
          </w:p>
        </w:tc>
      </w:tr>
      <w:tr w:rsidR="008171B9" w:rsidRPr="008171B9" w:rsidTr="00652DCB">
        <w:trPr>
          <w:trHeight w:val="397"/>
          <w:jc w:val="center"/>
        </w:trPr>
        <w:tc>
          <w:tcPr>
            <w:tcW w:w="1705"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合计</w:t>
            </w:r>
          </w:p>
        </w:tc>
        <w:tc>
          <w:tcPr>
            <w:tcW w:w="1705" w:type="dxa"/>
            <w:vAlign w:val="center"/>
          </w:tcPr>
          <w:p w:rsidR="008171B9" w:rsidRPr="008171B9" w:rsidRDefault="008171B9" w:rsidP="008171B9">
            <w:pPr>
              <w:spacing w:line="440" w:lineRule="exact"/>
              <w:rPr>
                <w:rFonts w:ascii="仿宋_GB2312" w:eastAsia="仿宋_GB2312" w:hAnsi="仿宋" w:cs="Times New Roman" w:hint="eastAsia"/>
                <w:sz w:val="20"/>
                <w:szCs w:val="21"/>
              </w:rPr>
            </w:pPr>
          </w:p>
        </w:tc>
        <w:tc>
          <w:tcPr>
            <w:tcW w:w="1704" w:type="dxa"/>
            <w:vAlign w:val="center"/>
          </w:tcPr>
          <w:p w:rsidR="008171B9" w:rsidRPr="008171B9" w:rsidRDefault="008171B9" w:rsidP="008171B9">
            <w:pPr>
              <w:spacing w:line="440" w:lineRule="exact"/>
              <w:jc w:val="center"/>
              <w:rPr>
                <w:rFonts w:ascii="仿宋_GB2312" w:eastAsia="仿宋_GB2312" w:hAnsi="仿宋" w:cs="Times New Roman" w:hint="eastAsia"/>
                <w:sz w:val="20"/>
                <w:szCs w:val="21"/>
              </w:rPr>
            </w:pPr>
            <w:r w:rsidRPr="008171B9">
              <w:rPr>
                <w:rFonts w:ascii="仿宋_GB2312" w:eastAsia="仿宋_GB2312" w:hAnsi="仿宋" w:cs="Times New Roman" w:hint="eastAsia"/>
                <w:sz w:val="20"/>
                <w:szCs w:val="21"/>
              </w:rPr>
              <w:t>--</w:t>
            </w:r>
          </w:p>
        </w:tc>
        <w:tc>
          <w:tcPr>
            <w:tcW w:w="1704" w:type="dxa"/>
            <w:vAlign w:val="center"/>
          </w:tcPr>
          <w:p w:rsidR="008171B9" w:rsidRPr="008171B9" w:rsidRDefault="008171B9" w:rsidP="008171B9">
            <w:pPr>
              <w:spacing w:line="440" w:lineRule="exact"/>
              <w:jc w:val="center"/>
              <w:rPr>
                <w:rFonts w:ascii="仿宋_GB2312" w:eastAsia="仿宋_GB2312" w:hAnsi="仿宋" w:cs="Times New Roman" w:hint="eastAsia"/>
                <w:sz w:val="20"/>
                <w:szCs w:val="21"/>
              </w:rPr>
            </w:pPr>
          </w:p>
        </w:tc>
        <w:tc>
          <w:tcPr>
            <w:tcW w:w="1704" w:type="dxa"/>
            <w:vAlign w:val="center"/>
          </w:tcPr>
          <w:p w:rsidR="008171B9" w:rsidRPr="008171B9" w:rsidRDefault="008171B9" w:rsidP="008171B9">
            <w:pPr>
              <w:spacing w:line="440" w:lineRule="exact"/>
              <w:jc w:val="center"/>
              <w:rPr>
                <w:rFonts w:ascii="仿宋_GB2312" w:eastAsia="仿宋_GB2312" w:hAnsi="仿宋" w:cs="Times New Roman" w:hint="eastAsia"/>
                <w:sz w:val="20"/>
                <w:szCs w:val="21"/>
              </w:rPr>
            </w:pPr>
            <w:r w:rsidRPr="008171B9">
              <w:rPr>
                <w:rFonts w:ascii="仿宋_GB2312" w:eastAsia="仿宋_GB2312" w:hAnsi="仿宋" w:cs="Times New Roman" w:hint="eastAsia"/>
                <w:sz w:val="20"/>
                <w:szCs w:val="21"/>
              </w:rPr>
              <w:t>--</w:t>
            </w:r>
          </w:p>
        </w:tc>
      </w:tr>
    </w:tbl>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lastRenderedPageBreak/>
        <w:t>2.账龄超过一年的大额预付款项情况</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1468"/>
        <w:gridCol w:w="1469"/>
        <w:gridCol w:w="2057"/>
        <w:gridCol w:w="1469"/>
        <w:gridCol w:w="2059"/>
      </w:tblGrid>
      <w:tr w:rsidR="008171B9" w:rsidRPr="008171B9" w:rsidTr="00652DCB">
        <w:trPr>
          <w:trHeight w:val="397"/>
          <w:jc w:val="center"/>
        </w:trPr>
        <w:tc>
          <w:tcPr>
            <w:tcW w:w="1468"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宋体" w:hint="eastAsia"/>
                <w:kern w:val="0"/>
                <w:szCs w:val="21"/>
              </w:rPr>
              <w:t>债权单位</w:t>
            </w:r>
          </w:p>
        </w:tc>
        <w:tc>
          <w:tcPr>
            <w:tcW w:w="1469"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宋体" w:hint="eastAsia"/>
                <w:kern w:val="0"/>
                <w:szCs w:val="21"/>
              </w:rPr>
              <w:t>债务单位</w:t>
            </w:r>
          </w:p>
        </w:tc>
        <w:tc>
          <w:tcPr>
            <w:tcW w:w="2057"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宋体" w:hint="eastAsia"/>
                <w:kern w:val="0"/>
                <w:szCs w:val="21"/>
              </w:rPr>
              <w:t>年末账面余额</w:t>
            </w:r>
          </w:p>
        </w:tc>
        <w:tc>
          <w:tcPr>
            <w:tcW w:w="1469"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宋体" w:hint="eastAsia"/>
                <w:kern w:val="0"/>
                <w:szCs w:val="21"/>
              </w:rPr>
              <w:t>账龄</w:t>
            </w:r>
          </w:p>
        </w:tc>
        <w:tc>
          <w:tcPr>
            <w:tcW w:w="2059" w:type="dxa"/>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szCs w:val="21"/>
              </w:rPr>
              <w:t>未结算的原因</w:t>
            </w:r>
          </w:p>
        </w:tc>
      </w:tr>
      <w:tr w:rsidR="008171B9" w:rsidRPr="008171B9" w:rsidTr="00652DCB">
        <w:trPr>
          <w:trHeight w:val="397"/>
          <w:jc w:val="center"/>
        </w:trPr>
        <w:tc>
          <w:tcPr>
            <w:tcW w:w="1468" w:type="dxa"/>
            <w:vAlign w:val="center"/>
          </w:tcPr>
          <w:p w:rsidR="008171B9" w:rsidRPr="008171B9" w:rsidRDefault="008171B9" w:rsidP="008171B9">
            <w:pPr>
              <w:spacing w:line="440" w:lineRule="exact"/>
              <w:rPr>
                <w:rFonts w:ascii="仿宋_GB2312" w:eastAsia="仿宋_GB2312" w:hAnsi="仿宋" w:cs="Arial" w:hint="eastAsia"/>
                <w:kern w:val="0"/>
                <w:szCs w:val="21"/>
              </w:rPr>
            </w:pPr>
          </w:p>
        </w:tc>
        <w:tc>
          <w:tcPr>
            <w:tcW w:w="1469" w:type="dxa"/>
            <w:vAlign w:val="center"/>
          </w:tcPr>
          <w:p w:rsidR="008171B9" w:rsidRPr="008171B9" w:rsidRDefault="008171B9" w:rsidP="008171B9">
            <w:pPr>
              <w:spacing w:line="440" w:lineRule="exact"/>
              <w:rPr>
                <w:rFonts w:ascii="仿宋_GB2312" w:eastAsia="仿宋_GB2312" w:hAnsi="仿宋" w:cs="Arial" w:hint="eastAsia"/>
                <w:kern w:val="0"/>
                <w:szCs w:val="21"/>
              </w:rPr>
            </w:pPr>
          </w:p>
        </w:tc>
        <w:tc>
          <w:tcPr>
            <w:tcW w:w="2057" w:type="dxa"/>
            <w:vAlign w:val="center"/>
          </w:tcPr>
          <w:p w:rsidR="008171B9" w:rsidRPr="008171B9" w:rsidRDefault="008171B9" w:rsidP="008171B9">
            <w:pPr>
              <w:spacing w:line="440" w:lineRule="exact"/>
              <w:rPr>
                <w:rFonts w:ascii="仿宋_GB2312" w:eastAsia="仿宋_GB2312" w:hAnsi="仿宋" w:cs="Arial" w:hint="eastAsia"/>
                <w:kern w:val="0"/>
                <w:szCs w:val="21"/>
              </w:rPr>
            </w:pPr>
          </w:p>
        </w:tc>
        <w:tc>
          <w:tcPr>
            <w:tcW w:w="1469"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Times New Roman" w:hint="eastAsia"/>
                <w:szCs w:val="21"/>
              </w:rPr>
              <w:t>--</w:t>
            </w:r>
          </w:p>
        </w:tc>
        <w:tc>
          <w:tcPr>
            <w:tcW w:w="2059"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Times New Roman" w:hint="eastAsia"/>
                <w:szCs w:val="21"/>
              </w:rPr>
              <w:t>--</w:t>
            </w:r>
          </w:p>
        </w:tc>
      </w:tr>
      <w:tr w:rsidR="008171B9" w:rsidRPr="008171B9" w:rsidTr="00652DCB">
        <w:trPr>
          <w:trHeight w:val="397"/>
          <w:jc w:val="center"/>
        </w:trPr>
        <w:tc>
          <w:tcPr>
            <w:tcW w:w="1468" w:type="dxa"/>
            <w:vAlign w:val="center"/>
          </w:tcPr>
          <w:p w:rsidR="008171B9" w:rsidRPr="008171B9" w:rsidRDefault="008171B9" w:rsidP="008171B9">
            <w:pPr>
              <w:spacing w:line="440" w:lineRule="exact"/>
              <w:rPr>
                <w:rFonts w:ascii="仿宋_GB2312" w:eastAsia="仿宋_GB2312" w:hAnsi="仿宋" w:cs="Arial" w:hint="eastAsia"/>
                <w:kern w:val="0"/>
                <w:szCs w:val="21"/>
              </w:rPr>
            </w:pPr>
          </w:p>
        </w:tc>
        <w:tc>
          <w:tcPr>
            <w:tcW w:w="1469" w:type="dxa"/>
            <w:vAlign w:val="center"/>
          </w:tcPr>
          <w:p w:rsidR="008171B9" w:rsidRPr="008171B9" w:rsidRDefault="008171B9" w:rsidP="008171B9">
            <w:pPr>
              <w:spacing w:line="440" w:lineRule="exact"/>
              <w:rPr>
                <w:rFonts w:ascii="仿宋_GB2312" w:eastAsia="仿宋_GB2312" w:hAnsi="仿宋" w:cs="Arial" w:hint="eastAsia"/>
                <w:kern w:val="0"/>
                <w:szCs w:val="21"/>
              </w:rPr>
            </w:pPr>
          </w:p>
        </w:tc>
        <w:tc>
          <w:tcPr>
            <w:tcW w:w="2057" w:type="dxa"/>
            <w:vAlign w:val="center"/>
          </w:tcPr>
          <w:p w:rsidR="008171B9" w:rsidRPr="008171B9" w:rsidRDefault="008171B9" w:rsidP="008171B9">
            <w:pPr>
              <w:spacing w:line="440" w:lineRule="exact"/>
              <w:rPr>
                <w:rFonts w:ascii="仿宋_GB2312" w:eastAsia="仿宋_GB2312" w:hAnsi="仿宋" w:cs="Arial" w:hint="eastAsia"/>
                <w:kern w:val="0"/>
                <w:szCs w:val="21"/>
              </w:rPr>
            </w:pPr>
          </w:p>
        </w:tc>
        <w:tc>
          <w:tcPr>
            <w:tcW w:w="1469" w:type="dxa"/>
            <w:vAlign w:val="center"/>
          </w:tcPr>
          <w:p w:rsidR="008171B9" w:rsidRPr="008171B9" w:rsidRDefault="008171B9" w:rsidP="008171B9">
            <w:pPr>
              <w:spacing w:line="440" w:lineRule="exact"/>
              <w:rPr>
                <w:rFonts w:ascii="仿宋_GB2312" w:eastAsia="仿宋_GB2312" w:hAnsi="仿宋" w:cs="Arial" w:hint="eastAsia"/>
                <w:kern w:val="0"/>
                <w:szCs w:val="21"/>
              </w:rPr>
            </w:pPr>
          </w:p>
        </w:tc>
        <w:tc>
          <w:tcPr>
            <w:tcW w:w="2059" w:type="dxa"/>
            <w:vAlign w:val="center"/>
          </w:tcPr>
          <w:p w:rsidR="008171B9" w:rsidRPr="008171B9" w:rsidRDefault="008171B9" w:rsidP="008171B9">
            <w:pPr>
              <w:spacing w:line="440" w:lineRule="exact"/>
              <w:rPr>
                <w:rFonts w:ascii="仿宋_GB2312" w:eastAsia="仿宋_GB2312" w:hAnsi="仿宋" w:cs="Arial" w:hint="eastAsia"/>
                <w:kern w:val="0"/>
                <w:szCs w:val="21"/>
              </w:rPr>
            </w:pPr>
          </w:p>
        </w:tc>
      </w:tr>
      <w:tr w:rsidR="008171B9" w:rsidRPr="008171B9" w:rsidTr="00652DCB">
        <w:trPr>
          <w:trHeight w:val="397"/>
          <w:jc w:val="center"/>
        </w:trPr>
        <w:tc>
          <w:tcPr>
            <w:tcW w:w="2937" w:type="dxa"/>
            <w:gridSpan w:val="2"/>
            <w:vAlign w:val="center"/>
          </w:tcPr>
          <w:p w:rsidR="008171B9" w:rsidRPr="008171B9" w:rsidRDefault="008171B9" w:rsidP="008171B9">
            <w:pPr>
              <w:spacing w:line="440" w:lineRule="exact"/>
              <w:jc w:val="center"/>
              <w:rPr>
                <w:rFonts w:ascii="仿宋_GB2312" w:eastAsia="仿宋_GB2312" w:hAnsi="仿宋" w:cs="Arial" w:hint="eastAsia"/>
                <w:kern w:val="0"/>
                <w:szCs w:val="21"/>
              </w:rPr>
            </w:pPr>
            <w:r w:rsidRPr="008171B9">
              <w:rPr>
                <w:rFonts w:ascii="仿宋_GB2312" w:eastAsia="仿宋_GB2312" w:hAnsi="仿宋" w:cs="Arial" w:hint="eastAsia"/>
                <w:kern w:val="0"/>
                <w:szCs w:val="21"/>
              </w:rPr>
              <w:t>小 计</w:t>
            </w:r>
          </w:p>
        </w:tc>
        <w:tc>
          <w:tcPr>
            <w:tcW w:w="2057" w:type="dxa"/>
            <w:vAlign w:val="center"/>
          </w:tcPr>
          <w:p w:rsidR="008171B9" w:rsidRPr="008171B9" w:rsidRDefault="008171B9" w:rsidP="008171B9">
            <w:pPr>
              <w:spacing w:line="440" w:lineRule="exact"/>
              <w:rPr>
                <w:rFonts w:ascii="仿宋_GB2312" w:eastAsia="仿宋_GB2312" w:hAnsi="仿宋" w:cs="Arial" w:hint="eastAsia"/>
                <w:kern w:val="0"/>
                <w:szCs w:val="21"/>
              </w:rPr>
            </w:pPr>
          </w:p>
        </w:tc>
        <w:tc>
          <w:tcPr>
            <w:tcW w:w="1469" w:type="dxa"/>
            <w:vAlign w:val="center"/>
          </w:tcPr>
          <w:p w:rsidR="008171B9" w:rsidRPr="008171B9" w:rsidRDefault="008171B9" w:rsidP="008171B9">
            <w:pPr>
              <w:spacing w:line="440" w:lineRule="exact"/>
              <w:rPr>
                <w:rFonts w:ascii="仿宋_GB2312" w:eastAsia="仿宋_GB2312" w:hAnsi="仿宋" w:cs="Arial" w:hint="eastAsia"/>
                <w:kern w:val="0"/>
                <w:szCs w:val="21"/>
              </w:rPr>
            </w:pPr>
          </w:p>
        </w:tc>
        <w:tc>
          <w:tcPr>
            <w:tcW w:w="2059" w:type="dxa"/>
            <w:vAlign w:val="center"/>
          </w:tcPr>
          <w:p w:rsidR="008171B9" w:rsidRPr="008171B9" w:rsidRDefault="008171B9" w:rsidP="008171B9">
            <w:pPr>
              <w:spacing w:line="440" w:lineRule="exact"/>
              <w:rPr>
                <w:rFonts w:ascii="仿宋_GB2312" w:eastAsia="仿宋_GB2312" w:hAnsi="仿宋" w:cs="Arial" w:hint="eastAsia"/>
                <w:kern w:val="0"/>
                <w:szCs w:val="21"/>
              </w:rPr>
            </w:pPr>
          </w:p>
        </w:tc>
      </w:tr>
    </w:tbl>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bookmarkStart w:id="12" w:name="_Toc302738339"/>
      <w:r w:rsidRPr="008171B9">
        <w:rPr>
          <w:rFonts w:ascii="仿宋_GB2312" w:eastAsia="仿宋_GB2312" w:hAnsi="仿宋" w:cs="MingLiU" w:hint="eastAsia"/>
          <w:kern w:val="0"/>
          <w:sz w:val="24"/>
          <w:szCs w:val="28"/>
        </w:rPr>
        <w:t>（八）其他应收款</w:t>
      </w:r>
      <w:bookmarkEnd w:id="12"/>
    </w:p>
    <w:tbl>
      <w:tblPr>
        <w:tblW w:w="0" w:type="auto"/>
        <w:tblBorders>
          <w:top w:val="single" w:sz="4" w:space="0" w:color="auto"/>
          <w:bottom w:val="single" w:sz="4" w:space="0" w:color="auto"/>
          <w:insideH w:val="dotted" w:sz="4" w:space="0" w:color="auto"/>
          <w:insideV w:val="dotted" w:sz="4" w:space="0" w:color="auto"/>
        </w:tblBorders>
        <w:tblLayout w:type="fixed"/>
        <w:tblLook w:val="0000" w:firstRow="0" w:lastRow="0" w:firstColumn="0" w:lastColumn="0" w:noHBand="0" w:noVBand="0"/>
      </w:tblPr>
      <w:tblGrid>
        <w:gridCol w:w="2938"/>
        <w:gridCol w:w="2589"/>
        <w:gridCol w:w="2995"/>
      </w:tblGrid>
      <w:tr w:rsidR="008171B9" w:rsidRPr="008171B9" w:rsidTr="00652DCB">
        <w:trPr>
          <w:trHeight w:val="270"/>
        </w:trPr>
        <w:tc>
          <w:tcPr>
            <w:tcW w:w="2938" w:type="dxa"/>
            <w:tcBorders>
              <w:bottom w:val="single" w:sz="2" w:space="0" w:color="auto"/>
              <w:right w:val="single" w:sz="2" w:space="0" w:color="auto"/>
            </w:tcBorders>
            <w:shd w:val="clear" w:color="000000" w:fill="FFFFFF"/>
            <w:vAlign w:val="center"/>
          </w:tcPr>
          <w:p w:rsidR="008171B9" w:rsidRPr="008171B9" w:rsidRDefault="008171B9" w:rsidP="008171B9">
            <w:pPr>
              <w:widowControl/>
              <w:jc w:val="center"/>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项目</w:t>
            </w:r>
          </w:p>
        </w:tc>
        <w:tc>
          <w:tcPr>
            <w:tcW w:w="2589" w:type="dxa"/>
            <w:tcBorders>
              <w:left w:val="single" w:sz="2" w:space="0" w:color="auto"/>
              <w:bottom w:val="single" w:sz="2" w:space="0" w:color="auto"/>
              <w:right w:val="single" w:sz="2" w:space="0" w:color="auto"/>
            </w:tcBorders>
            <w:shd w:val="clear" w:color="000000" w:fill="FFFFFF"/>
            <w:vAlign w:val="center"/>
          </w:tcPr>
          <w:p w:rsidR="008171B9" w:rsidRPr="008171B9" w:rsidRDefault="008171B9" w:rsidP="008171B9">
            <w:pPr>
              <w:widowControl/>
              <w:jc w:val="center"/>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期末余额</w:t>
            </w:r>
          </w:p>
        </w:tc>
        <w:tc>
          <w:tcPr>
            <w:tcW w:w="2995" w:type="dxa"/>
            <w:tcBorders>
              <w:left w:val="single" w:sz="2" w:space="0" w:color="auto"/>
              <w:bottom w:val="single" w:sz="2" w:space="0" w:color="auto"/>
            </w:tcBorders>
            <w:shd w:val="clear" w:color="000000" w:fill="FFFFFF"/>
            <w:vAlign w:val="center"/>
          </w:tcPr>
          <w:p w:rsidR="008171B9" w:rsidRPr="008171B9" w:rsidRDefault="008171B9" w:rsidP="008171B9">
            <w:pPr>
              <w:widowControl/>
              <w:jc w:val="center"/>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年初余额</w:t>
            </w:r>
          </w:p>
        </w:tc>
      </w:tr>
      <w:tr w:rsidR="008171B9" w:rsidRPr="008171B9" w:rsidTr="00652DCB">
        <w:trPr>
          <w:trHeight w:val="270"/>
        </w:trPr>
        <w:tc>
          <w:tcPr>
            <w:tcW w:w="2938" w:type="dxa"/>
            <w:tcBorders>
              <w:top w:val="single" w:sz="2" w:space="0" w:color="auto"/>
              <w:bottom w:val="single" w:sz="2" w:space="0" w:color="auto"/>
              <w:right w:val="single" w:sz="2" w:space="0" w:color="auto"/>
            </w:tcBorders>
            <w:shd w:val="clear" w:color="000000" w:fill="FFFFFF"/>
            <w:vAlign w:val="center"/>
          </w:tcPr>
          <w:p w:rsidR="008171B9" w:rsidRPr="008171B9" w:rsidRDefault="008171B9" w:rsidP="008171B9">
            <w:pPr>
              <w:widowControl/>
              <w:jc w:val="left"/>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应收利息</w:t>
            </w:r>
          </w:p>
        </w:tc>
        <w:tc>
          <w:tcPr>
            <w:tcW w:w="2589" w:type="dxa"/>
            <w:tcBorders>
              <w:top w:val="single" w:sz="2" w:space="0" w:color="auto"/>
              <w:left w:val="single" w:sz="2" w:space="0" w:color="auto"/>
              <w:bottom w:val="single" w:sz="2" w:space="0" w:color="auto"/>
              <w:right w:val="single" w:sz="2" w:space="0" w:color="auto"/>
            </w:tcBorders>
            <w:shd w:val="clear" w:color="000000" w:fill="FFFFFF"/>
            <w:vAlign w:val="center"/>
          </w:tcPr>
          <w:p w:rsidR="008171B9" w:rsidRPr="008171B9" w:rsidRDefault="008171B9" w:rsidP="008171B9">
            <w:pPr>
              <w:widowControl/>
              <w:jc w:val="left"/>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 xml:space="preserve">　</w:t>
            </w:r>
          </w:p>
        </w:tc>
        <w:tc>
          <w:tcPr>
            <w:tcW w:w="2995" w:type="dxa"/>
            <w:tcBorders>
              <w:top w:val="single" w:sz="2" w:space="0" w:color="auto"/>
              <w:left w:val="single" w:sz="2" w:space="0" w:color="auto"/>
              <w:bottom w:val="single" w:sz="2" w:space="0" w:color="auto"/>
            </w:tcBorders>
            <w:shd w:val="clear" w:color="000000" w:fill="FFFFFF"/>
            <w:vAlign w:val="center"/>
          </w:tcPr>
          <w:p w:rsidR="008171B9" w:rsidRPr="008171B9" w:rsidRDefault="008171B9" w:rsidP="008171B9">
            <w:pPr>
              <w:widowControl/>
              <w:jc w:val="left"/>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 xml:space="preserve">　</w:t>
            </w:r>
          </w:p>
        </w:tc>
      </w:tr>
      <w:tr w:rsidR="008171B9" w:rsidRPr="008171B9" w:rsidTr="00652DCB">
        <w:trPr>
          <w:trHeight w:val="270"/>
        </w:trPr>
        <w:tc>
          <w:tcPr>
            <w:tcW w:w="2938" w:type="dxa"/>
            <w:tcBorders>
              <w:top w:val="single" w:sz="2" w:space="0" w:color="auto"/>
              <w:bottom w:val="single" w:sz="2" w:space="0" w:color="auto"/>
              <w:right w:val="single" w:sz="2" w:space="0" w:color="auto"/>
            </w:tcBorders>
            <w:shd w:val="clear" w:color="000000" w:fill="FFFFFF"/>
            <w:vAlign w:val="center"/>
          </w:tcPr>
          <w:p w:rsidR="008171B9" w:rsidRPr="008171B9" w:rsidRDefault="008171B9" w:rsidP="008171B9">
            <w:pPr>
              <w:widowControl/>
              <w:jc w:val="left"/>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应收股利</w:t>
            </w:r>
          </w:p>
        </w:tc>
        <w:tc>
          <w:tcPr>
            <w:tcW w:w="2589" w:type="dxa"/>
            <w:tcBorders>
              <w:top w:val="single" w:sz="2" w:space="0" w:color="auto"/>
              <w:left w:val="single" w:sz="2" w:space="0" w:color="auto"/>
              <w:bottom w:val="single" w:sz="2" w:space="0" w:color="auto"/>
              <w:right w:val="single" w:sz="2" w:space="0" w:color="auto"/>
            </w:tcBorders>
            <w:shd w:val="clear" w:color="000000" w:fill="FFFFFF"/>
            <w:vAlign w:val="center"/>
          </w:tcPr>
          <w:p w:rsidR="008171B9" w:rsidRPr="008171B9" w:rsidRDefault="008171B9" w:rsidP="008171B9">
            <w:pPr>
              <w:widowControl/>
              <w:jc w:val="left"/>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 xml:space="preserve">　</w:t>
            </w:r>
          </w:p>
        </w:tc>
        <w:tc>
          <w:tcPr>
            <w:tcW w:w="2995" w:type="dxa"/>
            <w:tcBorders>
              <w:top w:val="single" w:sz="2" w:space="0" w:color="auto"/>
              <w:left w:val="single" w:sz="2" w:space="0" w:color="auto"/>
              <w:bottom w:val="single" w:sz="2" w:space="0" w:color="auto"/>
            </w:tcBorders>
            <w:shd w:val="clear" w:color="000000" w:fill="FFFFFF"/>
            <w:vAlign w:val="center"/>
          </w:tcPr>
          <w:p w:rsidR="008171B9" w:rsidRPr="008171B9" w:rsidRDefault="008171B9" w:rsidP="008171B9">
            <w:pPr>
              <w:widowControl/>
              <w:jc w:val="left"/>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 xml:space="preserve">　</w:t>
            </w:r>
          </w:p>
        </w:tc>
      </w:tr>
      <w:tr w:rsidR="008171B9" w:rsidRPr="008171B9" w:rsidTr="00652DCB">
        <w:trPr>
          <w:trHeight w:val="270"/>
        </w:trPr>
        <w:tc>
          <w:tcPr>
            <w:tcW w:w="2938" w:type="dxa"/>
            <w:tcBorders>
              <w:top w:val="single" w:sz="2" w:space="0" w:color="auto"/>
              <w:bottom w:val="single" w:sz="2" w:space="0" w:color="auto"/>
              <w:right w:val="single" w:sz="2" w:space="0" w:color="auto"/>
            </w:tcBorders>
            <w:shd w:val="clear" w:color="000000" w:fill="FFFFFF"/>
            <w:vAlign w:val="center"/>
          </w:tcPr>
          <w:p w:rsidR="008171B9" w:rsidRPr="008171B9" w:rsidRDefault="008171B9" w:rsidP="008171B9">
            <w:pPr>
              <w:widowControl/>
              <w:jc w:val="left"/>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其他应收款项</w:t>
            </w:r>
          </w:p>
        </w:tc>
        <w:tc>
          <w:tcPr>
            <w:tcW w:w="2589" w:type="dxa"/>
            <w:tcBorders>
              <w:top w:val="single" w:sz="2" w:space="0" w:color="auto"/>
              <w:left w:val="single" w:sz="2" w:space="0" w:color="auto"/>
              <w:bottom w:val="single" w:sz="2" w:space="0" w:color="auto"/>
              <w:right w:val="single" w:sz="2" w:space="0" w:color="auto"/>
            </w:tcBorders>
            <w:shd w:val="clear" w:color="000000" w:fill="FFFFFF"/>
            <w:vAlign w:val="center"/>
          </w:tcPr>
          <w:p w:rsidR="008171B9" w:rsidRPr="008171B9" w:rsidRDefault="008171B9" w:rsidP="008171B9">
            <w:pPr>
              <w:widowControl/>
              <w:jc w:val="left"/>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 xml:space="preserve">　</w:t>
            </w:r>
          </w:p>
        </w:tc>
        <w:tc>
          <w:tcPr>
            <w:tcW w:w="2995" w:type="dxa"/>
            <w:tcBorders>
              <w:top w:val="single" w:sz="2" w:space="0" w:color="auto"/>
              <w:left w:val="single" w:sz="2" w:space="0" w:color="auto"/>
              <w:bottom w:val="single" w:sz="2" w:space="0" w:color="auto"/>
            </w:tcBorders>
            <w:shd w:val="clear" w:color="000000" w:fill="FFFFFF"/>
            <w:vAlign w:val="center"/>
          </w:tcPr>
          <w:p w:rsidR="008171B9" w:rsidRPr="008171B9" w:rsidRDefault="008171B9" w:rsidP="008171B9">
            <w:pPr>
              <w:widowControl/>
              <w:jc w:val="left"/>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 xml:space="preserve">　</w:t>
            </w:r>
          </w:p>
        </w:tc>
      </w:tr>
      <w:tr w:rsidR="008171B9" w:rsidRPr="008171B9" w:rsidTr="00652DCB">
        <w:trPr>
          <w:trHeight w:val="285"/>
        </w:trPr>
        <w:tc>
          <w:tcPr>
            <w:tcW w:w="2938" w:type="dxa"/>
            <w:tcBorders>
              <w:top w:val="single" w:sz="2" w:space="0" w:color="auto"/>
              <w:right w:val="single" w:sz="2" w:space="0" w:color="auto"/>
            </w:tcBorders>
            <w:shd w:val="clear" w:color="000000" w:fill="FFFFFF"/>
            <w:vAlign w:val="center"/>
          </w:tcPr>
          <w:p w:rsidR="008171B9" w:rsidRPr="008171B9" w:rsidRDefault="008171B9" w:rsidP="008171B9">
            <w:pPr>
              <w:widowControl/>
              <w:jc w:val="center"/>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合计</w:t>
            </w:r>
          </w:p>
        </w:tc>
        <w:tc>
          <w:tcPr>
            <w:tcW w:w="2589" w:type="dxa"/>
            <w:tcBorders>
              <w:top w:val="single" w:sz="2" w:space="0" w:color="auto"/>
              <w:left w:val="single" w:sz="2" w:space="0" w:color="auto"/>
              <w:right w:val="single" w:sz="2" w:space="0" w:color="auto"/>
            </w:tcBorders>
            <w:shd w:val="clear" w:color="000000" w:fill="FFFFFF"/>
            <w:vAlign w:val="center"/>
          </w:tcPr>
          <w:p w:rsidR="008171B9" w:rsidRPr="008171B9" w:rsidRDefault="008171B9" w:rsidP="008171B9">
            <w:pPr>
              <w:widowControl/>
              <w:jc w:val="left"/>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 xml:space="preserve">　</w:t>
            </w:r>
          </w:p>
        </w:tc>
        <w:tc>
          <w:tcPr>
            <w:tcW w:w="2995" w:type="dxa"/>
            <w:tcBorders>
              <w:top w:val="single" w:sz="2" w:space="0" w:color="auto"/>
              <w:left w:val="single" w:sz="2" w:space="0" w:color="auto"/>
            </w:tcBorders>
            <w:shd w:val="clear" w:color="000000" w:fill="FFFFFF"/>
            <w:vAlign w:val="center"/>
          </w:tcPr>
          <w:p w:rsidR="008171B9" w:rsidRPr="008171B9" w:rsidRDefault="008171B9" w:rsidP="008171B9">
            <w:pPr>
              <w:widowControl/>
              <w:jc w:val="left"/>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 xml:space="preserve">　</w:t>
            </w:r>
          </w:p>
        </w:tc>
      </w:tr>
    </w:tbl>
    <w:p w:rsidR="008171B9" w:rsidRPr="008171B9" w:rsidRDefault="008171B9" w:rsidP="008171B9">
      <w:pPr>
        <w:spacing w:line="480" w:lineRule="exact"/>
        <w:ind w:firstLineChars="200" w:firstLine="480"/>
        <w:rPr>
          <w:rFonts w:ascii="仿宋_GB2312" w:eastAsia="仿宋_GB2312" w:hAnsi="宋体" w:cs="Times New Roman" w:hint="eastAsia"/>
          <w:kern w:val="0"/>
          <w:sz w:val="24"/>
          <w:szCs w:val="24"/>
        </w:rPr>
      </w:pPr>
      <w:r w:rsidRPr="008171B9">
        <w:rPr>
          <w:rFonts w:ascii="仿宋_GB2312" w:eastAsia="仿宋_GB2312" w:hAnsi="宋体" w:cs="Times New Roman" w:hint="eastAsia"/>
          <w:kern w:val="0"/>
          <w:sz w:val="24"/>
          <w:szCs w:val="24"/>
        </w:rPr>
        <w:t>1. 应收利息</w:t>
      </w:r>
    </w:p>
    <w:tbl>
      <w:tblPr>
        <w:tblW w:w="0" w:type="auto"/>
        <w:tblInd w:w="-64" w:type="dxa"/>
        <w:tblBorders>
          <w:top w:val="single" w:sz="4" w:space="0" w:color="auto"/>
          <w:bottom w:val="single" w:sz="4" w:space="0" w:color="auto"/>
          <w:insideH w:val="dotted" w:sz="4" w:space="0" w:color="auto"/>
          <w:insideV w:val="dotted" w:sz="4" w:space="0" w:color="auto"/>
        </w:tblBorders>
        <w:tblLayout w:type="fixed"/>
        <w:tblLook w:val="0000" w:firstRow="0" w:lastRow="0" w:firstColumn="0" w:lastColumn="0" w:noHBand="0" w:noVBand="0"/>
      </w:tblPr>
      <w:tblGrid>
        <w:gridCol w:w="3423"/>
        <w:gridCol w:w="2562"/>
        <w:gridCol w:w="2632"/>
      </w:tblGrid>
      <w:tr w:rsidR="008171B9" w:rsidRPr="008171B9" w:rsidTr="00652DCB">
        <w:trPr>
          <w:trHeight w:val="379"/>
        </w:trPr>
        <w:tc>
          <w:tcPr>
            <w:tcW w:w="3423" w:type="dxa"/>
            <w:tcBorders>
              <w:bottom w:val="single" w:sz="2" w:space="0" w:color="auto"/>
              <w:right w:val="single" w:sz="2" w:space="0" w:color="auto"/>
            </w:tcBorders>
          </w:tcPr>
          <w:p w:rsidR="008171B9" w:rsidRPr="008171B9" w:rsidRDefault="008171B9" w:rsidP="008171B9">
            <w:pPr>
              <w:widowControl/>
              <w:spacing w:line="360" w:lineRule="atLeast"/>
              <w:jc w:val="center"/>
              <w:rPr>
                <w:rFonts w:ascii="仿宋_GB2312" w:eastAsia="仿宋_GB2312" w:hAnsi="宋体" w:cs="Times New Roman" w:hint="eastAsia"/>
                <w:szCs w:val="21"/>
              </w:rPr>
            </w:pPr>
            <w:r w:rsidRPr="008171B9">
              <w:rPr>
                <w:rFonts w:ascii="仿宋_GB2312" w:eastAsia="仿宋_GB2312" w:hAnsi="宋体" w:cs="Times New Roman" w:hint="eastAsia"/>
                <w:szCs w:val="21"/>
              </w:rPr>
              <w:t>项  目</w:t>
            </w:r>
          </w:p>
        </w:tc>
        <w:tc>
          <w:tcPr>
            <w:tcW w:w="2562" w:type="dxa"/>
            <w:tcBorders>
              <w:left w:val="single" w:sz="2" w:space="0" w:color="auto"/>
              <w:bottom w:val="single" w:sz="2" w:space="0" w:color="auto"/>
              <w:right w:val="single" w:sz="2" w:space="0" w:color="auto"/>
            </w:tcBorders>
          </w:tcPr>
          <w:p w:rsidR="008171B9" w:rsidRPr="008171B9" w:rsidRDefault="008171B9" w:rsidP="008171B9">
            <w:pPr>
              <w:widowControl/>
              <w:spacing w:line="360" w:lineRule="atLeast"/>
              <w:jc w:val="center"/>
              <w:rPr>
                <w:rFonts w:ascii="仿宋_GB2312" w:eastAsia="仿宋_GB2312" w:hAnsi="宋体" w:cs="Times New Roman" w:hint="eastAsia"/>
                <w:szCs w:val="21"/>
              </w:rPr>
            </w:pPr>
            <w:r w:rsidRPr="008171B9">
              <w:rPr>
                <w:rFonts w:ascii="仿宋_GB2312" w:eastAsia="仿宋_GB2312" w:hAnsi="宋体" w:cs="Times New Roman" w:hint="eastAsia"/>
                <w:szCs w:val="21"/>
              </w:rPr>
              <w:t>期末余额</w:t>
            </w:r>
          </w:p>
        </w:tc>
        <w:tc>
          <w:tcPr>
            <w:tcW w:w="2632" w:type="dxa"/>
            <w:tcBorders>
              <w:left w:val="single" w:sz="2" w:space="0" w:color="auto"/>
              <w:bottom w:val="single" w:sz="2" w:space="0" w:color="auto"/>
            </w:tcBorders>
          </w:tcPr>
          <w:p w:rsidR="008171B9" w:rsidRPr="008171B9" w:rsidRDefault="008171B9" w:rsidP="008171B9">
            <w:pPr>
              <w:widowControl/>
              <w:spacing w:line="360" w:lineRule="atLeast"/>
              <w:jc w:val="center"/>
              <w:rPr>
                <w:rFonts w:ascii="仿宋_GB2312" w:eastAsia="仿宋_GB2312" w:hAnsi="宋体" w:cs="Times New Roman" w:hint="eastAsia"/>
                <w:szCs w:val="21"/>
              </w:rPr>
            </w:pPr>
            <w:r w:rsidRPr="008171B9">
              <w:rPr>
                <w:rFonts w:ascii="仿宋_GB2312" w:eastAsia="仿宋_GB2312" w:hAnsi="宋体" w:cs="Times New Roman" w:hint="eastAsia"/>
                <w:szCs w:val="21"/>
              </w:rPr>
              <w:t>年初余额</w:t>
            </w:r>
          </w:p>
        </w:tc>
      </w:tr>
      <w:tr w:rsidR="008171B9" w:rsidRPr="008171B9" w:rsidTr="00652DCB">
        <w:trPr>
          <w:trHeight w:val="343"/>
        </w:trPr>
        <w:tc>
          <w:tcPr>
            <w:tcW w:w="3423" w:type="dxa"/>
            <w:tcBorders>
              <w:top w:val="single" w:sz="2" w:space="0" w:color="auto"/>
              <w:bottom w:val="single" w:sz="2" w:space="0" w:color="auto"/>
              <w:right w:val="single" w:sz="2" w:space="0" w:color="auto"/>
            </w:tcBorders>
            <w:vAlign w:val="center"/>
          </w:tcPr>
          <w:p w:rsidR="008171B9" w:rsidRPr="008171B9" w:rsidRDefault="008171B9" w:rsidP="008171B9">
            <w:pPr>
              <w:widowControl/>
              <w:spacing w:line="360" w:lineRule="atLeast"/>
              <w:jc w:val="left"/>
              <w:rPr>
                <w:rFonts w:ascii="仿宋_GB2312" w:eastAsia="仿宋_GB2312" w:hAnsi="宋体" w:cs="Times New Roman" w:hint="eastAsia"/>
                <w:szCs w:val="21"/>
              </w:rPr>
            </w:pPr>
            <w:r w:rsidRPr="008171B9">
              <w:rPr>
                <w:rFonts w:ascii="仿宋_GB2312" w:eastAsia="仿宋_GB2312" w:hAnsi="宋体" w:cs="Times New Roman" w:hint="eastAsia"/>
                <w:szCs w:val="21"/>
              </w:rPr>
              <w:t>定期存款</w:t>
            </w:r>
          </w:p>
        </w:tc>
        <w:tc>
          <w:tcPr>
            <w:tcW w:w="2562"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2632" w:type="dxa"/>
            <w:tcBorders>
              <w:top w:val="single" w:sz="2" w:space="0" w:color="auto"/>
              <w:left w:val="single" w:sz="2" w:space="0" w:color="auto"/>
              <w:bottom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r>
      <w:tr w:rsidR="008171B9" w:rsidRPr="008171B9" w:rsidTr="00652DCB">
        <w:trPr>
          <w:trHeight w:val="343"/>
        </w:trPr>
        <w:tc>
          <w:tcPr>
            <w:tcW w:w="3423" w:type="dxa"/>
            <w:tcBorders>
              <w:top w:val="single" w:sz="2" w:space="0" w:color="auto"/>
              <w:bottom w:val="single" w:sz="2" w:space="0" w:color="auto"/>
              <w:right w:val="single" w:sz="2" w:space="0" w:color="auto"/>
            </w:tcBorders>
          </w:tcPr>
          <w:p w:rsidR="008171B9" w:rsidRPr="008171B9" w:rsidRDefault="008171B9" w:rsidP="008171B9">
            <w:pPr>
              <w:widowControl/>
              <w:spacing w:line="360" w:lineRule="atLeast"/>
              <w:jc w:val="left"/>
              <w:rPr>
                <w:rFonts w:ascii="仿宋_GB2312" w:eastAsia="仿宋_GB2312" w:hAnsi="宋体" w:cs="Times New Roman" w:hint="eastAsia"/>
                <w:szCs w:val="21"/>
              </w:rPr>
            </w:pPr>
            <w:r w:rsidRPr="008171B9">
              <w:rPr>
                <w:rFonts w:ascii="仿宋_GB2312" w:eastAsia="仿宋_GB2312" w:hAnsi="宋体" w:cs="Times New Roman" w:hint="eastAsia"/>
                <w:szCs w:val="21"/>
              </w:rPr>
              <w:t>委托贷款</w:t>
            </w:r>
          </w:p>
        </w:tc>
        <w:tc>
          <w:tcPr>
            <w:tcW w:w="2562"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2632" w:type="dxa"/>
            <w:tcBorders>
              <w:top w:val="single" w:sz="2" w:space="0" w:color="auto"/>
              <w:left w:val="single" w:sz="2" w:space="0" w:color="auto"/>
              <w:bottom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r>
      <w:tr w:rsidR="008171B9" w:rsidRPr="008171B9" w:rsidTr="00652DCB">
        <w:trPr>
          <w:trHeight w:val="343"/>
        </w:trPr>
        <w:tc>
          <w:tcPr>
            <w:tcW w:w="3423" w:type="dxa"/>
            <w:tcBorders>
              <w:top w:val="single" w:sz="2" w:space="0" w:color="auto"/>
              <w:bottom w:val="single" w:sz="2" w:space="0" w:color="auto"/>
              <w:right w:val="single" w:sz="2" w:space="0" w:color="auto"/>
            </w:tcBorders>
          </w:tcPr>
          <w:p w:rsidR="008171B9" w:rsidRPr="008171B9" w:rsidRDefault="008171B9" w:rsidP="008171B9">
            <w:pPr>
              <w:widowControl/>
              <w:spacing w:line="360" w:lineRule="atLeast"/>
              <w:jc w:val="left"/>
              <w:rPr>
                <w:rFonts w:ascii="仿宋_GB2312" w:eastAsia="仿宋_GB2312" w:hAnsi="宋体" w:cs="Times New Roman" w:hint="eastAsia"/>
                <w:szCs w:val="21"/>
              </w:rPr>
            </w:pPr>
            <w:r w:rsidRPr="008171B9">
              <w:rPr>
                <w:rFonts w:ascii="仿宋_GB2312" w:eastAsia="仿宋_GB2312" w:hAnsi="宋体" w:cs="Times New Roman" w:hint="eastAsia"/>
                <w:szCs w:val="21"/>
              </w:rPr>
              <w:t>债券投资</w:t>
            </w:r>
          </w:p>
        </w:tc>
        <w:tc>
          <w:tcPr>
            <w:tcW w:w="2562"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2632" w:type="dxa"/>
            <w:tcBorders>
              <w:top w:val="single" w:sz="2" w:space="0" w:color="auto"/>
              <w:left w:val="single" w:sz="2" w:space="0" w:color="auto"/>
              <w:bottom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r>
      <w:tr w:rsidR="008171B9" w:rsidRPr="008171B9" w:rsidTr="00652DCB">
        <w:trPr>
          <w:trHeight w:val="343"/>
        </w:trPr>
        <w:tc>
          <w:tcPr>
            <w:tcW w:w="3423" w:type="dxa"/>
            <w:tcBorders>
              <w:top w:val="single" w:sz="2" w:space="0" w:color="auto"/>
              <w:bottom w:val="single" w:sz="2" w:space="0" w:color="auto"/>
              <w:right w:val="single" w:sz="2" w:space="0" w:color="auto"/>
            </w:tcBorders>
          </w:tcPr>
          <w:p w:rsidR="008171B9" w:rsidRPr="008171B9" w:rsidRDefault="008171B9" w:rsidP="008171B9">
            <w:pPr>
              <w:widowControl/>
              <w:spacing w:line="360" w:lineRule="atLeast"/>
              <w:rPr>
                <w:rFonts w:ascii="仿宋_GB2312" w:eastAsia="仿宋_GB2312" w:hAnsi="宋体" w:cs="Times New Roman" w:hint="eastAsia"/>
                <w:szCs w:val="21"/>
              </w:rPr>
            </w:pPr>
            <w:r w:rsidRPr="008171B9">
              <w:rPr>
                <w:rFonts w:ascii="仿宋_GB2312" w:eastAsia="仿宋_GB2312" w:hAnsi="宋体" w:cs="Times New Roman" w:hint="eastAsia"/>
                <w:szCs w:val="21"/>
              </w:rPr>
              <w:t>其他</w:t>
            </w:r>
          </w:p>
        </w:tc>
        <w:tc>
          <w:tcPr>
            <w:tcW w:w="2562"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2632" w:type="dxa"/>
            <w:tcBorders>
              <w:top w:val="single" w:sz="2" w:space="0" w:color="auto"/>
              <w:left w:val="single" w:sz="2" w:space="0" w:color="auto"/>
              <w:bottom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r>
      <w:tr w:rsidR="008171B9" w:rsidRPr="008171B9" w:rsidTr="00652DCB">
        <w:trPr>
          <w:trHeight w:val="404"/>
        </w:trPr>
        <w:tc>
          <w:tcPr>
            <w:tcW w:w="3423" w:type="dxa"/>
            <w:tcBorders>
              <w:top w:val="single" w:sz="2" w:space="0" w:color="auto"/>
              <w:right w:val="single" w:sz="2" w:space="0" w:color="auto"/>
            </w:tcBorders>
          </w:tcPr>
          <w:p w:rsidR="008171B9" w:rsidRPr="008171B9" w:rsidRDefault="008171B9" w:rsidP="008171B9">
            <w:pPr>
              <w:widowControl/>
              <w:spacing w:line="360" w:lineRule="atLeast"/>
              <w:jc w:val="center"/>
              <w:rPr>
                <w:rFonts w:ascii="仿宋_GB2312" w:eastAsia="仿宋_GB2312" w:hAnsi="宋体" w:cs="Times New Roman" w:hint="eastAsia"/>
                <w:szCs w:val="21"/>
              </w:rPr>
            </w:pPr>
            <w:r w:rsidRPr="008171B9">
              <w:rPr>
                <w:rFonts w:ascii="仿宋_GB2312" w:eastAsia="仿宋_GB2312" w:hAnsi="宋体" w:cs="Times New Roman" w:hint="eastAsia"/>
                <w:szCs w:val="21"/>
              </w:rPr>
              <w:t>合计</w:t>
            </w:r>
          </w:p>
        </w:tc>
        <w:tc>
          <w:tcPr>
            <w:tcW w:w="2562" w:type="dxa"/>
            <w:tcBorders>
              <w:top w:val="single" w:sz="2" w:space="0" w:color="auto"/>
              <w:left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2632" w:type="dxa"/>
            <w:tcBorders>
              <w:top w:val="single" w:sz="2" w:space="0" w:color="auto"/>
              <w:lef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r>
    </w:tbl>
    <w:p w:rsidR="008171B9" w:rsidRPr="008171B9" w:rsidRDefault="008171B9" w:rsidP="008171B9">
      <w:pPr>
        <w:spacing w:line="480" w:lineRule="exact"/>
        <w:ind w:firstLineChars="200" w:firstLine="480"/>
        <w:rPr>
          <w:rFonts w:ascii="仿宋_GB2312" w:eastAsia="仿宋_GB2312" w:hAnsi="宋体" w:cs="Times New Roman" w:hint="eastAsia"/>
          <w:kern w:val="0"/>
          <w:sz w:val="24"/>
          <w:szCs w:val="24"/>
        </w:rPr>
      </w:pPr>
      <w:r w:rsidRPr="008171B9">
        <w:rPr>
          <w:rFonts w:ascii="仿宋_GB2312" w:eastAsia="仿宋_GB2312" w:hAnsi="宋体" w:cs="Times New Roman" w:hint="eastAsia"/>
          <w:kern w:val="0"/>
          <w:sz w:val="24"/>
          <w:szCs w:val="24"/>
        </w:rPr>
        <w:t>2.应收股利</w:t>
      </w:r>
    </w:p>
    <w:tbl>
      <w:tblPr>
        <w:tblW w:w="0" w:type="auto"/>
        <w:jc w:val="center"/>
        <w:tblBorders>
          <w:top w:val="single" w:sz="4" w:space="0" w:color="auto"/>
          <w:bottom w:val="single" w:sz="4" w:space="0" w:color="auto"/>
          <w:insideH w:val="dotted" w:sz="4" w:space="0" w:color="auto"/>
          <w:insideV w:val="dotted" w:sz="4" w:space="0" w:color="auto"/>
        </w:tblBorders>
        <w:tblLayout w:type="fixed"/>
        <w:tblLook w:val="0000" w:firstRow="0" w:lastRow="0" w:firstColumn="0" w:lastColumn="0" w:noHBand="0" w:noVBand="0"/>
      </w:tblPr>
      <w:tblGrid>
        <w:gridCol w:w="2606"/>
        <w:gridCol w:w="1523"/>
        <w:gridCol w:w="1523"/>
        <w:gridCol w:w="1523"/>
        <w:gridCol w:w="1523"/>
      </w:tblGrid>
      <w:tr w:rsidR="008171B9" w:rsidRPr="008171B9" w:rsidTr="00652DCB">
        <w:trPr>
          <w:trHeight w:val="809"/>
          <w:jc w:val="center"/>
        </w:trPr>
        <w:tc>
          <w:tcPr>
            <w:tcW w:w="2606" w:type="dxa"/>
            <w:tcBorders>
              <w:top w:val="single" w:sz="2" w:space="0" w:color="auto"/>
              <w:bottom w:val="single" w:sz="2" w:space="0" w:color="auto"/>
              <w:right w:val="single" w:sz="2" w:space="0" w:color="auto"/>
            </w:tcBorders>
            <w:vAlign w:val="center"/>
          </w:tcPr>
          <w:p w:rsidR="008171B9" w:rsidRPr="008171B9" w:rsidRDefault="008171B9" w:rsidP="008171B9">
            <w:pPr>
              <w:widowControl/>
              <w:spacing w:line="0" w:lineRule="atLeast"/>
              <w:jc w:val="center"/>
              <w:rPr>
                <w:rFonts w:ascii="仿宋_GB2312" w:eastAsia="仿宋_GB2312" w:hAnsi="宋体" w:cs="Times New Roman" w:hint="eastAsia"/>
                <w:szCs w:val="21"/>
              </w:rPr>
            </w:pPr>
            <w:r w:rsidRPr="008171B9">
              <w:rPr>
                <w:rFonts w:ascii="仿宋_GB2312" w:eastAsia="仿宋_GB2312" w:hAnsi="宋体" w:cs="Times New Roman" w:hint="eastAsia"/>
                <w:szCs w:val="21"/>
              </w:rPr>
              <w:t>项  目</w:t>
            </w:r>
          </w:p>
        </w:tc>
        <w:tc>
          <w:tcPr>
            <w:tcW w:w="1523" w:type="dxa"/>
            <w:tcBorders>
              <w:top w:val="single" w:sz="2" w:space="0" w:color="auto"/>
              <w:left w:val="single" w:sz="2" w:space="0" w:color="auto"/>
              <w:bottom w:val="single" w:sz="2" w:space="0" w:color="auto"/>
              <w:right w:val="single" w:sz="2" w:space="0" w:color="auto"/>
            </w:tcBorders>
            <w:vAlign w:val="center"/>
          </w:tcPr>
          <w:p w:rsidR="008171B9" w:rsidRPr="008171B9" w:rsidRDefault="008171B9" w:rsidP="008171B9">
            <w:pPr>
              <w:widowControl/>
              <w:jc w:val="center"/>
              <w:rPr>
                <w:rFonts w:ascii="仿宋_GB2312" w:eastAsia="仿宋_GB2312" w:hAnsi="宋体" w:cs="Times New Roman" w:hint="eastAsia"/>
                <w:szCs w:val="21"/>
              </w:rPr>
            </w:pPr>
            <w:r w:rsidRPr="008171B9">
              <w:rPr>
                <w:rFonts w:ascii="仿宋_GB2312" w:eastAsia="仿宋_GB2312" w:hAnsi="宋体" w:cs="Times New Roman" w:hint="eastAsia"/>
                <w:szCs w:val="21"/>
              </w:rPr>
              <w:t>期末余额</w:t>
            </w:r>
          </w:p>
        </w:tc>
        <w:tc>
          <w:tcPr>
            <w:tcW w:w="1523" w:type="dxa"/>
            <w:tcBorders>
              <w:top w:val="single" w:sz="2" w:space="0" w:color="auto"/>
              <w:left w:val="single" w:sz="2" w:space="0" w:color="auto"/>
              <w:bottom w:val="single" w:sz="2" w:space="0" w:color="auto"/>
              <w:right w:val="single" w:sz="2" w:space="0" w:color="auto"/>
            </w:tcBorders>
            <w:vAlign w:val="center"/>
          </w:tcPr>
          <w:p w:rsidR="008171B9" w:rsidRPr="008171B9" w:rsidRDefault="008171B9" w:rsidP="008171B9">
            <w:pPr>
              <w:widowControl/>
              <w:jc w:val="center"/>
              <w:rPr>
                <w:rFonts w:ascii="仿宋_GB2312" w:eastAsia="仿宋_GB2312" w:hAnsi="宋体" w:cs="Times New Roman" w:hint="eastAsia"/>
                <w:szCs w:val="21"/>
              </w:rPr>
            </w:pPr>
            <w:r w:rsidRPr="008171B9">
              <w:rPr>
                <w:rFonts w:ascii="仿宋_GB2312" w:eastAsia="仿宋_GB2312" w:hAnsi="宋体" w:cs="Times New Roman" w:hint="eastAsia"/>
                <w:szCs w:val="21"/>
              </w:rPr>
              <w:t>年初余额</w:t>
            </w:r>
          </w:p>
        </w:tc>
        <w:tc>
          <w:tcPr>
            <w:tcW w:w="1523" w:type="dxa"/>
            <w:tcBorders>
              <w:top w:val="single" w:sz="2" w:space="0" w:color="auto"/>
              <w:left w:val="single" w:sz="2" w:space="0" w:color="auto"/>
              <w:bottom w:val="single" w:sz="2" w:space="0" w:color="auto"/>
              <w:right w:val="single" w:sz="2" w:space="0" w:color="auto"/>
            </w:tcBorders>
            <w:vAlign w:val="center"/>
          </w:tcPr>
          <w:p w:rsidR="008171B9" w:rsidRPr="008171B9" w:rsidRDefault="008171B9" w:rsidP="008171B9">
            <w:pPr>
              <w:widowControl/>
              <w:jc w:val="center"/>
              <w:rPr>
                <w:rFonts w:ascii="仿宋_GB2312" w:eastAsia="仿宋_GB2312" w:hAnsi="宋体" w:cs="Times New Roman" w:hint="eastAsia"/>
                <w:szCs w:val="21"/>
              </w:rPr>
            </w:pPr>
            <w:r w:rsidRPr="008171B9">
              <w:rPr>
                <w:rFonts w:ascii="仿宋_GB2312" w:eastAsia="仿宋_GB2312" w:hAnsi="宋体" w:cs="Times New Roman" w:hint="eastAsia"/>
                <w:szCs w:val="21"/>
              </w:rPr>
              <w:t>未收回的原因</w:t>
            </w:r>
          </w:p>
        </w:tc>
        <w:tc>
          <w:tcPr>
            <w:tcW w:w="1523" w:type="dxa"/>
            <w:tcBorders>
              <w:top w:val="single" w:sz="2" w:space="0" w:color="auto"/>
              <w:left w:val="single" w:sz="2" w:space="0" w:color="auto"/>
              <w:bottom w:val="single" w:sz="2" w:space="0" w:color="auto"/>
            </w:tcBorders>
            <w:vAlign w:val="center"/>
          </w:tcPr>
          <w:p w:rsidR="008171B9" w:rsidRPr="008171B9" w:rsidRDefault="008171B9" w:rsidP="008171B9">
            <w:pPr>
              <w:widowControl/>
              <w:jc w:val="center"/>
              <w:rPr>
                <w:rFonts w:ascii="仿宋_GB2312" w:eastAsia="仿宋_GB2312" w:hAnsi="宋体" w:cs="Times New Roman" w:hint="eastAsia"/>
                <w:szCs w:val="21"/>
              </w:rPr>
            </w:pPr>
            <w:r w:rsidRPr="008171B9">
              <w:rPr>
                <w:rFonts w:ascii="仿宋_GB2312" w:eastAsia="仿宋_GB2312" w:hAnsi="宋体" w:cs="Times New Roman" w:hint="eastAsia"/>
                <w:szCs w:val="21"/>
              </w:rPr>
              <w:t>是否发生减值及其判断依据</w:t>
            </w:r>
          </w:p>
        </w:tc>
      </w:tr>
      <w:tr w:rsidR="008171B9" w:rsidRPr="008171B9" w:rsidTr="00652DCB">
        <w:trPr>
          <w:trHeight w:val="384"/>
          <w:jc w:val="center"/>
        </w:trPr>
        <w:tc>
          <w:tcPr>
            <w:tcW w:w="2606" w:type="dxa"/>
            <w:tcBorders>
              <w:top w:val="single" w:sz="2" w:space="0" w:color="auto"/>
              <w:bottom w:val="single" w:sz="2" w:space="0" w:color="auto"/>
              <w:right w:val="single" w:sz="2" w:space="0" w:color="auto"/>
            </w:tcBorders>
            <w:vAlign w:val="center"/>
          </w:tcPr>
          <w:p w:rsidR="008171B9" w:rsidRPr="008171B9" w:rsidRDefault="008171B9" w:rsidP="008171B9">
            <w:pPr>
              <w:widowControl/>
              <w:spacing w:line="360" w:lineRule="atLeast"/>
              <w:rPr>
                <w:rFonts w:ascii="仿宋_GB2312" w:eastAsia="仿宋_GB2312" w:hAnsi="宋体" w:cs="Times New Roman" w:hint="eastAsia"/>
                <w:szCs w:val="21"/>
              </w:rPr>
            </w:pPr>
            <w:r w:rsidRPr="008171B9">
              <w:rPr>
                <w:rFonts w:ascii="仿宋_GB2312" w:eastAsia="仿宋_GB2312" w:hAnsi="宋体" w:cs="Times New Roman" w:hint="eastAsia"/>
                <w:szCs w:val="21"/>
              </w:rPr>
              <w:t>账龄一年以内的应收股利</w:t>
            </w:r>
          </w:p>
        </w:tc>
        <w:tc>
          <w:tcPr>
            <w:tcW w:w="1523"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1523"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1523"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1523" w:type="dxa"/>
            <w:tcBorders>
              <w:top w:val="single" w:sz="2" w:space="0" w:color="auto"/>
              <w:left w:val="single" w:sz="2" w:space="0" w:color="auto"/>
              <w:bottom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r>
      <w:tr w:rsidR="008171B9" w:rsidRPr="008171B9" w:rsidTr="00652DCB">
        <w:trPr>
          <w:trHeight w:val="384"/>
          <w:jc w:val="center"/>
        </w:trPr>
        <w:tc>
          <w:tcPr>
            <w:tcW w:w="2606" w:type="dxa"/>
            <w:tcBorders>
              <w:top w:val="single" w:sz="2" w:space="0" w:color="auto"/>
              <w:bottom w:val="single" w:sz="2" w:space="0" w:color="auto"/>
              <w:right w:val="single" w:sz="2" w:space="0" w:color="auto"/>
            </w:tcBorders>
            <w:vAlign w:val="center"/>
          </w:tcPr>
          <w:p w:rsidR="008171B9" w:rsidRPr="008171B9" w:rsidRDefault="008171B9" w:rsidP="008171B9">
            <w:pPr>
              <w:widowControl/>
              <w:spacing w:line="360" w:lineRule="atLeast"/>
              <w:ind w:firstLineChars="104" w:firstLine="218"/>
              <w:rPr>
                <w:rFonts w:ascii="仿宋_GB2312" w:eastAsia="仿宋_GB2312" w:hAnsi="宋体" w:cs="Times New Roman" w:hint="eastAsia"/>
                <w:szCs w:val="21"/>
              </w:rPr>
            </w:pPr>
            <w:r w:rsidRPr="008171B9">
              <w:rPr>
                <w:rFonts w:ascii="仿宋_GB2312" w:eastAsia="仿宋_GB2312" w:hAnsi="宋体" w:cs="Times New Roman" w:hint="eastAsia"/>
                <w:szCs w:val="21"/>
              </w:rPr>
              <w:t>其中：（1）</w:t>
            </w:r>
          </w:p>
        </w:tc>
        <w:tc>
          <w:tcPr>
            <w:tcW w:w="1523"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1523"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1523"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1523" w:type="dxa"/>
            <w:tcBorders>
              <w:top w:val="single" w:sz="2" w:space="0" w:color="auto"/>
              <w:left w:val="single" w:sz="2" w:space="0" w:color="auto"/>
              <w:bottom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r>
      <w:tr w:rsidR="008171B9" w:rsidRPr="008171B9" w:rsidTr="00652DCB">
        <w:trPr>
          <w:trHeight w:val="403"/>
          <w:jc w:val="center"/>
        </w:trPr>
        <w:tc>
          <w:tcPr>
            <w:tcW w:w="2606" w:type="dxa"/>
            <w:tcBorders>
              <w:top w:val="single" w:sz="2" w:space="0" w:color="auto"/>
              <w:bottom w:val="single" w:sz="2" w:space="0" w:color="auto"/>
              <w:right w:val="single" w:sz="2" w:space="0" w:color="auto"/>
            </w:tcBorders>
            <w:vAlign w:val="center"/>
          </w:tcPr>
          <w:p w:rsidR="008171B9" w:rsidRPr="008171B9" w:rsidRDefault="008171B9" w:rsidP="008171B9">
            <w:pPr>
              <w:widowControl/>
              <w:spacing w:line="360" w:lineRule="atLeast"/>
              <w:ind w:firstLineChars="104" w:firstLine="218"/>
              <w:rPr>
                <w:rFonts w:ascii="仿宋_GB2312" w:eastAsia="仿宋_GB2312" w:hAnsi="宋体" w:cs="Times New Roman" w:hint="eastAsia"/>
                <w:szCs w:val="21"/>
              </w:rPr>
            </w:pPr>
            <w:r w:rsidRPr="008171B9">
              <w:rPr>
                <w:rFonts w:ascii="仿宋_GB2312" w:eastAsia="仿宋_GB2312" w:hAnsi="宋体" w:cs="Times New Roman" w:hint="eastAsia"/>
                <w:szCs w:val="21"/>
              </w:rPr>
              <w:t xml:space="preserve">     （2）</w:t>
            </w:r>
          </w:p>
        </w:tc>
        <w:tc>
          <w:tcPr>
            <w:tcW w:w="1523"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1523"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1523"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1523" w:type="dxa"/>
            <w:tcBorders>
              <w:top w:val="single" w:sz="2" w:space="0" w:color="auto"/>
              <w:left w:val="single" w:sz="2" w:space="0" w:color="auto"/>
              <w:bottom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r>
      <w:tr w:rsidR="008171B9" w:rsidRPr="008171B9" w:rsidTr="00652DCB">
        <w:trPr>
          <w:trHeight w:val="384"/>
          <w:jc w:val="center"/>
        </w:trPr>
        <w:tc>
          <w:tcPr>
            <w:tcW w:w="2606" w:type="dxa"/>
            <w:tcBorders>
              <w:top w:val="single" w:sz="2" w:space="0" w:color="auto"/>
              <w:bottom w:val="single" w:sz="2" w:space="0" w:color="auto"/>
              <w:right w:val="single" w:sz="2" w:space="0" w:color="auto"/>
            </w:tcBorders>
            <w:vAlign w:val="center"/>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r w:rsidRPr="008171B9">
              <w:rPr>
                <w:rFonts w:ascii="仿宋_GB2312" w:eastAsia="仿宋_GB2312" w:hAnsi="宋体" w:cs="Times New Roman" w:hint="eastAsia"/>
                <w:szCs w:val="21"/>
              </w:rPr>
              <w:t xml:space="preserve">      ……</w:t>
            </w:r>
          </w:p>
        </w:tc>
        <w:tc>
          <w:tcPr>
            <w:tcW w:w="1523"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1523"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1523"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1523" w:type="dxa"/>
            <w:tcBorders>
              <w:top w:val="single" w:sz="2" w:space="0" w:color="auto"/>
              <w:left w:val="single" w:sz="2" w:space="0" w:color="auto"/>
              <w:bottom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r>
      <w:tr w:rsidR="008171B9" w:rsidRPr="008171B9" w:rsidTr="00652DCB">
        <w:trPr>
          <w:trHeight w:val="384"/>
          <w:jc w:val="center"/>
        </w:trPr>
        <w:tc>
          <w:tcPr>
            <w:tcW w:w="2606" w:type="dxa"/>
            <w:tcBorders>
              <w:top w:val="single" w:sz="2" w:space="0" w:color="auto"/>
              <w:bottom w:val="single" w:sz="2" w:space="0" w:color="auto"/>
              <w:right w:val="single" w:sz="2" w:space="0" w:color="auto"/>
            </w:tcBorders>
          </w:tcPr>
          <w:p w:rsidR="008171B9" w:rsidRPr="008171B9" w:rsidRDefault="008171B9" w:rsidP="008171B9">
            <w:pPr>
              <w:widowControl/>
              <w:spacing w:line="360" w:lineRule="atLeast"/>
              <w:rPr>
                <w:rFonts w:ascii="仿宋_GB2312" w:eastAsia="仿宋_GB2312" w:hAnsi="宋体" w:cs="Times New Roman" w:hint="eastAsia"/>
                <w:szCs w:val="21"/>
              </w:rPr>
            </w:pPr>
            <w:r w:rsidRPr="008171B9">
              <w:rPr>
                <w:rFonts w:ascii="仿宋_GB2312" w:eastAsia="仿宋_GB2312" w:hAnsi="宋体" w:cs="Times New Roman" w:hint="eastAsia"/>
                <w:szCs w:val="21"/>
              </w:rPr>
              <w:t>账龄一年以上的应收股利</w:t>
            </w:r>
          </w:p>
        </w:tc>
        <w:tc>
          <w:tcPr>
            <w:tcW w:w="1523"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1523"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1523"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1523" w:type="dxa"/>
            <w:tcBorders>
              <w:top w:val="single" w:sz="2" w:space="0" w:color="auto"/>
              <w:left w:val="single" w:sz="2" w:space="0" w:color="auto"/>
              <w:bottom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r>
      <w:tr w:rsidR="008171B9" w:rsidRPr="008171B9" w:rsidTr="00652DCB">
        <w:trPr>
          <w:trHeight w:val="384"/>
          <w:jc w:val="center"/>
        </w:trPr>
        <w:tc>
          <w:tcPr>
            <w:tcW w:w="2606" w:type="dxa"/>
            <w:tcBorders>
              <w:top w:val="single" w:sz="2" w:space="0" w:color="auto"/>
              <w:bottom w:val="single" w:sz="2" w:space="0" w:color="auto"/>
              <w:right w:val="single" w:sz="2" w:space="0" w:color="auto"/>
            </w:tcBorders>
            <w:vAlign w:val="center"/>
          </w:tcPr>
          <w:p w:rsidR="008171B9" w:rsidRPr="008171B9" w:rsidRDefault="008171B9" w:rsidP="008171B9">
            <w:pPr>
              <w:widowControl/>
              <w:spacing w:line="360" w:lineRule="atLeast"/>
              <w:ind w:firstLineChars="104" w:firstLine="218"/>
              <w:rPr>
                <w:rFonts w:ascii="仿宋_GB2312" w:eastAsia="仿宋_GB2312" w:hAnsi="宋体" w:cs="Times New Roman" w:hint="eastAsia"/>
                <w:szCs w:val="21"/>
              </w:rPr>
            </w:pPr>
            <w:r w:rsidRPr="008171B9">
              <w:rPr>
                <w:rFonts w:ascii="仿宋_GB2312" w:eastAsia="仿宋_GB2312" w:hAnsi="宋体" w:cs="Times New Roman" w:hint="eastAsia"/>
                <w:szCs w:val="21"/>
              </w:rPr>
              <w:t>其中：（1）</w:t>
            </w:r>
          </w:p>
        </w:tc>
        <w:tc>
          <w:tcPr>
            <w:tcW w:w="1523"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1523"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1523"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1523" w:type="dxa"/>
            <w:tcBorders>
              <w:top w:val="single" w:sz="2" w:space="0" w:color="auto"/>
              <w:left w:val="single" w:sz="2" w:space="0" w:color="auto"/>
              <w:bottom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r>
      <w:tr w:rsidR="008171B9" w:rsidRPr="008171B9" w:rsidTr="00652DCB">
        <w:trPr>
          <w:trHeight w:val="384"/>
          <w:jc w:val="center"/>
        </w:trPr>
        <w:tc>
          <w:tcPr>
            <w:tcW w:w="2606" w:type="dxa"/>
            <w:tcBorders>
              <w:top w:val="single" w:sz="2" w:space="0" w:color="auto"/>
              <w:bottom w:val="single" w:sz="2" w:space="0" w:color="auto"/>
              <w:right w:val="single" w:sz="2" w:space="0" w:color="auto"/>
            </w:tcBorders>
            <w:vAlign w:val="center"/>
          </w:tcPr>
          <w:p w:rsidR="008171B9" w:rsidRPr="008171B9" w:rsidRDefault="008171B9" w:rsidP="008171B9">
            <w:pPr>
              <w:widowControl/>
              <w:spacing w:line="360" w:lineRule="atLeast"/>
              <w:ind w:firstLineChars="104" w:firstLine="218"/>
              <w:rPr>
                <w:rFonts w:ascii="仿宋_GB2312" w:eastAsia="仿宋_GB2312" w:hAnsi="宋体" w:cs="Times New Roman" w:hint="eastAsia"/>
                <w:szCs w:val="21"/>
              </w:rPr>
            </w:pPr>
            <w:r w:rsidRPr="008171B9">
              <w:rPr>
                <w:rFonts w:ascii="仿宋_GB2312" w:eastAsia="仿宋_GB2312" w:hAnsi="宋体" w:cs="Times New Roman" w:hint="eastAsia"/>
                <w:szCs w:val="21"/>
              </w:rPr>
              <w:t xml:space="preserve">     （2）</w:t>
            </w:r>
          </w:p>
        </w:tc>
        <w:tc>
          <w:tcPr>
            <w:tcW w:w="1523"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1523"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1523"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1523" w:type="dxa"/>
            <w:tcBorders>
              <w:top w:val="single" w:sz="2" w:space="0" w:color="auto"/>
              <w:left w:val="single" w:sz="2" w:space="0" w:color="auto"/>
              <w:bottom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r>
      <w:tr w:rsidR="008171B9" w:rsidRPr="008171B9" w:rsidTr="00652DCB">
        <w:trPr>
          <w:trHeight w:val="384"/>
          <w:jc w:val="center"/>
        </w:trPr>
        <w:tc>
          <w:tcPr>
            <w:tcW w:w="2606" w:type="dxa"/>
            <w:tcBorders>
              <w:top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r w:rsidRPr="008171B9">
              <w:rPr>
                <w:rFonts w:ascii="仿宋_GB2312" w:eastAsia="仿宋_GB2312" w:hAnsi="宋体" w:cs="Times New Roman" w:hint="eastAsia"/>
                <w:szCs w:val="21"/>
              </w:rPr>
              <w:t xml:space="preserve">      ……</w:t>
            </w:r>
          </w:p>
        </w:tc>
        <w:tc>
          <w:tcPr>
            <w:tcW w:w="1523"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1523"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1523"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1523" w:type="dxa"/>
            <w:tcBorders>
              <w:top w:val="single" w:sz="2" w:space="0" w:color="auto"/>
              <w:left w:val="single" w:sz="2" w:space="0" w:color="auto"/>
              <w:bottom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r>
      <w:tr w:rsidR="008171B9" w:rsidRPr="008171B9" w:rsidTr="00652DCB">
        <w:trPr>
          <w:trHeight w:val="382"/>
          <w:jc w:val="center"/>
        </w:trPr>
        <w:tc>
          <w:tcPr>
            <w:tcW w:w="2606" w:type="dxa"/>
            <w:tcBorders>
              <w:top w:val="single" w:sz="2" w:space="0" w:color="auto"/>
              <w:right w:val="single" w:sz="2" w:space="0" w:color="auto"/>
            </w:tcBorders>
          </w:tcPr>
          <w:p w:rsidR="008171B9" w:rsidRPr="008171B9" w:rsidRDefault="008171B9" w:rsidP="008171B9">
            <w:pPr>
              <w:widowControl/>
              <w:spacing w:line="360" w:lineRule="atLeast"/>
              <w:jc w:val="center"/>
              <w:rPr>
                <w:rFonts w:ascii="仿宋_GB2312" w:eastAsia="仿宋_GB2312" w:hAnsi="宋体" w:cs="Times New Roman" w:hint="eastAsia"/>
                <w:szCs w:val="21"/>
              </w:rPr>
            </w:pPr>
            <w:r w:rsidRPr="008171B9">
              <w:rPr>
                <w:rFonts w:ascii="仿宋_GB2312" w:eastAsia="仿宋_GB2312" w:hAnsi="宋体" w:cs="Times New Roman" w:hint="eastAsia"/>
                <w:szCs w:val="21"/>
              </w:rPr>
              <w:t>合计</w:t>
            </w:r>
          </w:p>
        </w:tc>
        <w:tc>
          <w:tcPr>
            <w:tcW w:w="1523" w:type="dxa"/>
            <w:tcBorders>
              <w:top w:val="single" w:sz="2" w:space="0" w:color="auto"/>
              <w:left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1523" w:type="dxa"/>
            <w:tcBorders>
              <w:top w:val="single" w:sz="2" w:space="0" w:color="auto"/>
              <w:left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1523" w:type="dxa"/>
            <w:tcBorders>
              <w:top w:val="single" w:sz="2" w:space="0" w:color="auto"/>
              <w:left w:val="single" w:sz="2" w:space="0" w:color="auto"/>
              <w:right w:val="single" w:sz="2" w:space="0" w:color="auto"/>
            </w:tcBorders>
          </w:tcPr>
          <w:p w:rsidR="008171B9" w:rsidRPr="008171B9" w:rsidRDefault="008171B9" w:rsidP="008171B9">
            <w:pPr>
              <w:widowControl/>
              <w:spacing w:line="360" w:lineRule="atLeast"/>
              <w:jc w:val="center"/>
              <w:rPr>
                <w:rFonts w:ascii="仿宋_GB2312" w:eastAsia="仿宋_GB2312" w:hAnsi="宋体" w:cs="Times New Roman" w:hint="eastAsia"/>
                <w:szCs w:val="21"/>
              </w:rPr>
            </w:pPr>
            <w:r w:rsidRPr="008171B9">
              <w:rPr>
                <w:rFonts w:ascii="仿宋_GB2312" w:eastAsia="仿宋_GB2312" w:hAnsi="宋体" w:cs="Times New Roman" w:hint="eastAsia"/>
                <w:szCs w:val="21"/>
              </w:rPr>
              <w:t>—</w:t>
            </w:r>
          </w:p>
        </w:tc>
        <w:tc>
          <w:tcPr>
            <w:tcW w:w="1523" w:type="dxa"/>
            <w:tcBorders>
              <w:top w:val="single" w:sz="2" w:space="0" w:color="auto"/>
              <w:left w:val="single" w:sz="2" w:space="0" w:color="auto"/>
            </w:tcBorders>
          </w:tcPr>
          <w:p w:rsidR="008171B9" w:rsidRPr="008171B9" w:rsidRDefault="008171B9" w:rsidP="008171B9">
            <w:pPr>
              <w:widowControl/>
              <w:spacing w:line="360" w:lineRule="atLeast"/>
              <w:jc w:val="center"/>
              <w:rPr>
                <w:rFonts w:ascii="仿宋_GB2312" w:eastAsia="仿宋_GB2312" w:hAnsi="宋体" w:cs="Times New Roman" w:hint="eastAsia"/>
                <w:szCs w:val="21"/>
              </w:rPr>
            </w:pPr>
            <w:r w:rsidRPr="008171B9">
              <w:rPr>
                <w:rFonts w:ascii="仿宋_GB2312" w:eastAsia="仿宋_GB2312" w:hAnsi="宋体" w:cs="Times New Roman" w:hint="eastAsia"/>
                <w:szCs w:val="21"/>
              </w:rPr>
              <w:t>—</w:t>
            </w:r>
          </w:p>
        </w:tc>
      </w:tr>
    </w:tbl>
    <w:p w:rsidR="008171B9" w:rsidRPr="008171B9" w:rsidRDefault="008171B9" w:rsidP="008171B9">
      <w:pPr>
        <w:spacing w:line="440" w:lineRule="exact"/>
        <w:ind w:firstLineChars="200" w:firstLine="480"/>
        <w:rPr>
          <w:rFonts w:ascii="仿宋_GB2312" w:eastAsia="仿宋_GB2312" w:hAnsi="宋体" w:cs="Times New Roman" w:hint="eastAsia"/>
          <w:kern w:val="0"/>
          <w:sz w:val="24"/>
          <w:szCs w:val="24"/>
        </w:rPr>
      </w:pPr>
      <w:r w:rsidRPr="008171B9">
        <w:rPr>
          <w:rFonts w:ascii="仿宋_GB2312" w:eastAsia="仿宋_GB2312" w:hAnsi="宋体" w:cs="Times New Roman" w:hint="eastAsia"/>
          <w:kern w:val="0"/>
          <w:sz w:val="24"/>
          <w:szCs w:val="24"/>
        </w:rPr>
        <w:t>3.其他应收款项</w:t>
      </w:r>
    </w:p>
    <w:tbl>
      <w:tblPr>
        <w:tblW w:w="8556" w:type="dxa"/>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3205"/>
        <w:gridCol w:w="552"/>
        <w:gridCol w:w="785"/>
        <w:gridCol w:w="553"/>
        <w:gridCol w:w="785"/>
        <w:gridCol w:w="553"/>
        <w:gridCol w:w="785"/>
        <w:gridCol w:w="553"/>
        <w:gridCol w:w="785"/>
      </w:tblGrid>
      <w:tr w:rsidR="008171B9" w:rsidRPr="008171B9" w:rsidTr="00652DCB">
        <w:trPr>
          <w:trHeight w:val="397"/>
          <w:jc w:val="center"/>
        </w:trPr>
        <w:tc>
          <w:tcPr>
            <w:tcW w:w="3205" w:type="dxa"/>
            <w:vMerge w:val="restart"/>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种类</w:t>
            </w:r>
          </w:p>
        </w:tc>
        <w:tc>
          <w:tcPr>
            <w:tcW w:w="2675" w:type="dxa"/>
            <w:gridSpan w:val="4"/>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年末数</w:t>
            </w:r>
          </w:p>
        </w:tc>
        <w:tc>
          <w:tcPr>
            <w:tcW w:w="2676" w:type="dxa"/>
            <w:gridSpan w:val="4"/>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年初数</w:t>
            </w:r>
          </w:p>
        </w:tc>
      </w:tr>
      <w:tr w:rsidR="008171B9" w:rsidRPr="008171B9" w:rsidTr="00652DCB">
        <w:trPr>
          <w:trHeight w:val="397"/>
          <w:jc w:val="center"/>
        </w:trPr>
        <w:tc>
          <w:tcPr>
            <w:tcW w:w="3205" w:type="dxa"/>
            <w:vMerge/>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337" w:type="dxa"/>
            <w:gridSpan w:val="2"/>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账面余额</w:t>
            </w:r>
          </w:p>
        </w:tc>
        <w:tc>
          <w:tcPr>
            <w:tcW w:w="1338" w:type="dxa"/>
            <w:gridSpan w:val="2"/>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坏账准备</w:t>
            </w:r>
          </w:p>
        </w:tc>
        <w:tc>
          <w:tcPr>
            <w:tcW w:w="1338" w:type="dxa"/>
            <w:gridSpan w:val="2"/>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账面余额</w:t>
            </w:r>
          </w:p>
        </w:tc>
        <w:tc>
          <w:tcPr>
            <w:tcW w:w="1338" w:type="dxa"/>
            <w:gridSpan w:val="2"/>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坏账准备</w:t>
            </w:r>
          </w:p>
        </w:tc>
      </w:tr>
      <w:tr w:rsidR="008171B9" w:rsidRPr="008171B9" w:rsidTr="00652DCB">
        <w:trPr>
          <w:trHeight w:val="397"/>
          <w:jc w:val="center"/>
        </w:trPr>
        <w:tc>
          <w:tcPr>
            <w:tcW w:w="3205" w:type="dxa"/>
            <w:vMerge/>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552"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金</w:t>
            </w:r>
            <w:r w:rsidRPr="008171B9">
              <w:rPr>
                <w:rFonts w:ascii="仿宋_GB2312" w:eastAsia="仿宋_GB2312" w:hAnsi="仿宋" w:cs="Times New Roman" w:hint="eastAsia"/>
                <w:szCs w:val="21"/>
              </w:rPr>
              <w:lastRenderedPageBreak/>
              <w:t>额</w:t>
            </w:r>
          </w:p>
        </w:tc>
        <w:tc>
          <w:tcPr>
            <w:tcW w:w="785"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lastRenderedPageBreak/>
              <w:t>比例</w:t>
            </w:r>
            <w:r w:rsidRPr="008171B9">
              <w:rPr>
                <w:rFonts w:ascii="仿宋_GB2312" w:eastAsia="仿宋_GB2312" w:hAnsi="仿宋" w:cs="Times New Roman" w:hint="eastAsia"/>
                <w:szCs w:val="21"/>
              </w:rPr>
              <w:lastRenderedPageBreak/>
              <w:t>(%)</w:t>
            </w:r>
          </w:p>
        </w:tc>
        <w:tc>
          <w:tcPr>
            <w:tcW w:w="553"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lastRenderedPageBreak/>
              <w:t>金</w:t>
            </w:r>
            <w:r w:rsidRPr="008171B9">
              <w:rPr>
                <w:rFonts w:ascii="仿宋_GB2312" w:eastAsia="仿宋_GB2312" w:hAnsi="仿宋" w:cs="Times New Roman" w:hint="eastAsia"/>
                <w:szCs w:val="21"/>
              </w:rPr>
              <w:lastRenderedPageBreak/>
              <w:t>额</w:t>
            </w:r>
          </w:p>
        </w:tc>
        <w:tc>
          <w:tcPr>
            <w:tcW w:w="785"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lastRenderedPageBreak/>
              <w:t>比例</w:t>
            </w:r>
            <w:r w:rsidRPr="008171B9">
              <w:rPr>
                <w:rFonts w:ascii="仿宋_GB2312" w:eastAsia="仿宋_GB2312" w:hAnsi="仿宋" w:cs="Times New Roman" w:hint="eastAsia"/>
                <w:szCs w:val="21"/>
              </w:rPr>
              <w:lastRenderedPageBreak/>
              <w:t>(%)</w:t>
            </w:r>
          </w:p>
        </w:tc>
        <w:tc>
          <w:tcPr>
            <w:tcW w:w="553"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lastRenderedPageBreak/>
              <w:t>金</w:t>
            </w:r>
            <w:r w:rsidRPr="008171B9">
              <w:rPr>
                <w:rFonts w:ascii="仿宋_GB2312" w:eastAsia="仿宋_GB2312" w:hAnsi="仿宋" w:cs="Times New Roman" w:hint="eastAsia"/>
                <w:szCs w:val="21"/>
              </w:rPr>
              <w:lastRenderedPageBreak/>
              <w:t>额</w:t>
            </w:r>
          </w:p>
        </w:tc>
        <w:tc>
          <w:tcPr>
            <w:tcW w:w="785"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lastRenderedPageBreak/>
              <w:t>比例</w:t>
            </w:r>
            <w:r w:rsidRPr="008171B9">
              <w:rPr>
                <w:rFonts w:ascii="仿宋_GB2312" w:eastAsia="仿宋_GB2312" w:hAnsi="仿宋" w:cs="Times New Roman" w:hint="eastAsia"/>
                <w:szCs w:val="21"/>
              </w:rPr>
              <w:lastRenderedPageBreak/>
              <w:t>(%)</w:t>
            </w:r>
          </w:p>
        </w:tc>
        <w:tc>
          <w:tcPr>
            <w:tcW w:w="553"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lastRenderedPageBreak/>
              <w:t>金</w:t>
            </w:r>
            <w:r w:rsidRPr="008171B9">
              <w:rPr>
                <w:rFonts w:ascii="仿宋_GB2312" w:eastAsia="仿宋_GB2312" w:hAnsi="仿宋" w:cs="Times New Roman" w:hint="eastAsia"/>
                <w:szCs w:val="21"/>
              </w:rPr>
              <w:lastRenderedPageBreak/>
              <w:t>额</w:t>
            </w:r>
          </w:p>
        </w:tc>
        <w:tc>
          <w:tcPr>
            <w:tcW w:w="785"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lastRenderedPageBreak/>
              <w:t>比例</w:t>
            </w:r>
            <w:r w:rsidRPr="008171B9">
              <w:rPr>
                <w:rFonts w:ascii="仿宋_GB2312" w:eastAsia="仿宋_GB2312" w:hAnsi="仿宋" w:cs="Times New Roman" w:hint="eastAsia"/>
                <w:szCs w:val="21"/>
              </w:rPr>
              <w:lastRenderedPageBreak/>
              <w:t>(%)</w:t>
            </w:r>
          </w:p>
        </w:tc>
      </w:tr>
      <w:tr w:rsidR="008171B9" w:rsidRPr="008171B9" w:rsidTr="00652DCB">
        <w:trPr>
          <w:trHeight w:val="397"/>
          <w:jc w:val="center"/>
        </w:trPr>
        <w:tc>
          <w:tcPr>
            <w:tcW w:w="3205" w:type="dxa"/>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lastRenderedPageBreak/>
              <w:t>单项金额重大并单项计提坏账准备的其他应收款项</w:t>
            </w:r>
          </w:p>
        </w:tc>
        <w:tc>
          <w:tcPr>
            <w:tcW w:w="552" w:type="dxa"/>
          </w:tcPr>
          <w:p w:rsidR="008171B9" w:rsidRPr="008171B9" w:rsidRDefault="008171B9" w:rsidP="008171B9">
            <w:pPr>
              <w:spacing w:line="440" w:lineRule="exact"/>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rPr>
                <w:rFonts w:ascii="仿宋_GB2312" w:eastAsia="仿宋_GB2312" w:hAnsi="仿宋" w:cs="Times New Roman" w:hint="eastAsia"/>
                <w:szCs w:val="21"/>
              </w:rPr>
            </w:pPr>
          </w:p>
        </w:tc>
        <w:tc>
          <w:tcPr>
            <w:tcW w:w="553" w:type="dxa"/>
          </w:tcPr>
          <w:p w:rsidR="008171B9" w:rsidRPr="008171B9" w:rsidRDefault="008171B9" w:rsidP="008171B9">
            <w:pPr>
              <w:spacing w:line="440" w:lineRule="exact"/>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rPr>
                <w:rFonts w:ascii="仿宋_GB2312" w:eastAsia="仿宋_GB2312" w:hAnsi="仿宋" w:cs="Times New Roman" w:hint="eastAsia"/>
                <w:szCs w:val="21"/>
              </w:rPr>
            </w:pPr>
          </w:p>
        </w:tc>
        <w:tc>
          <w:tcPr>
            <w:tcW w:w="553" w:type="dxa"/>
          </w:tcPr>
          <w:p w:rsidR="008171B9" w:rsidRPr="008171B9" w:rsidRDefault="008171B9" w:rsidP="008171B9">
            <w:pPr>
              <w:spacing w:line="440" w:lineRule="exact"/>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rPr>
                <w:rFonts w:ascii="仿宋_GB2312" w:eastAsia="仿宋_GB2312" w:hAnsi="仿宋" w:cs="Times New Roman" w:hint="eastAsia"/>
                <w:szCs w:val="21"/>
              </w:rPr>
            </w:pPr>
          </w:p>
        </w:tc>
        <w:tc>
          <w:tcPr>
            <w:tcW w:w="553" w:type="dxa"/>
          </w:tcPr>
          <w:p w:rsidR="008171B9" w:rsidRPr="008171B9" w:rsidRDefault="008171B9" w:rsidP="008171B9">
            <w:pPr>
              <w:spacing w:line="440" w:lineRule="exact"/>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8556" w:type="dxa"/>
            <w:gridSpan w:val="9"/>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按组合计提坏账准备的其他应收款项</w:t>
            </w:r>
          </w:p>
        </w:tc>
      </w:tr>
      <w:tr w:rsidR="008171B9" w:rsidRPr="008171B9" w:rsidTr="00652DCB">
        <w:trPr>
          <w:trHeight w:val="397"/>
          <w:jc w:val="center"/>
        </w:trPr>
        <w:tc>
          <w:tcPr>
            <w:tcW w:w="3205" w:type="dxa"/>
          </w:tcPr>
          <w:p w:rsidR="008171B9" w:rsidRPr="008171B9" w:rsidRDefault="008171B9" w:rsidP="008171B9">
            <w:pPr>
              <w:spacing w:line="440" w:lineRule="exact"/>
              <w:ind w:firstLineChars="143" w:firstLine="300"/>
              <w:rPr>
                <w:rFonts w:ascii="仿宋_GB2312" w:eastAsia="仿宋_GB2312" w:hAnsi="仿宋" w:cs="Times New Roman" w:hint="eastAsia"/>
                <w:szCs w:val="21"/>
              </w:rPr>
            </w:pPr>
            <w:r w:rsidRPr="008171B9">
              <w:rPr>
                <w:rFonts w:ascii="仿宋_GB2312" w:eastAsia="仿宋_GB2312" w:hAnsi="仿宋" w:cs="Times New Roman" w:hint="eastAsia"/>
                <w:szCs w:val="21"/>
              </w:rPr>
              <w:t>组合1</w:t>
            </w:r>
          </w:p>
        </w:tc>
        <w:tc>
          <w:tcPr>
            <w:tcW w:w="552" w:type="dxa"/>
          </w:tcPr>
          <w:p w:rsidR="008171B9" w:rsidRPr="008171B9" w:rsidRDefault="008171B9" w:rsidP="008171B9">
            <w:pPr>
              <w:spacing w:line="440" w:lineRule="exact"/>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rPr>
                <w:rFonts w:ascii="仿宋_GB2312" w:eastAsia="仿宋_GB2312" w:hAnsi="仿宋" w:cs="Times New Roman" w:hint="eastAsia"/>
                <w:szCs w:val="21"/>
              </w:rPr>
            </w:pPr>
          </w:p>
        </w:tc>
        <w:tc>
          <w:tcPr>
            <w:tcW w:w="553" w:type="dxa"/>
          </w:tcPr>
          <w:p w:rsidR="008171B9" w:rsidRPr="008171B9" w:rsidRDefault="008171B9" w:rsidP="008171B9">
            <w:pPr>
              <w:spacing w:line="440" w:lineRule="exact"/>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rPr>
                <w:rFonts w:ascii="仿宋_GB2312" w:eastAsia="仿宋_GB2312" w:hAnsi="仿宋" w:cs="Times New Roman" w:hint="eastAsia"/>
                <w:szCs w:val="21"/>
              </w:rPr>
            </w:pPr>
          </w:p>
        </w:tc>
        <w:tc>
          <w:tcPr>
            <w:tcW w:w="553" w:type="dxa"/>
          </w:tcPr>
          <w:p w:rsidR="008171B9" w:rsidRPr="008171B9" w:rsidRDefault="008171B9" w:rsidP="008171B9">
            <w:pPr>
              <w:spacing w:line="440" w:lineRule="exact"/>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rPr>
                <w:rFonts w:ascii="仿宋_GB2312" w:eastAsia="仿宋_GB2312" w:hAnsi="仿宋" w:cs="Times New Roman" w:hint="eastAsia"/>
                <w:szCs w:val="21"/>
              </w:rPr>
            </w:pPr>
          </w:p>
        </w:tc>
        <w:tc>
          <w:tcPr>
            <w:tcW w:w="553" w:type="dxa"/>
          </w:tcPr>
          <w:p w:rsidR="008171B9" w:rsidRPr="008171B9" w:rsidRDefault="008171B9" w:rsidP="008171B9">
            <w:pPr>
              <w:spacing w:line="440" w:lineRule="exact"/>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205" w:type="dxa"/>
          </w:tcPr>
          <w:p w:rsidR="008171B9" w:rsidRPr="008171B9" w:rsidRDefault="008171B9" w:rsidP="008171B9">
            <w:pPr>
              <w:spacing w:line="440" w:lineRule="exact"/>
              <w:ind w:firstLineChars="143" w:firstLine="300"/>
              <w:rPr>
                <w:rFonts w:ascii="仿宋_GB2312" w:eastAsia="仿宋_GB2312" w:hAnsi="仿宋" w:cs="Times New Roman" w:hint="eastAsia"/>
                <w:szCs w:val="21"/>
              </w:rPr>
            </w:pPr>
            <w:r w:rsidRPr="008171B9">
              <w:rPr>
                <w:rFonts w:ascii="仿宋_GB2312" w:eastAsia="仿宋_GB2312" w:hAnsi="仿宋" w:cs="Times New Roman" w:hint="eastAsia"/>
                <w:szCs w:val="21"/>
              </w:rPr>
              <w:t>组合2</w:t>
            </w:r>
          </w:p>
        </w:tc>
        <w:tc>
          <w:tcPr>
            <w:tcW w:w="552" w:type="dxa"/>
          </w:tcPr>
          <w:p w:rsidR="008171B9" w:rsidRPr="008171B9" w:rsidRDefault="008171B9" w:rsidP="008171B9">
            <w:pPr>
              <w:spacing w:line="440" w:lineRule="exact"/>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rPr>
                <w:rFonts w:ascii="仿宋_GB2312" w:eastAsia="仿宋_GB2312" w:hAnsi="仿宋" w:cs="Times New Roman" w:hint="eastAsia"/>
                <w:szCs w:val="21"/>
              </w:rPr>
            </w:pPr>
          </w:p>
        </w:tc>
        <w:tc>
          <w:tcPr>
            <w:tcW w:w="553" w:type="dxa"/>
          </w:tcPr>
          <w:p w:rsidR="008171B9" w:rsidRPr="008171B9" w:rsidRDefault="008171B9" w:rsidP="008171B9">
            <w:pPr>
              <w:spacing w:line="440" w:lineRule="exact"/>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rPr>
                <w:rFonts w:ascii="仿宋_GB2312" w:eastAsia="仿宋_GB2312" w:hAnsi="仿宋" w:cs="Times New Roman" w:hint="eastAsia"/>
                <w:szCs w:val="21"/>
              </w:rPr>
            </w:pPr>
          </w:p>
        </w:tc>
        <w:tc>
          <w:tcPr>
            <w:tcW w:w="553" w:type="dxa"/>
          </w:tcPr>
          <w:p w:rsidR="008171B9" w:rsidRPr="008171B9" w:rsidRDefault="008171B9" w:rsidP="008171B9">
            <w:pPr>
              <w:spacing w:line="440" w:lineRule="exact"/>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rPr>
                <w:rFonts w:ascii="仿宋_GB2312" w:eastAsia="仿宋_GB2312" w:hAnsi="仿宋" w:cs="Times New Roman" w:hint="eastAsia"/>
                <w:szCs w:val="21"/>
              </w:rPr>
            </w:pPr>
          </w:p>
        </w:tc>
        <w:tc>
          <w:tcPr>
            <w:tcW w:w="553" w:type="dxa"/>
          </w:tcPr>
          <w:p w:rsidR="008171B9" w:rsidRPr="008171B9" w:rsidRDefault="008171B9" w:rsidP="008171B9">
            <w:pPr>
              <w:spacing w:line="440" w:lineRule="exact"/>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205" w:type="dxa"/>
          </w:tcPr>
          <w:p w:rsidR="008171B9" w:rsidRPr="008171B9" w:rsidRDefault="008171B9" w:rsidP="008171B9">
            <w:pPr>
              <w:spacing w:line="440" w:lineRule="exact"/>
              <w:ind w:firstLineChars="143" w:firstLine="300"/>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552" w:type="dxa"/>
          </w:tcPr>
          <w:p w:rsidR="008171B9" w:rsidRPr="008171B9" w:rsidRDefault="008171B9" w:rsidP="008171B9">
            <w:pPr>
              <w:spacing w:line="440" w:lineRule="exact"/>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rPr>
                <w:rFonts w:ascii="仿宋_GB2312" w:eastAsia="仿宋_GB2312" w:hAnsi="仿宋" w:cs="Times New Roman" w:hint="eastAsia"/>
                <w:szCs w:val="21"/>
              </w:rPr>
            </w:pPr>
          </w:p>
        </w:tc>
        <w:tc>
          <w:tcPr>
            <w:tcW w:w="553" w:type="dxa"/>
          </w:tcPr>
          <w:p w:rsidR="008171B9" w:rsidRPr="008171B9" w:rsidRDefault="008171B9" w:rsidP="008171B9">
            <w:pPr>
              <w:spacing w:line="440" w:lineRule="exact"/>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rPr>
                <w:rFonts w:ascii="仿宋_GB2312" w:eastAsia="仿宋_GB2312" w:hAnsi="仿宋" w:cs="Times New Roman" w:hint="eastAsia"/>
                <w:szCs w:val="21"/>
              </w:rPr>
            </w:pPr>
          </w:p>
        </w:tc>
        <w:tc>
          <w:tcPr>
            <w:tcW w:w="553" w:type="dxa"/>
          </w:tcPr>
          <w:p w:rsidR="008171B9" w:rsidRPr="008171B9" w:rsidRDefault="008171B9" w:rsidP="008171B9">
            <w:pPr>
              <w:spacing w:line="440" w:lineRule="exact"/>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rPr>
                <w:rFonts w:ascii="仿宋_GB2312" w:eastAsia="仿宋_GB2312" w:hAnsi="仿宋" w:cs="Times New Roman" w:hint="eastAsia"/>
                <w:szCs w:val="21"/>
              </w:rPr>
            </w:pPr>
          </w:p>
        </w:tc>
        <w:tc>
          <w:tcPr>
            <w:tcW w:w="553" w:type="dxa"/>
          </w:tcPr>
          <w:p w:rsidR="008171B9" w:rsidRPr="008171B9" w:rsidRDefault="008171B9" w:rsidP="008171B9">
            <w:pPr>
              <w:spacing w:line="440" w:lineRule="exact"/>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205"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组合小计</w:t>
            </w:r>
          </w:p>
        </w:tc>
        <w:tc>
          <w:tcPr>
            <w:tcW w:w="552" w:type="dxa"/>
          </w:tcPr>
          <w:p w:rsidR="008171B9" w:rsidRPr="008171B9" w:rsidRDefault="008171B9" w:rsidP="008171B9">
            <w:pPr>
              <w:spacing w:line="440" w:lineRule="exact"/>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rPr>
                <w:rFonts w:ascii="仿宋_GB2312" w:eastAsia="仿宋_GB2312" w:hAnsi="仿宋" w:cs="Times New Roman" w:hint="eastAsia"/>
                <w:szCs w:val="21"/>
              </w:rPr>
            </w:pPr>
          </w:p>
        </w:tc>
        <w:tc>
          <w:tcPr>
            <w:tcW w:w="553" w:type="dxa"/>
          </w:tcPr>
          <w:p w:rsidR="008171B9" w:rsidRPr="008171B9" w:rsidRDefault="008171B9" w:rsidP="008171B9">
            <w:pPr>
              <w:spacing w:line="440" w:lineRule="exact"/>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rPr>
                <w:rFonts w:ascii="仿宋_GB2312" w:eastAsia="仿宋_GB2312" w:hAnsi="仿宋" w:cs="Times New Roman" w:hint="eastAsia"/>
                <w:szCs w:val="21"/>
              </w:rPr>
            </w:pPr>
          </w:p>
        </w:tc>
        <w:tc>
          <w:tcPr>
            <w:tcW w:w="553" w:type="dxa"/>
          </w:tcPr>
          <w:p w:rsidR="008171B9" w:rsidRPr="008171B9" w:rsidRDefault="008171B9" w:rsidP="008171B9">
            <w:pPr>
              <w:spacing w:line="440" w:lineRule="exact"/>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rPr>
                <w:rFonts w:ascii="仿宋_GB2312" w:eastAsia="仿宋_GB2312" w:hAnsi="仿宋" w:cs="Times New Roman" w:hint="eastAsia"/>
                <w:szCs w:val="21"/>
              </w:rPr>
            </w:pPr>
          </w:p>
        </w:tc>
        <w:tc>
          <w:tcPr>
            <w:tcW w:w="553" w:type="dxa"/>
          </w:tcPr>
          <w:p w:rsidR="008171B9" w:rsidRPr="008171B9" w:rsidRDefault="008171B9" w:rsidP="008171B9">
            <w:pPr>
              <w:spacing w:line="440" w:lineRule="exact"/>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205" w:type="dxa"/>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单项金额虽不重大但单项计提坏账准备的其他应收款项</w:t>
            </w:r>
          </w:p>
        </w:tc>
        <w:tc>
          <w:tcPr>
            <w:tcW w:w="552" w:type="dxa"/>
          </w:tcPr>
          <w:p w:rsidR="008171B9" w:rsidRPr="008171B9" w:rsidRDefault="008171B9" w:rsidP="008171B9">
            <w:pPr>
              <w:spacing w:line="440" w:lineRule="exact"/>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rPr>
                <w:rFonts w:ascii="仿宋_GB2312" w:eastAsia="仿宋_GB2312" w:hAnsi="仿宋" w:cs="Times New Roman" w:hint="eastAsia"/>
                <w:szCs w:val="21"/>
              </w:rPr>
            </w:pPr>
          </w:p>
        </w:tc>
        <w:tc>
          <w:tcPr>
            <w:tcW w:w="553" w:type="dxa"/>
          </w:tcPr>
          <w:p w:rsidR="008171B9" w:rsidRPr="008171B9" w:rsidRDefault="008171B9" w:rsidP="008171B9">
            <w:pPr>
              <w:spacing w:line="440" w:lineRule="exact"/>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rPr>
                <w:rFonts w:ascii="仿宋_GB2312" w:eastAsia="仿宋_GB2312" w:hAnsi="仿宋" w:cs="Times New Roman" w:hint="eastAsia"/>
                <w:szCs w:val="21"/>
              </w:rPr>
            </w:pPr>
          </w:p>
        </w:tc>
        <w:tc>
          <w:tcPr>
            <w:tcW w:w="553" w:type="dxa"/>
          </w:tcPr>
          <w:p w:rsidR="008171B9" w:rsidRPr="008171B9" w:rsidRDefault="008171B9" w:rsidP="008171B9">
            <w:pPr>
              <w:spacing w:line="440" w:lineRule="exact"/>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rPr>
                <w:rFonts w:ascii="仿宋_GB2312" w:eastAsia="仿宋_GB2312" w:hAnsi="仿宋" w:cs="Times New Roman" w:hint="eastAsia"/>
                <w:szCs w:val="21"/>
              </w:rPr>
            </w:pPr>
          </w:p>
        </w:tc>
        <w:tc>
          <w:tcPr>
            <w:tcW w:w="553" w:type="dxa"/>
          </w:tcPr>
          <w:p w:rsidR="008171B9" w:rsidRPr="008171B9" w:rsidRDefault="008171B9" w:rsidP="008171B9">
            <w:pPr>
              <w:spacing w:line="440" w:lineRule="exact"/>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205"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合计</w:t>
            </w:r>
          </w:p>
        </w:tc>
        <w:tc>
          <w:tcPr>
            <w:tcW w:w="552" w:type="dxa"/>
          </w:tcPr>
          <w:p w:rsidR="008171B9" w:rsidRPr="008171B9" w:rsidRDefault="008171B9" w:rsidP="008171B9">
            <w:pPr>
              <w:spacing w:line="440" w:lineRule="exact"/>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553" w:type="dxa"/>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553" w:type="dxa"/>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553" w:type="dxa"/>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785"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r>
    </w:tbl>
    <w:p w:rsidR="008171B9" w:rsidRPr="008171B9" w:rsidRDefault="008171B9" w:rsidP="008171B9">
      <w:pPr>
        <w:spacing w:line="440" w:lineRule="exact"/>
        <w:ind w:firstLineChars="200" w:firstLine="420"/>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注：账面余额中的比例按年末该类其他应收款</w:t>
      </w:r>
      <w:r w:rsidRPr="008171B9">
        <w:rPr>
          <w:rFonts w:ascii="仿宋_GB2312" w:eastAsia="仿宋_GB2312" w:hAnsi="仿宋" w:cs="Times New Roman" w:hint="eastAsia"/>
          <w:szCs w:val="21"/>
        </w:rPr>
        <w:t>项</w:t>
      </w:r>
      <w:r w:rsidRPr="008171B9">
        <w:rPr>
          <w:rFonts w:ascii="仿宋_GB2312" w:eastAsia="仿宋_GB2312" w:hAnsi="仿宋" w:cs="Arial" w:hint="eastAsia"/>
          <w:bCs/>
          <w:kern w:val="0"/>
          <w:szCs w:val="21"/>
        </w:rPr>
        <w:t>除以其他应收款</w:t>
      </w:r>
      <w:r w:rsidRPr="008171B9">
        <w:rPr>
          <w:rFonts w:ascii="仿宋_GB2312" w:eastAsia="仿宋_GB2312" w:hAnsi="仿宋" w:cs="Times New Roman" w:hint="eastAsia"/>
          <w:szCs w:val="21"/>
        </w:rPr>
        <w:t>项</w:t>
      </w:r>
      <w:r w:rsidRPr="008171B9">
        <w:rPr>
          <w:rFonts w:ascii="仿宋_GB2312" w:eastAsia="仿宋_GB2312" w:hAnsi="仿宋" w:cs="Arial" w:hint="eastAsia"/>
          <w:bCs/>
          <w:kern w:val="0"/>
          <w:szCs w:val="21"/>
        </w:rPr>
        <w:t>合计数计算，坏账准备比例按该类其他应收款项年末已计提坏账准备除以年末该类其他应收款</w:t>
      </w:r>
      <w:r w:rsidRPr="008171B9">
        <w:rPr>
          <w:rFonts w:ascii="仿宋_GB2312" w:eastAsia="仿宋_GB2312" w:hAnsi="仿宋" w:cs="Times New Roman" w:hint="eastAsia"/>
          <w:szCs w:val="21"/>
        </w:rPr>
        <w:t>项</w:t>
      </w:r>
      <w:r w:rsidRPr="008171B9">
        <w:rPr>
          <w:rFonts w:ascii="仿宋_GB2312" w:eastAsia="仿宋_GB2312" w:hAnsi="仿宋" w:cs="Arial" w:hint="eastAsia"/>
          <w:bCs/>
          <w:kern w:val="0"/>
          <w:szCs w:val="21"/>
        </w:rPr>
        <w:t>金额计算。</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（1）按组合计提坏账准备的其他应收款</w:t>
      </w:r>
      <w:r w:rsidRPr="008171B9">
        <w:rPr>
          <w:rFonts w:ascii="仿宋_GB2312" w:eastAsia="仿宋_GB2312" w:hAnsi="仿宋" w:cs="Times New Roman" w:hint="eastAsia"/>
          <w:szCs w:val="21"/>
        </w:rPr>
        <w:t>项</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组合中，按账龄分析法计提坏账准备的其他应收款</w:t>
      </w:r>
      <w:r w:rsidRPr="008171B9">
        <w:rPr>
          <w:rFonts w:ascii="仿宋_GB2312" w:eastAsia="仿宋_GB2312" w:hAnsi="仿宋" w:cs="Times New Roman" w:hint="eastAsia"/>
          <w:szCs w:val="21"/>
        </w:rPr>
        <w:t>项</w:t>
      </w:r>
      <w:r w:rsidRPr="008171B9">
        <w:rPr>
          <w:rFonts w:ascii="仿宋_GB2312" w:eastAsia="仿宋_GB2312" w:hAnsi="仿宋" w:cs="MingLiU" w:hint="eastAsia"/>
          <w:kern w:val="0"/>
          <w:sz w:val="24"/>
          <w:szCs w:val="28"/>
        </w:rPr>
        <w:t>：</w:t>
      </w:r>
    </w:p>
    <w:tbl>
      <w:tblPr>
        <w:tblpPr w:leftFromText="180" w:rightFromText="180" w:vertAnchor="text" w:horzAnchor="margin" w:tblpY="92"/>
        <w:tblW w:w="0" w:type="auto"/>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217"/>
        <w:gridCol w:w="1217"/>
        <w:gridCol w:w="1217"/>
        <w:gridCol w:w="1219"/>
        <w:gridCol w:w="1219"/>
        <w:gridCol w:w="1217"/>
      </w:tblGrid>
      <w:tr w:rsidR="008171B9" w:rsidRPr="008171B9" w:rsidTr="00652DCB">
        <w:trPr>
          <w:trHeight w:val="397"/>
        </w:trPr>
        <w:tc>
          <w:tcPr>
            <w:tcW w:w="1216" w:type="dxa"/>
            <w:vMerge w:val="restart"/>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账龄</w:t>
            </w:r>
          </w:p>
        </w:tc>
        <w:tc>
          <w:tcPr>
            <w:tcW w:w="3651" w:type="dxa"/>
            <w:gridSpan w:val="3"/>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年末数</w:t>
            </w:r>
          </w:p>
        </w:tc>
        <w:tc>
          <w:tcPr>
            <w:tcW w:w="3655" w:type="dxa"/>
            <w:gridSpan w:val="3"/>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年初数</w:t>
            </w:r>
          </w:p>
        </w:tc>
      </w:tr>
      <w:tr w:rsidR="008171B9" w:rsidRPr="008171B9" w:rsidTr="00652DCB">
        <w:trPr>
          <w:trHeight w:val="397"/>
        </w:trPr>
        <w:tc>
          <w:tcPr>
            <w:tcW w:w="1216" w:type="dxa"/>
            <w:vMerge/>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2434" w:type="dxa"/>
            <w:gridSpan w:val="2"/>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账面余额</w:t>
            </w:r>
          </w:p>
        </w:tc>
        <w:tc>
          <w:tcPr>
            <w:tcW w:w="1217" w:type="dxa"/>
            <w:vMerge w:val="restart"/>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坏账准备</w:t>
            </w:r>
          </w:p>
        </w:tc>
        <w:tc>
          <w:tcPr>
            <w:tcW w:w="2438" w:type="dxa"/>
            <w:gridSpan w:val="2"/>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账面余额</w:t>
            </w:r>
          </w:p>
        </w:tc>
        <w:tc>
          <w:tcPr>
            <w:tcW w:w="1217" w:type="dxa"/>
            <w:vMerge w:val="restart"/>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坏账准备</w:t>
            </w:r>
          </w:p>
        </w:tc>
      </w:tr>
      <w:tr w:rsidR="008171B9" w:rsidRPr="008171B9" w:rsidTr="00652DCB">
        <w:trPr>
          <w:trHeight w:val="397"/>
        </w:trPr>
        <w:tc>
          <w:tcPr>
            <w:tcW w:w="1216" w:type="dxa"/>
            <w:vMerge/>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217"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金额</w:t>
            </w:r>
          </w:p>
        </w:tc>
        <w:tc>
          <w:tcPr>
            <w:tcW w:w="1217"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比例(%)</w:t>
            </w:r>
          </w:p>
        </w:tc>
        <w:tc>
          <w:tcPr>
            <w:tcW w:w="1217" w:type="dxa"/>
            <w:vMerge/>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219"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金额</w:t>
            </w:r>
          </w:p>
        </w:tc>
        <w:tc>
          <w:tcPr>
            <w:tcW w:w="1219"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比例(%)</w:t>
            </w:r>
          </w:p>
        </w:tc>
        <w:tc>
          <w:tcPr>
            <w:tcW w:w="1217" w:type="dxa"/>
            <w:vMerge/>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trPr>
        <w:tc>
          <w:tcPr>
            <w:tcW w:w="1216"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1年以内（含1年）</w:t>
            </w:r>
          </w:p>
        </w:tc>
        <w:tc>
          <w:tcPr>
            <w:tcW w:w="121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trPr>
        <w:tc>
          <w:tcPr>
            <w:tcW w:w="1216"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1至2年</w:t>
            </w:r>
          </w:p>
        </w:tc>
        <w:tc>
          <w:tcPr>
            <w:tcW w:w="121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trPr>
        <w:tc>
          <w:tcPr>
            <w:tcW w:w="1216"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2至3年</w:t>
            </w:r>
          </w:p>
        </w:tc>
        <w:tc>
          <w:tcPr>
            <w:tcW w:w="121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trPr>
        <w:tc>
          <w:tcPr>
            <w:tcW w:w="1216"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3年以上</w:t>
            </w:r>
          </w:p>
        </w:tc>
        <w:tc>
          <w:tcPr>
            <w:tcW w:w="121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trPr>
        <w:tc>
          <w:tcPr>
            <w:tcW w:w="1216"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合计</w:t>
            </w:r>
          </w:p>
        </w:tc>
        <w:tc>
          <w:tcPr>
            <w:tcW w:w="121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7"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217"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219"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219"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21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bl>
    <w:p w:rsidR="008171B9" w:rsidRPr="008171B9" w:rsidRDefault="008171B9" w:rsidP="008171B9">
      <w:pPr>
        <w:spacing w:line="440" w:lineRule="exact"/>
        <w:ind w:firstLineChars="200" w:firstLine="420"/>
        <w:rPr>
          <w:rFonts w:ascii="仿宋_GB2312" w:eastAsia="仿宋_GB2312" w:hAnsi="仿宋" w:cs="MingLiU" w:hint="eastAsia"/>
          <w:kern w:val="0"/>
          <w:sz w:val="24"/>
          <w:szCs w:val="28"/>
        </w:rPr>
      </w:pPr>
      <w:r w:rsidRPr="008171B9">
        <w:rPr>
          <w:rFonts w:ascii="仿宋_GB2312" w:eastAsia="仿宋_GB2312" w:hAnsi="仿宋" w:cs="Arial" w:hint="eastAsia"/>
          <w:bCs/>
          <w:kern w:val="0"/>
          <w:szCs w:val="21"/>
        </w:rPr>
        <w:t>注：账龄划分根据企业具体情况确定。</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组合中，采用余额百分比法计提坏账准备的其他应收款</w:t>
      </w:r>
      <w:r w:rsidRPr="008171B9">
        <w:rPr>
          <w:rFonts w:ascii="仿宋_GB2312" w:eastAsia="仿宋_GB2312" w:hAnsi="仿宋" w:cs="Times New Roman" w:hint="eastAsia"/>
          <w:szCs w:val="21"/>
        </w:rPr>
        <w:t>项</w:t>
      </w:r>
      <w:r w:rsidRPr="008171B9">
        <w:rPr>
          <w:rFonts w:ascii="仿宋_GB2312" w:eastAsia="仿宋_GB2312" w:hAnsi="仿宋" w:cs="MingLiU" w:hint="eastAsia"/>
          <w:kern w:val="0"/>
          <w:sz w:val="24"/>
          <w:szCs w:val="28"/>
        </w:rPr>
        <w:t>：</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217"/>
        <w:gridCol w:w="1217"/>
        <w:gridCol w:w="1217"/>
        <w:gridCol w:w="1219"/>
        <w:gridCol w:w="1219"/>
        <w:gridCol w:w="1217"/>
      </w:tblGrid>
      <w:tr w:rsidR="008171B9" w:rsidRPr="008171B9" w:rsidTr="00652DCB">
        <w:trPr>
          <w:trHeight w:val="397"/>
          <w:jc w:val="center"/>
        </w:trPr>
        <w:tc>
          <w:tcPr>
            <w:tcW w:w="1216" w:type="dxa"/>
            <w:vMerge w:val="restart"/>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组合名称</w:t>
            </w:r>
          </w:p>
        </w:tc>
        <w:tc>
          <w:tcPr>
            <w:tcW w:w="3651" w:type="dxa"/>
            <w:gridSpan w:val="3"/>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年末数</w:t>
            </w:r>
          </w:p>
        </w:tc>
        <w:tc>
          <w:tcPr>
            <w:tcW w:w="3655" w:type="dxa"/>
            <w:gridSpan w:val="3"/>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年初数</w:t>
            </w:r>
          </w:p>
        </w:tc>
      </w:tr>
      <w:tr w:rsidR="008171B9" w:rsidRPr="008171B9" w:rsidTr="00652DCB">
        <w:trPr>
          <w:trHeight w:val="397"/>
          <w:jc w:val="center"/>
        </w:trPr>
        <w:tc>
          <w:tcPr>
            <w:tcW w:w="1216" w:type="dxa"/>
            <w:vMerge/>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2434" w:type="dxa"/>
            <w:gridSpan w:val="2"/>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账面余额</w:t>
            </w:r>
          </w:p>
        </w:tc>
        <w:tc>
          <w:tcPr>
            <w:tcW w:w="1217" w:type="dxa"/>
            <w:vMerge w:val="restart"/>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坏账准备</w:t>
            </w:r>
          </w:p>
        </w:tc>
        <w:tc>
          <w:tcPr>
            <w:tcW w:w="2438" w:type="dxa"/>
            <w:gridSpan w:val="2"/>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账面余额</w:t>
            </w:r>
          </w:p>
        </w:tc>
        <w:tc>
          <w:tcPr>
            <w:tcW w:w="1217" w:type="dxa"/>
            <w:vMerge w:val="restart"/>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坏账准备</w:t>
            </w:r>
          </w:p>
        </w:tc>
      </w:tr>
      <w:tr w:rsidR="008171B9" w:rsidRPr="008171B9" w:rsidTr="00652DCB">
        <w:trPr>
          <w:trHeight w:val="397"/>
          <w:jc w:val="center"/>
        </w:trPr>
        <w:tc>
          <w:tcPr>
            <w:tcW w:w="1216" w:type="dxa"/>
            <w:vMerge/>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217"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金额</w:t>
            </w:r>
          </w:p>
        </w:tc>
        <w:tc>
          <w:tcPr>
            <w:tcW w:w="1217"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比例(%)</w:t>
            </w:r>
          </w:p>
        </w:tc>
        <w:tc>
          <w:tcPr>
            <w:tcW w:w="1217" w:type="dxa"/>
            <w:vMerge/>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219"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金额</w:t>
            </w:r>
          </w:p>
        </w:tc>
        <w:tc>
          <w:tcPr>
            <w:tcW w:w="1219"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比例(%)</w:t>
            </w:r>
          </w:p>
        </w:tc>
        <w:tc>
          <w:tcPr>
            <w:tcW w:w="1217" w:type="dxa"/>
            <w:vMerge/>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1216"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组合1</w:t>
            </w:r>
          </w:p>
        </w:tc>
        <w:tc>
          <w:tcPr>
            <w:tcW w:w="121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1216"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lastRenderedPageBreak/>
              <w:t>组合2</w:t>
            </w:r>
          </w:p>
        </w:tc>
        <w:tc>
          <w:tcPr>
            <w:tcW w:w="121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1216"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21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1216"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合计</w:t>
            </w:r>
          </w:p>
        </w:tc>
        <w:tc>
          <w:tcPr>
            <w:tcW w:w="121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17"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217"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219"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219"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21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bl>
    <w:p w:rsidR="008171B9" w:rsidRPr="008171B9" w:rsidRDefault="008171B9" w:rsidP="008171B9">
      <w:pPr>
        <w:spacing w:line="440" w:lineRule="exact"/>
        <w:ind w:firstLineChars="200" w:firstLine="420"/>
        <w:rPr>
          <w:rFonts w:ascii="仿宋_GB2312" w:eastAsia="仿宋_GB2312" w:hAnsi="仿宋" w:cs="MingLiU" w:hint="eastAsia"/>
          <w:kern w:val="0"/>
          <w:sz w:val="24"/>
          <w:szCs w:val="28"/>
        </w:rPr>
      </w:pPr>
      <w:r w:rsidRPr="008171B9">
        <w:rPr>
          <w:rFonts w:ascii="仿宋_GB2312" w:eastAsia="仿宋_GB2312" w:hAnsi="仿宋" w:cs="Arial" w:hint="eastAsia"/>
          <w:bCs/>
          <w:kern w:val="0"/>
          <w:szCs w:val="21"/>
        </w:rPr>
        <w:t>注：填写具体组合名称。</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组合中，采用其他方法计提坏账准备的其他应收款</w:t>
      </w:r>
      <w:r w:rsidRPr="008171B9">
        <w:rPr>
          <w:rFonts w:ascii="仿宋_GB2312" w:eastAsia="仿宋_GB2312" w:hAnsi="仿宋" w:cs="Times New Roman" w:hint="eastAsia"/>
          <w:szCs w:val="21"/>
        </w:rPr>
        <w:t>项</w:t>
      </w:r>
      <w:r w:rsidRPr="008171B9">
        <w:rPr>
          <w:rFonts w:ascii="仿宋_GB2312" w:eastAsia="仿宋_GB2312" w:hAnsi="仿宋" w:cs="MingLiU" w:hint="eastAsia"/>
          <w:kern w:val="0"/>
          <w:sz w:val="24"/>
          <w:szCs w:val="28"/>
        </w:rPr>
        <w:t>：</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727"/>
        <w:gridCol w:w="1924"/>
        <w:gridCol w:w="1904"/>
        <w:gridCol w:w="1751"/>
      </w:tblGrid>
      <w:tr w:rsidR="008171B9" w:rsidRPr="008171B9" w:rsidTr="00652DCB">
        <w:trPr>
          <w:trHeight w:val="397"/>
          <w:jc w:val="center"/>
        </w:trPr>
        <w:tc>
          <w:tcPr>
            <w:tcW w:w="1216" w:type="dxa"/>
            <w:vMerge w:val="restart"/>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组合名称</w:t>
            </w:r>
          </w:p>
        </w:tc>
        <w:tc>
          <w:tcPr>
            <w:tcW w:w="3651" w:type="dxa"/>
            <w:gridSpan w:val="2"/>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年末数</w:t>
            </w:r>
          </w:p>
        </w:tc>
        <w:tc>
          <w:tcPr>
            <w:tcW w:w="3655" w:type="dxa"/>
            <w:gridSpan w:val="2"/>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年初数</w:t>
            </w:r>
          </w:p>
        </w:tc>
      </w:tr>
      <w:tr w:rsidR="008171B9" w:rsidRPr="008171B9" w:rsidTr="00652DCB">
        <w:trPr>
          <w:trHeight w:val="397"/>
          <w:jc w:val="center"/>
        </w:trPr>
        <w:tc>
          <w:tcPr>
            <w:tcW w:w="1216" w:type="dxa"/>
            <w:vMerge/>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727"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账面余额</w:t>
            </w:r>
          </w:p>
        </w:tc>
        <w:tc>
          <w:tcPr>
            <w:tcW w:w="1924"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坏账准备</w:t>
            </w:r>
          </w:p>
        </w:tc>
        <w:tc>
          <w:tcPr>
            <w:tcW w:w="1904"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账面余额</w:t>
            </w:r>
          </w:p>
        </w:tc>
        <w:tc>
          <w:tcPr>
            <w:tcW w:w="1751"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坏账准备</w:t>
            </w:r>
          </w:p>
        </w:tc>
      </w:tr>
      <w:tr w:rsidR="008171B9" w:rsidRPr="008171B9" w:rsidTr="00652DCB">
        <w:trPr>
          <w:trHeight w:val="397"/>
          <w:jc w:val="center"/>
        </w:trPr>
        <w:tc>
          <w:tcPr>
            <w:tcW w:w="1216"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组合1</w:t>
            </w:r>
          </w:p>
        </w:tc>
        <w:tc>
          <w:tcPr>
            <w:tcW w:w="17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924"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904"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75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1216"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组合2</w:t>
            </w:r>
          </w:p>
        </w:tc>
        <w:tc>
          <w:tcPr>
            <w:tcW w:w="17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924"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904"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75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1216"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7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924"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904"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75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1216"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合计</w:t>
            </w:r>
          </w:p>
        </w:tc>
        <w:tc>
          <w:tcPr>
            <w:tcW w:w="17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924"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904"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75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bl>
    <w:p w:rsidR="008171B9" w:rsidRPr="008171B9" w:rsidRDefault="008171B9" w:rsidP="008171B9">
      <w:pPr>
        <w:spacing w:line="440" w:lineRule="exact"/>
        <w:ind w:firstLineChars="200" w:firstLine="420"/>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注：填写具体组合名称。</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（2）单项计提坏账准备的其他应收款</w:t>
      </w:r>
      <w:r w:rsidRPr="008171B9">
        <w:rPr>
          <w:rFonts w:ascii="仿宋_GB2312" w:eastAsia="仿宋_GB2312" w:hAnsi="仿宋" w:cs="Times New Roman" w:hint="eastAsia"/>
          <w:szCs w:val="21"/>
        </w:rPr>
        <w:t>项</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年末单项金额重大并单项计提坏账准备的其他应收款</w:t>
      </w:r>
      <w:r w:rsidRPr="008171B9">
        <w:rPr>
          <w:rFonts w:ascii="仿宋_GB2312" w:eastAsia="仿宋_GB2312" w:hAnsi="仿宋" w:cs="Times New Roman" w:hint="eastAsia"/>
          <w:szCs w:val="21"/>
        </w:rPr>
        <w:t>项</w:t>
      </w:r>
      <w:r w:rsidRPr="008171B9">
        <w:rPr>
          <w:rFonts w:ascii="仿宋_GB2312" w:eastAsia="仿宋_GB2312" w:hAnsi="仿宋" w:cs="MingLiU" w:hint="eastAsia"/>
          <w:kern w:val="0"/>
          <w:sz w:val="24"/>
          <w:szCs w:val="28"/>
        </w:rPr>
        <w:t>：</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705"/>
        <w:gridCol w:w="1704"/>
        <w:gridCol w:w="1704"/>
        <w:gridCol w:w="1704"/>
      </w:tblGrid>
      <w:tr w:rsidR="008171B9" w:rsidRPr="008171B9" w:rsidTr="00652DCB">
        <w:trPr>
          <w:trHeight w:val="397"/>
          <w:jc w:val="center"/>
        </w:trPr>
        <w:tc>
          <w:tcPr>
            <w:tcW w:w="1705" w:type="dxa"/>
            <w:vAlign w:val="center"/>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szCs w:val="21"/>
              </w:rPr>
              <w:t>债务人名称</w:t>
            </w:r>
          </w:p>
        </w:tc>
        <w:tc>
          <w:tcPr>
            <w:tcW w:w="1705" w:type="dxa"/>
            <w:vAlign w:val="center"/>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szCs w:val="21"/>
              </w:rPr>
              <w:t>年末余额</w:t>
            </w:r>
          </w:p>
        </w:tc>
        <w:tc>
          <w:tcPr>
            <w:tcW w:w="1704" w:type="dxa"/>
            <w:vAlign w:val="center"/>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坏账准备</w:t>
            </w:r>
          </w:p>
        </w:tc>
        <w:tc>
          <w:tcPr>
            <w:tcW w:w="1704" w:type="dxa"/>
            <w:vAlign w:val="center"/>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szCs w:val="21"/>
              </w:rPr>
              <w:t>计提比例</w:t>
            </w:r>
          </w:p>
        </w:tc>
        <w:tc>
          <w:tcPr>
            <w:tcW w:w="1704" w:type="dxa"/>
            <w:vAlign w:val="center"/>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szCs w:val="21"/>
              </w:rPr>
              <w:t>计提理由</w:t>
            </w:r>
          </w:p>
        </w:tc>
      </w:tr>
      <w:tr w:rsidR="008171B9" w:rsidRPr="008171B9" w:rsidTr="00652DCB">
        <w:trPr>
          <w:trHeight w:val="397"/>
          <w:jc w:val="center"/>
        </w:trPr>
        <w:tc>
          <w:tcPr>
            <w:tcW w:w="1705" w:type="dxa"/>
            <w:vAlign w:val="center"/>
          </w:tcPr>
          <w:p w:rsidR="008171B9" w:rsidRPr="008171B9" w:rsidRDefault="008171B9" w:rsidP="008171B9">
            <w:pPr>
              <w:spacing w:line="440" w:lineRule="exact"/>
              <w:rPr>
                <w:rFonts w:ascii="仿宋_GB2312" w:eastAsia="仿宋_GB2312" w:hAnsi="仿宋" w:cs="Times New Roman" w:hint="eastAsia"/>
                <w:color w:val="0000FF"/>
                <w:szCs w:val="21"/>
              </w:rPr>
            </w:pPr>
          </w:p>
        </w:tc>
        <w:tc>
          <w:tcPr>
            <w:tcW w:w="1705"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1704"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1704"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1704"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r>
      <w:tr w:rsidR="008171B9" w:rsidRPr="008171B9" w:rsidTr="00652DCB">
        <w:trPr>
          <w:trHeight w:val="397"/>
          <w:jc w:val="center"/>
        </w:trPr>
        <w:tc>
          <w:tcPr>
            <w:tcW w:w="1705"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1705"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1704"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1704"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1704"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r>
      <w:tr w:rsidR="008171B9" w:rsidRPr="008171B9" w:rsidTr="00652DCB">
        <w:trPr>
          <w:trHeight w:val="397"/>
          <w:jc w:val="center"/>
        </w:trPr>
        <w:tc>
          <w:tcPr>
            <w:tcW w:w="1705"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合计</w:t>
            </w:r>
          </w:p>
        </w:tc>
        <w:tc>
          <w:tcPr>
            <w:tcW w:w="1705"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1704"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1704"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704"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r>
    </w:tbl>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年末单项金额虽不重大但单项计提坏账准备的其他应收款</w:t>
      </w:r>
      <w:r w:rsidRPr="008171B9">
        <w:rPr>
          <w:rFonts w:ascii="仿宋_GB2312" w:eastAsia="仿宋_GB2312" w:hAnsi="仿宋" w:cs="Times New Roman" w:hint="eastAsia"/>
          <w:szCs w:val="21"/>
        </w:rPr>
        <w:t>项</w:t>
      </w:r>
      <w:r w:rsidRPr="008171B9">
        <w:rPr>
          <w:rFonts w:ascii="仿宋_GB2312" w:eastAsia="仿宋_GB2312" w:hAnsi="仿宋" w:cs="MingLiU" w:hint="eastAsia"/>
          <w:kern w:val="0"/>
          <w:sz w:val="24"/>
          <w:szCs w:val="28"/>
        </w:rPr>
        <w:t>：</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705"/>
        <w:gridCol w:w="1704"/>
        <w:gridCol w:w="1704"/>
        <w:gridCol w:w="1704"/>
      </w:tblGrid>
      <w:tr w:rsidR="008171B9" w:rsidRPr="008171B9" w:rsidTr="00652DCB">
        <w:trPr>
          <w:trHeight w:val="397"/>
          <w:jc w:val="center"/>
        </w:trPr>
        <w:tc>
          <w:tcPr>
            <w:tcW w:w="1705" w:type="dxa"/>
            <w:vAlign w:val="center"/>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szCs w:val="21"/>
              </w:rPr>
              <w:t>债务人名称</w:t>
            </w:r>
          </w:p>
        </w:tc>
        <w:tc>
          <w:tcPr>
            <w:tcW w:w="1705" w:type="dxa"/>
            <w:vAlign w:val="center"/>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szCs w:val="21"/>
              </w:rPr>
              <w:t>年末余额</w:t>
            </w:r>
          </w:p>
        </w:tc>
        <w:tc>
          <w:tcPr>
            <w:tcW w:w="1704" w:type="dxa"/>
            <w:vAlign w:val="center"/>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坏账准备</w:t>
            </w:r>
          </w:p>
        </w:tc>
        <w:tc>
          <w:tcPr>
            <w:tcW w:w="1704" w:type="dxa"/>
            <w:vAlign w:val="center"/>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szCs w:val="21"/>
              </w:rPr>
              <w:t>计提比例</w:t>
            </w:r>
          </w:p>
        </w:tc>
        <w:tc>
          <w:tcPr>
            <w:tcW w:w="1704" w:type="dxa"/>
            <w:vAlign w:val="center"/>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szCs w:val="21"/>
              </w:rPr>
              <w:t>计提理由</w:t>
            </w:r>
          </w:p>
        </w:tc>
      </w:tr>
      <w:tr w:rsidR="008171B9" w:rsidRPr="008171B9" w:rsidTr="00652DCB">
        <w:trPr>
          <w:trHeight w:val="397"/>
          <w:jc w:val="center"/>
        </w:trPr>
        <w:tc>
          <w:tcPr>
            <w:tcW w:w="1705" w:type="dxa"/>
            <w:vAlign w:val="center"/>
          </w:tcPr>
          <w:p w:rsidR="008171B9" w:rsidRPr="008171B9" w:rsidRDefault="008171B9" w:rsidP="008171B9">
            <w:pPr>
              <w:spacing w:line="440" w:lineRule="exact"/>
              <w:rPr>
                <w:rFonts w:ascii="仿宋_GB2312" w:eastAsia="仿宋_GB2312" w:hAnsi="仿宋" w:cs="Times New Roman" w:hint="eastAsia"/>
                <w:color w:val="0000FF"/>
                <w:szCs w:val="21"/>
              </w:rPr>
            </w:pPr>
          </w:p>
        </w:tc>
        <w:tc>
          <w:tcPr>
            <w:tcW w:w="1705"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1704"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1704"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1704"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r>
      <w:tr w:rsidR="008171B9" w:rsidRPr="008171B9" w:rsidTr="00652DCB">
        <w:trPr>
          <w:trHeight w:val="397"/>
          <w:jc w:val="center"/>
        </w:trPr>
        <w:tc>
          <w:tcPr>
            <w:tcW w:w="1705"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1705"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1704"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1704"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1704"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r>
      <w:tr w:rsidR="008171B9" w:rsidRPr="008171B9" w:rsidTr="00652DCB">
        <w:trPr>
          <w:trHeight w:val="397"/>
          <w:jc w:val="center"/>
        </w:trPr>
        <w:tc>
          <w:tcPr>
            <w:tcW w:w="1705"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合计</w:t>
            </w:r>
          </w:p>
        </w:tc>
        <w:tc>
          <w:tcPr>
            <w:tcW w:w="1705"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1704"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1704"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704"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r>
    </w:tbl>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（3）本年转回或收回情况</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1362"/>
        <w:gridCol w:w="2037"/>
        <w:gridCol w:w="2399"/>
        <w:gridCol w:w="1359"/>
      </w:tblGrid>
      <w:tr w:rsidR="008171B9" w:rsidRPr="008171B9" w:rsidTr="00652DCB">
        <w:trPr>
          <w:trHeight w:val="397"/>
          <w:tblHeader/>
          <w:jc w:val="center"/>
        </w:trPr>
        <w:tc>
          <w:tcPr>
            <w:tcW w:w="1728" w:type="dxa"/>
            <w:vAlign w:val="center"/>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szCs w:val="21"/>
              </w:rPr>
              <w:t>债务人名称</w:t>
            </w:r>
          </w:p>
        </w:tc>
        <w:tc>
          <w:tcPr>
            <w:tcW w:w="1362"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转回或收回原因</w:t>
            </w:r>
          </w:p>
        </w:tc>
        <w:tc>
          <w:tcPr>
            <w:tcW w:w="2037"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确定原坏账准备的</w:t>
            </w:r>
          </w:p>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szCs w:val="21"/>
              </w:rPr>
              <w:t>依据</w:t>
            </w:r>
          </w:p>
        </w:tc>
        <w:tc>
          <w:tcPr>
            <w:tcW w:w="2399" w:type="dxa"/>
            <w:vAlign w:val="center"/>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转回或收回前累计已计提坏账准备金额</w:t>
            </w:r>
          </w:p>
        </w:tc>
        <w:tc>
          <w:tcPr>
            <w:tcW w:w="1359" w:type="dxa"/>
            <w:vAlign w:val="center"/>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szCs w:val="21"/>
              </w:rPr>
              <w:t>转回或收回金额</w:t>
            </w:r>
          </w:p>
        </w:tc>
      </w:tr>
      <w:tr w:rsidR="008171B9" w:rsidRPr="008171B9" w:rsidTr="00652DCB">
        <w:trPr>
          <w:trHeight w:val="397"/>
          <w:jc w:val="center"/>
        </w:trPr>
        <w:tc>
          <w:tcPr>
            <w:tcW w:w="1728" w:type="dxa"/>
            <w:vAlign w:val="center"/>
          </w:tcPr>
          <w:p w:rsidR="008171B9" w:rsidRPr="008171B9" w:rsidRDefault="008171B9" w:rsidP="008171B9">
            <w:pPr>
              <w:spacing w:line="440" w:lineRule="exact"/>
              <w:rPr>
                <w:rFonts w:ascii="仿宋_GB2312" w:eastAsia="仿宋_GB2312" w:hAnsi="仿宋" w:cs="Times New Roman" w:hint="eastAsia"/>
                <w:color w:val="0000FF"/>
                <w:szCs w:val="21"/>
              </w:rPr>
            </w:pPr>
          </w:p>
        </w:tc>
        <w:tc>
          <w:tcPr>
            <w:tcW w:w="1362"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2037"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2399"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1359"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r>
      <w:tr w:rsidR="008171B9" w:rsidRPr="008171B9" w:rsidTr="00652DCB">
        <w:trPr>
          <w:trHeight w:val="397"/>
          <w:jc w:val="center"/>
        </w:trPr>
        <w:tc>
          <w:tcPr>
            <w:tcW w:w="1728"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1362"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2037"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2399"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1359"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r>
      <w:tr w:rsidR="008171B9" w:rsidRPr="008171B9" w:rsidTr="00652DCB">
        <w:trPr>
          <w:trHeight w:val="397"/>
          <w:jc w:val="center"/>
        </w:trPr>
        <w:tc>
          <w:tcPr>
            <w:tcW w:w="1728"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合计</w:t>
            </w:r>
          </w:p>
        </w:tc>
        <w:tc>
          <w:tcPr>
            <w:tcW w:w="1362"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2037"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2399" w:type="dxa"/>
            <w:vAlign w:val="center"/>
          </w:tcPr>
          <w:p w:rsidR="008171B9" w:rsidRPr="008171B9" w:rsidRDefault="008171B9" w:rsidP="008171B9">
            <w:pPr>
              <w:spacing w:line="440" w:lineRule="exact"/>
              <w:jc w:val="center"/>
              <w:rPr>
                <w:rFonts w:ascii="仿宋_GB2312" w:eastAsia="仿宋_GB2312" w:hAnsi="仿宋" w:cs="Times New Roman" w:hint="eastAsia"/>
                <w:kern w:val="0"/>
                <w:szCs w:val="21"/>
              </w:rPr>
            </w:pPr>
          </w:p>
        </w:tc>
        <w:tc>
          <w:tcPr>
            <w:tcW w:w="1359"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r>
    </w:tbl>
    <w:p w:rsidR="008171B9" w:rsidRPr="008171B9" w:rsidRDefault="008171B9" w:rsidP="008171B9">
      <w:pPr>
        <w:spacing w:line="440" w:lineRule="exact"/>
        <w:ind w:firstLineChars="200" w:firstLine="420"/>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注：本表列报本报告期前已全额计提坏账准备，或计提减值准备的比例较大，但在本年又全额收回或转回，或在本年收回或转回比例较大的其他应收款</w:t>
      </w:r>
      <w:r w:rsidRPr="008171B9">
        <w:rPr>
          <w:rFonts w:ascii="仿宋_GB2312" w:eastAsia="仿宋_GB2312" w:hAnsi="仿宋" w:cs="Times New Roman" w:hint="eastAsia"/>
          <w:szCs w:val="21"/>
        </w:rPr>
        <w:t>项</w:t>
      </w:r>
      <w:r w:rsidRPr="008171B9">
        <w:rPr>
          <w:rFonts w:ascii="仿宋_GB2312" w:eastAsia="仿宋_GB2312" w:hAnsi="仿宋" w:cs="Arial" w:hint="eastAsia"/>
          <w:bCs/>
          <w:kern w:val="0"/>
          <w:szCs w:val="21"/>
        </w:rPr>
        <w:t>。对本年通过重组等方式</w:t>
      </w:r>
      <w:r w:rsidRPr="008171B9">
        <w:rPr>
          <w:rFonts w:ascii="仿宋_GB2312" w:eastAsia="仿宋_GB2312" w:hAnsi="仿宋" w:cs="Arial" w:hint="eastAsia"/>
          <w:bCs/>
          <w:kern w:val="0"/>
          <w:szCs w:val="21"/>
        </w:rPr>
        <w:lastRenderedPageBreak/>
        <w:t>收回的金额重大的其他应收款</w:t>
      </w:r>
      <w:r w:rsidRPr="008171B9">
        <w:rPr>
          <w:rFonts w:ascii="仿宋_GB2312" w:eastAsia="仿宋_GB2312" w:hAnsi="仿宋" w:cs="Times New Roman" w:hint="eastAsia"/>
          <w:szCs w:val="21"/>
        </w:rPr>
        <w:t>项</w:t>
      </w:r>
      <w:r w:rsidRPr="008171B9">
        <w:rPr>
          <w:rFonts w:ascii="仿宋_GB2312" w:eastAsia="仿宋_GB2312" w:hAnsi="仿宋" w:cs="Arial" w:hint="eastAsia"/>
          <w:bCs/>
          <w:kern w:val="0"/>
          <w:szCs w:val="21"/>
        </w:rPr>
        <w:t>，则应逐笔列报，金额不重大的，可汇总列报。</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（4）本报告期实际核销的其他应收款</w:t>
      </w:r>
      <w:r w:rsidRPr="008171B9">
        <w:rPr>
          <w:rFonts w:ascii="仿宋_GB2312" w:eastAsia="仿宋_GB2312" w:hAnsi="仿宋" w:cs="Times New Roman" w:hint="eastAsia"/>
          <w:szCs w:val="21"/>
        </w:rPr>
        <w:t>项</w:t>
      </w:r>
      <w:r w:rsidRPr="008171B9">
        <w:rPr>
          <w:rFonts w:ascii="仿宋_GB2312" w:eastAsia="仿宋_GB2312" w:hAnsi="仿宋" w:cs="MingLiU" w:hint="eastAsia"/>
          <w:kern w:val="0"/>
          <w:sz w:val="24"/>
          <w:szCs w:val="28"/>
        </w:rPr>
        <w:t>情况</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705"/>
        <w:gridCol w:w="1704"/>
        <w:gridCol w:w="1704"/>
        <w:gridCol w:w="1704"/>
      </w:tblGrid>
      <w:tr w:rsidR="008171B9" w:rsidRPr="008171B9" w:rsidTr="00652DCB">
        <w:trPr>
          <w:trHeight w:val="397"/>
          <w:jc w:val="center"/>
        </w:trPr>
        <w:tc>
          <w:tcPr>
            <w:tcW w:w="1705"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债务人名称</w:t>
            </w:r>
          </w:p>
        </w:tc>
        <w:tc>
          <w:tcPr>
            <w:tcW w:w="1705"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其他应收款项性质</w:t>
            </w:r>
          </w:p>
        </w:tc>
        <w:tc>
          <w:tcPr>
            <w:tcW w:w="1704"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核销金额</w:t>
            </w:r>
          </w:p>
        </w:tc>
        <w:tc>
          <w:tcPr>
            <w:tcW w:w="1704"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核销原因</w:t>
            </w:r>
          </w:p>
        </w:tc>
        <w:tc>
          <w:tcPr>
            <w:tcW w:w="1704"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是否因关联交易产生</w:t>
            </w:r>
          </w:p>
        </w:tc>
      </w:tr>
      <w:tr w:rsidR="008171B9" w:rsidRPr="008171B9" w:rsidTr="00652DCB">
        <w:trPr>
          <w:trHeight w:val="397"/>
          <w:jc w:val="center"/>
        </w:trPr>
        <w:tc>
          <w:tcPr>
            <w:tcW w:w="1705"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705"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704"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704"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704"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1705"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705"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704"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704"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704"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1705"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合计</w:t>
            </w:r>
          </w:p>
        </w:tc>
        <w:tc>
          <w:tcPr>
            <w:tcW w:w="1705"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704"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704"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704"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r>
    </w:tbl>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bookmarkStart w:id="13" w:name="_Toc302738340"/>
      <w:r w:rsidRPr="008171B9">
        <w:rPr>
          <w:rFonts w:ascii="仿宋_GB2312" w:eastAsia="仿宋_GB2312" w:hAnsi="仿宋" w:cs="MingLiU" w:hint="eastAsia"/>
          <w:kern w:val="0"/>
          <w:sz w:val="24"/>
          <w:szCs w:val="28"/>
        </w:rPr>
        <w:t>（九）存货</w:t>
      </w:r>
      <w:bookmarkEnd w:id="13"/>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bookmarkStart w:id="14" w:name="_Toc215903117"/>
      <w:r w:rsidRPr="008171B9">
        <w:rPr>
          <w:rFonts w:ascii="仿宋_GB2312" w:eastAsia="仿宋_GB2312" w:hAnsi="仿宋" w:cs="MingLiU" w:hint="eastAsia"/>
          <w:kern w:val="0"/>
          <w:sz w:val="24"/>
          <w:szCs w:val="28"/>
        </w:rPr>
        <w:t>1.存货分类</w:t>
      </w:r>
      <w:bookmarkEnd w:id="14"/>
      <w:r w:rsidRPr="008171B9">
        <w:rPr>
          <w:rFonts w:ascii="仿宋_GB2312" w:eastAsia="仿宋_GB2312" w:hAnsi="仿宋" w:cs="MingLiU" w:hint="eastAsia"/>
          <w:kern w:val="0"/>
          <w:sz w:val="24"/>
          <w:szCs w:val="28"/>
        </w:rPr>
        <w:t xml:space="preserve"> </w:t>
      </w:r>
    </w:p>
    <w:tbl>
      <w:tblPr>
        <w:tblW w:w="0" w:type="auto"/>
        <w:jc w:val="center"/>
        <w:tblBorders>
          <w:top w:val="single" w:sz="4" w:space="0" w:color="auto"/>
          <w:bottom w:val="single" w:sz="4" w:space="0" w:color="auto"/>
          <w:insideH w:val="single" w:sz="4" w:space="0" w:color="auto"/>
          <w:insideV w:val="single" w:sz="4" w:space="0" w:color="auto"/>
        </w:tblBorders>
        <w:tblLayout w:type="fixed"/>
        <w:tblCellMar>
          <w:left w:w="31" w:type="dxa"/>
          <w:right w:w="31" w:type="dxa"/>
        </w:tblCellMar>
        <w:tblLook w:val="0000" w:firstRow="0" w:lastRow="0" w:firstColumn="0" w:lastColumn="0" w:noHBand="0" w:noVBand="0"/>
      </w:tblPr>
      <w:tblGrid>
        <w:gridCol w:w="2578"/>
        <w:gridCol w:w="1089"/>
        <w:gridCol w:w="1089"/>
        <w:gridCol w:w="1091"/>
        <w:gridCol w:w="1089"/>
        <w:gridCol w:w="1089"/>
        <w:gridCol w:w="1094"/>
      </w:tblGrid>
      <w:tr w:rsidR="008171B9" w:rsidRPr="008171B9" w:rsidTr="00652DCB">
        <w:trPr>
          <w:trHeight w:val="397"/>
          <w:tblHeader/>
          <w:jc w:val="center"/>
        </w:trPr>
        <w:tc>
          <w:tcPr>
            <w:tcW w:w="2578" w:type="dxa"/>
            <w:vMerge w:val="restart"/>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项目</w:t>
            </w:r>
          </w:p>
        </w:tc>
        <w:tc>
          <w:tcPr>
            <w:tcW w:w="3269" w:type="dxa"/>
            <w:gridSpan w:val="3"/>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年末数</w:t>
            </w:r>
          </w:p>
        </w:tc>
        <w:tc>
          <w:tcPr>
            <w:tcW w:w="3272" w:type="dxa"/>
            <w:gridSpan w:val="3"/>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年初数</w:t>
            </w:r>
          </w:p>
        </w:tc>
      </w:tr>
      <w:tr w:rsidR="008171B9" w:rsidRPr="008171B9" w:rsidTr="00652DCB">
        <w:trPr>
          <w:trHeight w:val="397"/>
          <w:tblHeader/>
          <w:jc w:val="center"/>
        </w:trPr>
        <w:tc>
          <w:tcPr>
            <w:tcW w:w="2578" w:type="dxa"/>
            <w:vMerge/>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089"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账面余额</w:t>
            </w:r>
          </w:p>
        </w:tc>
        <w:tc>
          <w:tcPr>
            <w:tcW w:w="1089"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跌价准备</w:t>
            </w:r>
          </w:p>
        </w:tc>
        <w:tc>
          <w:tcPr>
            <w:tcW w:w="1091"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账面价值</w:t>
            </w:r>
          </w:p>
        </w:tc>
        <w:tc>
          <w:tcPr>
            <w:tcW w:w="1089"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账面余额</w:t>
            </w:r>
          </w:p>
        </w:tc>
        <w:tc>
          <w:tcPr>
            <w:tcW w:w="1089"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跌价准备</w:t>
            </w:r>
          </w:p>
        </w:tc>
        <w:tc>
          <w:tcPr>
            <w:tcW w:w="1094"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账面价值</w:t>
            </w:r>
          </w:p>
        </w:tc>
      </w:tr>
      <w:tr w:rsidR="008171B9" w:rsidRPr="008171B9" w:rsidTr="00652DCB">
        <w:trPr>
          <w:trHeight w:val="397"/>
          <w:jc w:val="center"/>
        </w:trPr>
        <w:tc>
          <w:tcPr>
            <w:tcW w:w="2578"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原材料</w:t>
            </w:r>
          </w:p>
        </w:tc>
        <w:tc>
          <w:tcPr>
            <w:tcW w:w="108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08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09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08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08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094"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2578" w:type="dxa"/>
            <w:vAlign w:val="center"/>
          </w:tcPr>
          <w:p w:rsidR="008171B9" w:rsidRPr="008171B9" w:rsidRDefault="008171B9" w:rsidP="008171B9">
            <w:pPr>
              <w:spacing w:line="440" w:lineRule="exact"/>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自制半成品及在产品</w:t>
            </w:r>
          </w:p>
        </w:tc>
        <w:tc>
          <w:tcPr>
            <w:tcW w:w="108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08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09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08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08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094"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2578" w:type="dxa"/>
            <w:vAlign w:val="center"/>
          </w:tcPr>
          <w:p w:rsidR="008171B9" w:rsidRPr="008171B9" w:rsidRDefault="008171B9" w:rsidP="008171B9">
            <w:pPr>
              <w:spacing w:line="440" w:lineRule="exact"/>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库存商品（产成品）</w:t>
            </w:r>
          </w:p>
        </w:tc>
        <w:tc>
          <w:tcPr>
            <w:tcW w:w="108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08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09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08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08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094"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2578" w:type="dxa"/>
            <w:vAlign w:val="center"/>
          </w:tcPr>
          <w:p w:rsidR="008171B9" w:rsidRPr="008171B9" w:rsidRDefault="008171B9" w:rsidP="008171B9">
            <w:pPr>
              <w:spacing w:line="440" w:lineRule="exact"/>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周转材料</w:t>
            </w:r>
          </w:p>
          <w:p w:rsidR="008171B9" w:rsidRPr="008171B9" w:rsidRDefault="008171B9" w:rsidP="008171B9">
            <w:pPr>
              <w:spacing w:line="440" w:lineRule="exact"/>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（包装物、低值易耗品等）</w:t>
            </w:r>
          </w:p>
        </w:tc>
        <w:tc>
          <w:tcPr>
            <w:tcW w:w="108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08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09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08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08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094"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2578"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消耗性生物资产</w:t>
            </w:r>
          </w:p>
        </w:tc>
        <w:tc>
          <w:tcPr>
            <w:tcW w:w="108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08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09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08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08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094"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2578"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r w:rsidRPr="008171B9">
              <w:rPr>
                <w:rFonts w:ascii="仿宋_GB2312" w:eastAsia="仿宋_GB2312" w:hAnsi="宋体" w:cs="宋体" w:hint="eastAsia"/>
                <w:color w:val="000000"/>
                <w:kern w:val="0"/>
                <w:szCs w:val="21"/>
              </w:rPr>
              <w:t>工程施工（已完工未结算款）</w:t>
            </w:r>
          </w:p>
        </w:tc>
        <w:tc>
          <w:tcPr>
            <w:tcW w:w="108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08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09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08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08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094"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2578"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r w:rsidRPr="008171B9">
              <w:rPr>
                <w:rFonts w:ascii="仿宋_GB2312" w:eastAsia="仿宋_GB2312" w:hAnsi="宋体" w:cs="宋体" w:hint="eastAsia"/>
                <w:color w:val="000000"/>
                <w:kern w:val="0"/>
                <w:szCs w:val="21"/>
              </w:rPr>
              <w:t>初始确认时摊销期限不超过1年/1个正常营业周期的合同履约成本</w:t>
            </w:r>
          </w:p>
        </w:tc>
        <w:tc>
          <w:tcPr>
            <w:tcW w:w="108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08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09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08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08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094"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2578"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其他</w:t>
            </w:r>
          </w:p>
        </w:tc>
        <w:tc>
          <w:tcPr>
            <w:tcW w:w="108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08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09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08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08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094"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2578"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合计</w:t>
            </w:r>
          </w:p>
        </w:tc>
        <w:tc>
          <w:tcPr>
            <w:tcW w:w="108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08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09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08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08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094"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bl>
    <w:p w:rsidR="008171B9" w:rsidRPr="008171B9" w:rsidRDefault="008171B9" w:rsidP="008171B9">
      <w:pPr>
        <w:spacing w:line="440" w:lineRule="exact"/>
        <w:ind w:firstLineChars="200" w:firstLine="420"/>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注：其他项中应说明房地产企业土地储备的情况，包括土地储备的面积、本年增加及土地储备年末余额。</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2.年末消耗性生物资产情况</w:t>
      </w:r>
    </w:p>
    <w:tbl>
      <w:tblPr>
        <w:tblW w:w="8719" w:type="dxa"/>
        <w:jc w:val="center"/>
        <w:tblBorders>
          <w:top w:val="single" w:sz="4" w:space="0" w:color="auto"/>
          <w:bottom w:val="single" w:sz="4" w:space="0" w:color="auto"/>
          <w:insideH w:val="single" w:sz="4" w:space="0" w:color="auto"/>
          <w:insideV w:val="single" w:sz="4" w:space="0" w:color="auto"/>
        </w:tblBorders>
        <w:tblLayout w:type="fixed"/>
        <w:tblCellMar>
          <w:left w:w="31" w:type="dxa"/>
          <w:right w:w="31" w:type="dxa"/>
        </w:tblCellMar>
        <w:tblLook w:val="0000" w:firstRow="0" w:lastRow="0" w:firstColumn="0" w:lastColumn="0" w:noHBand="0" w:noVBand="0"/>
      </w:tblPr>
      <w:tblGrid>
        <w:gridCol w:w="1712"/>
        <w:gridCol w:w="1850"/>
        <w:gridCol w:w="2175"/>
        <w:gridCol w:w="1529"/>
        <w:gridCol w:w="1453"/>
      </w:tblGrid>
      <w:tr w:rsidR="008171B9" w:rsidRPr="008171B9" w:rsidTr="00652DCB">
        <w:trPr>
          <w:trHeight w:val="397"/>
          <w:tblHeader/>
          <w:jc w:val="center"/>
        </w:trPr>
        <w:tc>
          <w:tcPr>
            <w:tcW w:w="1712"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项目</w:t>
            </w:r>
          </w:p>
        </w:tc>
        <w:tc>
          <w:tcPr>
            <w:tcW w:w="1850"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年初账面余额</w:t>
            </w:r>
          </w:p>
        </w:tc>
        <w:tc>
          <w:tcPr>
            <w:tcW w:w="2175"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本年增加额</w:t>
            </w:r>
          </w:p>
        </w:tc>
        <w:tc>
          <w:tcPr>
            <w:tcW w:w="1529" w:type="dxa"/>
            <w:vAlign w:val="center"/>
          </w:tcPr>
          <w:p w:rsidR="008171B9" w:rsidRPr="008171B9" w:rsidRDefault="008171B9" w:rsidP="008171B9">
            <w:pPr>
              <w:spacing w:line="440" w:lineRule="exact"/>
              <w:jc w:val="center"/>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本年</w:t>
            </w:r>
          </w:p>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减少额</w:t>
            </w:r>
          </w:p>
        </w:tc>
        <w:tc>
          <w:tcPr>
            <w:tcW w:w="1453"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年末账面余额</w:t>
            </w:r>
          </w:p>
        </w:tc>
      </w:tr>
      <w:tr w:rsidR="008171B9" w:rsidRPr="008171B9" w:rsidTr="00652DCB">
        <w:trPr>
          <w:trHeight w:val="397"/>
          <w:jc w:val="center"/>
        </w:trPr>
        <w:tc>
          <w:tcPr>
            <w:tcW w:w="1712" w:type="dxa"/>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一、种植业</w:t>
            </w:r>
          </w:p>
        </w:tc>
        <w:tc>
          <w:tcPr>
            <w:tcW w:w="1850" w:type="dxa"/>
          </w:tcPr>
          <w:p w:rsidR="008171B9" w:rsidRPr="008171B9" w:rsidRDefault="008171B9" w:rsidP="008171B9">
            <w:pPr>
              <w:spacing w:line="440" w:lineRule="exact"/>
              <w:rPr>
                <w:rFonts w:ascii="仿宋_GB2312" w:eastAsia="仿宋_GB2312" w:hAnsi="仿宋" w:cs="Times New Roman" w:hint="eastAsia"/>
                <w:szCs w:val="21"/>
              </w:rPr>
            </w:pPr>
          </w:p>
        </w:tc>
        <w:tc>
          <w:tcPr>
            <w:tcW w:w="2175" w:type="dxa"/>
          </w:tcPr>
          <w:p w:rsidR="008171B9" w:rsidRPr="008171B9" w:rsidRDefault="008171B9" w:rsidP="008171B9">
            <w:pPr>
              <w:spacing w:line="440" w:lineRule="exact"/>
              <w:rPr>
                <w:rFonts w:ascii="仿宋_GB2312" w:eastAsia="仿宋_GB2312" w:hAnsi="仿宋" w:cs="Times New Roman" w:hint="eastAsia"/>
                <w:szCs w:val="21"/>
              </w:rPr>
            </w:pPr>
          </w:p>
        </w:tc>
        <w:tc>
          <w:tcPr>
            <w:tcW w:w="1529" w:type="dxa"/>
          </w:tcPr>
          <w:p w:rsidR="008171B9" w:rsidRPr="008171B9" w:rsidRDefault="008171B9" w:rsidP="008171B9">
            <w:pPr>
              <w:spacing w:line="440" w:lineRule="exact"/>
              <w:rPr>
                <w:rFonts w:ascii="仿宋_GB2312" w:eastAsia="仿宋_GB2312" w:hAnsi="仿宋" w:cs="Times New Roman" w:hint="eastAsia"/>
                <w:szCs w:val="21"/>
              </w:rPr>
            </w:pPr>
          </w:p>
        </w:tc>
        <w:tc>
          <w:tcPr>
            <w:tcW w:w="1453"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1712" w:type="dxa"/>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spacing w:val="-1"/>
                <w:kern w:val="0"/>
                <w:position w:val="-1"/>
                <w:szCs w:val="21"/>
              </w:rPr>
              <w:t>其中：1</w:t>
            </w:r>
            <w:r w:rsidRPr="008171B9">
              <w:rPr>
                <w:rFonts w:ascii="仿宋_GB2312" w:eastAsia="仿宋_GB2312" w:hAnsi="仿宋" w:cs="MingLiU" w:hint="eastAsia"/>
                <w:kern w:val="0"/>
                <w:position w:val="-1"/>
                <w:szCs w:val="21"/>
              </w:rPr>
              <w:t>．</w:t>
            </w:r>
          </w:p>
        </w:tc>
        <w:tc>
          <w:tcPr>
            <w:tcW w:w="1850" w:type="dxa"/>
          </w:tcPr>
          <w:p w:rsidR="008171B9" w:rsidRPr="008171B9" w:rsidRDefault="008171B9" w:rsidP="008171B9">
            <w:pPr>
              <w:spacing w:line="440" w:lineRule="exact"/>
              <w:rPr>
                <w:rFonts w:ascii="仿宋_GB2312" w:eastAsia="仿宋_GB2312" w:hAnsi="仿宋" w:cs="Times New Roman" w:hint="eastAsia"/>
                <w:szCs w:val="21"/>
              </w:rPr>
            </w:pPr>
          </w:p>
        </w:tc>
        <w:tc>
          <w:tcPr>
            <w:tcW w:w="2175" w:type="dxa"/>
          </w:tcPr>
          <w:p w:rsidR="008171B9" w:rsidRPr="008171B9" w:rsidRDefault="008171B9" w:rsidP="008171B9">
            <w:pPr>
              <w:spacing w:line="440" w:lineRule="exact"/>
              <w:rPr>
                <w:rFonts w:ascii="仿宋_GB2312" w:eastAsia="仿宋_GB2312" w:hAnsi="仿宋" w:cs="Times New Roman" w:hint="eastAsia"/>
                <w:szCs w:val="21"/>
              </w:rPr>
            </w:pPr>
          </w:p>
        </w:tc>
        <w:tc>
          <w:tcPr>
            <w:tcW w:w="1529" w:type="dxa"/>
          </w:tcPr>
          <w:p w:rsidR="008171B9" w:rsidRPr="008171B9" w:rsidRDefault="008171B9" w:rsidP="008171B9">
            <w:pPr>
              <w:spacing w:line="440" w:lineRule="exact"/>
              <w:rPr>
                <w:rFonts w:ascii="仿宋_GB2312" w:eastAsia="仿宋_GB2312" w:hAnsi="仿宋" w:cs="Times New Roman" w:hint="eastAsia"/>
                <w:szCs w:val="21"/>
              </w:rPr>
            </w:pPr>
          </w:p>
        </w:tc>
        <w:tc>
          <w:tcPr>
            <w:tcW w:w="1453"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1712" w:type="dxa"/>
          </w:tcPr>
          <w:p w:rsidR="008171B9" w:rsidRPr="008171B9" w:rsidRDefault="008171B9" w:rsidP="008171B9">
            <w:pPr>
              <w:spacing w:line="440" w:lineRule="exact"/>
              <w:ind w:firstLineChars="286" w:firstLine="601"/>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lastRenderedPageBreak/>
              <w:t>……</w:t>
            </w:r>
          </w:p>
        </w:tc>
        <w:tc>
          <w:tcPr>
            <w:tcW w:w="1850" w:type="dxa"/>
          </w:tcPr>
          <w:p w:rsidR="008171B9" w:rsidRPr="008171B9" w:rsidRDefault="008171B9" w:rsidP="008171B9">
            <w:pPr>
              <w:spacing w:line="440" w:lineRule="exact"/>
              <w:rPr>
                <w:rFonts w:ascii="仿宋_GB2312" w:eastAsia="仿宋_GB2312" w:hAnsi="仿宋" w:cs="Times New Roman" w:hint="eastAsia"/>
                <w:szCs w:val="21"/>
              </w:rPr>
            </w:pPr>
          </w:p>
        </w:tc>
        <w:tc>
          <w:tcPr>
            <w:tcW w:w="2175" w:type="dxa"/>
          </w:tcPr>
          <w:p w:rsidR="008171B9" w:rsidRPr="008171B9" w:rsidRDefault="008171B9" w:rsidP="008171B9">
            <w:pPr>
              <w:spacing w:line="440" w:lineRule="exact"/>
              <w:rPr>
                <w:rFonts w:ascii="仿宋_GB2312" w:eastAsia="仿宋_GB2312" w:hAnsi="仿宋" w:cs="Times New Roman" w:hint="eastAsia"/>
                <w:szCs w:val="21"/>
              </w:rPr>
            </w:pPr>
          </w:p>
        </w:tc>
        <w:tc>
          <w:tcPr>
            <w:tcW w:w="1529" w:type="dxa"/>
          </w:tcPr>
          <w:p w:rsidR="008171B9" w:rsidRPr="008171B9" w:rsidRDefault="008171B9" w:rsidP="008171B9">
            <w:pPr>
              <w:spacing w:line="440" w:lineRule="exact"/>
              <w:rPr>
                <w:rFonts w:ascii="仿宋_GB2312" w:eastAsia="仿宋_GB2312" w:hAnsi="仿宋" w:cs="Times New Roman" w:hint="eastAsia"/>
                <w:szCs w:val="21"/>
              </w:rPr>
            </w:pPr>
          </w:p>
        </w:tc>
        <w:tc>
          <w:tcPr>
            <w:tcW w:w="1453"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1712" w:type="dxa"/>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二</w:t>
            </w:r>
            <w:r w:rsidRPr="008171B9">
              <w:rPr>
                <w:rFonts w:ascii="仿宋_GB2312" w:eastAsia="仿宋_GB2312" w:hAnsi="仿宋" w:cs="MingLiU" w:hint="eastAsia"/>
                <w:spacing w:val="-48"/>
                <w:kern w:val="0"/>
                <w:position w:val="-1"/>
                <w:szCs w:val="21"/>
              </w:rPr>
              <w:t>、</w:t>
            </w:r>
            <w:r w:rsidRPr="008171B9">
              <w:rPr>
                <w:rFonts w:ascii="仿宋_GB2312" w:eastAsia="仿宋_GB2312" w:hAnsi="仿宋" w:cs="MingLiU" w:hint="eastAsia"/>
                <w:kern w:val="0"/>
                <w:position w:val="-1"/>
                <w:szCs w:val="21"/>
              </w:rPr>
              <w:t>畜牧养殖业</w:t>
            </w:r>
          </w:p>
        </w:tc>
        <w:tc>
          <w:tcPr>
            <w:tcW w:w="1850" w:type="dxa"/>
          </w:tcPr>
          <w:p w:rsidR="008171B9" w:rsidRPr="008171B9" w:rsidRDefault="008171B9" w:rsidP="008171B9">
            <w:pPr>
              <w:spacing w:line="440" w:lineRule="exact"/>
              <w:rPr>
                <w:rFonts w:ascii="仿宋_GB2312" w:eastAsia="仿宋_GB2312" w:hAnsi="仿宋" w:cs="Times New Roman" w:hint="eastAsia"/>
                <w:szCs w:val="21"/>
              </w:rPr>
            </w:pPr>
          </w:p>
        </w:tc>
        <w:tc>
          <w:tcPr>
            <w:tcW w:w="2175" w:type="dxa"/>
          </w:tcPr>
          <w:p w:rsidR="008171B9" w:rsidRPr="008171B9" w:rsidRDefault="008171B9" w:rsidP="008171B9">
            <w:pPr>
              <w:spacing w:line="440" w:lineRule="exact"/>
              <w:rPr>
                <w:rFonts w:ascii="仿宋_GB2312" w:eastAsia="仿宋_GB2312" w:hAnsi="仿宋" w:cs="Times New Roman" w:hint="eastAsia"/>
                <w:szCs w:val="21"/>
              </w:rPr>
            </w:pPr>
          </w:p>
        </w:tc>
        <w:tc>
          <w:tcPr>
            <w:tcW w:w="1529" w:type="dxa"/>
          </w:tcPr>
          <w:p w:rsidR="008171B9" w:rsidRPr="008171B9" w:rsidRDefault="008171B9" w:rsidP="008171B9">
            <w:pPr>
              <w:spacing w:line="440" w:lineRule="exact"/>
              <w:rPr>
                <w:rFonts w:ascii="仿宋_GB2312" w:eastAsia="仿宋_GB2312" w:hAnsi="仿宋" w:cs="Times New Roman" w:hint="eastAsia"/>
                <w:szCs w:val="21"/>
              </w:rPr>
            </w:pPr>
          </w:p>
        </w:tc>
        <w:tc>
          <w:tcPr>
            <w:tcW w:w="1453"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1712" w:type="dxa"/>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spacing w:val="-1"/>
                <w:kern w:val="0"/>
                <w:position w:val="-1"/>
                <w:szCs w:val="21"/>
              </w:rPr>
              <w:t>其中：1</w:t>
            </w:r>
            <w:r w:rsidRPr="008171B9">
              <w:rPr>
                <w:rFonts w:ascii="仿宋_GB2312" w:eastAsia="仿宋_GB2312" w:hAnsi="仿宋" w:cs="MingLiU" w:hint="eastAsia"/>
                <w:kern w:val="0"/>
                <w:position w:val="-1"/>
                <w:szCs w:val="21"/>
              </w:rPr>
              <w:t>．</w:t>
            </w:r>
          </w:p>
        </w:tc>
        <w:tc>
          <w:tcPr>
            <w:tcW w:w="1850" w:type="dxa"/>
          </w:tcPr>
          <w:p w:rsidR="008171B9" w:rsidRPr="008171B9" w:rsidRDefault="008171B9" w:rsidP="008171B9">
            <w:pPr>
              <w:spacing w:line="440" w:lineRule="exact"/>
              <w:rPr>
                <w:rFonts w:ascii="仿宋_GB2312" w:eastAsia="仿宋_GB2312" w:hAnsi="仿宋" w:cs="Times New Roman" w:hint="eastAsia"/>
                <w:szCs w:val="21"/>
              </w:rPr>
            </w:pPr>
          </w:p>
        </w:tc>
        <w:tc>
          <w:tcPr>
            <w:tcW w:w="2175" w:type="dxa"/>
          </w:tcPr>
          <w:p w:rsidR="008171B9" w:rsidRPr="008171B9" w:rsidRDefault="008171B9" w:rsidP="008171B9">
            <w:pPr>
              <w:spacing w:line="440" w:lineRule="exact"/>
              <w:rPr>
                <w:rFonts w:ascii="仿宋_GB2312" w:eastAsia="仿宋_GB2312" w:hAnsi="仿宋" w:cs="Times New Roman" w:hint="eastAsia"/>
                <w:szCs w:val="21"/>
              </w:rPr>
            </w:pPr>
          </w:p>
        </w:tc>
        <w:tc>
          <w:tcPr>
            <w:tcW w:w="1529" w:type="dxa"/>
          </w:tcPr>
          <w:p w:rsidR="008171B9" w:rsidRPr="008171B9" w:rsidRDefault="008171B9" w:rsidP="008171B9">
            <w:pPr>
              <w:spacing w:line="440" w:lineRule="exact"/>
              <w:rPr>
                <w:rFonts w:ascii="仿宋_GB2312" w:eastAsia="仿宋_GB2312" w:hAnsi="仿宋" w:cs="Times New Roman" w:hint="eastAsia"/>
                <w:szCs w:val="21"/>
              </w:rPr>
            </w:pPr>
          </w:p>
        </w:tc>
        <w:tc>
          <w:tcPr>
            <w:tcW w:w="1453"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1712" w:type="dxa"/>
          </w:tcPr>
          <w:p w:rsidR="008171B9" w:rsidRPr="008171B9" w:rsidRDefault="008171B9" w:rsidP="008171B9">
            <w:pPr>
              <w:spacing w:line="440" w:lineRule="exact"/>
              <w:ind w:firstLineChars="286" w:firstLine="601"/>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w:t>
            </w:r>
          </w:p>
        </w:tc>
        <w:tc>
          <w:tcPr>
            <w:tcW w:w="1850" w:type="dxa"/>
          </w:tcPr>
          <w:p w:rsidR="008171B9" w:rsidRPr="008171B9" w:rsidRDefault="008171B9" w:rsidP="008171B9">
            <w:pPr>
              <w:spacing w:line="440" w:lineRule="exact"/>
              <w:rPr>
                <w:rFonts w:ascii="仿宋_GB2312" w:eastAsia="仿宋_GB2312" w:hAnsi="仿宋" w:cs="Times New Roman" w:hint="eastAsia"/>
                <w:szCs w:val="21"/>
              </w:rPr>
            </w:pPr>
          </w:p>
        </w:tc>
        <w:tc>
          <w:tcPr>
            <w:tcW w:w="2175" w:type="dxa"/>
          </w:tcPr>
          <w:p w:rsidR="008171B9" w:rsidRPr="008171B9" w:rsidRDefault="008171B9" w:rsidP="008171B9">
            <w:pPr>
              <w:spacing w:line="440" w:lineRule="exact"/>
              <w:rPr>
                <w:rFonts w:ascii="仿宋_GB2312" w:eastAsia="仿宋_GB2312" w:hAnsi="仿宋" w:cs="Times New Roman" w:hint="eastAsia"/>
                <w:szCs w:val="21"/>
              </w:rPr>
            </w:pPr>
          </w:p>
        </w:tc>
        <w:tc>
          <w:tcPr>
            <w:tcW w:w="1529" w:type="dxa"/>
          </w:tcPr>
          <w:p w:rsidR="008171B9" w:rsidRPr="008171B9" w:rsidRDefault="008171B9" w:rsidP="008171B9">
            <w:pPr>
              <w:spacing w:line="440" w:lineRule="exact"/>
              <w:rPr>
                <w:rFonts w:ascii="仿宋_GB2312" w:eastAsia="仿宋_GB2312" w:hAnsi="仿宋" w:cs="Times New Roman" w:hint="eastAsia"/>
                <w:szCs w:val="21"/>
              </w:rPr>
            </w:pPr>
          </w:p>
        </w:tc>
        <w:tc>
          <w:tcPr>
            <w:tcW w:w="1453"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1712" w:type="dxa"/>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三、林业</w:t>
            </w:r>
          </w:p>
        </w:tc>
        <w:tc>
          <w:tcPr>
            <w:tcW w:w="1850" w:type="dxa"/>
          </w:tcPr>
          <w:p w:rsidR="008171B9" w:rsidRPr="008171B9" w:rsidRDefault="008171B9" w:rsidP="008171B9">
            <w:pPr>
              <w:spacing w:line="440" w:lineRule="exact"/>
              <w:rPr>
                <w:rFonts w:ascii="仿宋_GB2312" w:eastAsia="仿宋_GB2312" w:hAnsi="仿宋" w:cs="Times New Roman" w:hint="eastAsia"/>
                <w:szCs w:val="21"/>
              </w:rPr>
            </w:pPr>
          </w:p>
        </w:tc>
        <w:tc>
          <w:tcPr>
            <w:tcW w:w="2175" w:type="dxa"/>
          </w:tcPr>
          <w:p w:rsidR="008171B9" w:rsidRPr="008171B9" w:rsidRDefault="008171B9" w:rsidP="008171B9">
            <w:pPr>
              <w:spacing w:line="440" w:lineRule="exact"/>
              <w:rPr>
                <w:rFonts w:ascii="仿宋_GB2312" w:eastAsia="仿宋_GB2312" w:hAnsi="仿宋" w:cs="Times New Roman" w:hint="eastAsia"/>
                <w:szCs w:val="21"/>
              </w:rPr>
            </w:pPr>
          </w:p>
        </w:tc>
        <w:tc>
          <w:tcPr>
            <w:tcW w:w="1529" w:type="dxa"/>
          </w:tcPr>
          <w:p w:rsidR="008171B9" w:rsidRPr="008171B9" w:rsidRDefault="008171B9" w:rsidP="008171B9">
            <w:pPr>
              <w:spacing w:line="440" w:lineRule="exact"/>
              <w:rPr>
                <w:rFonts w:ascii="仿宋_GB2312" w:eastAsia="仿宋_GB2312" w:hAnsi="仿宋" w:cs="Times New Roman" w:hint="eastAsia"/>
                <w:szCs w:val="21"/>
              </w:rPr>
            </w:pPr>
          </w:p>
        </w:tc>
        <w:tc>
          <w:tcPr>
            <w:tcW w:w="1453"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1712" w:type="dxa"/>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spacing w:val="-1"/>
                <w:kern w:val="0"/>
                <w:position w:val="-1"/>
                <w:szCs w:val="21"/>
              </w:rPr>
              <w:t>其中：1</w:t>
            </w:r>
            <w:r w:rsidRPr="008171B9">
              <w:rPr>
                <w:rFonts w:ascii="仿宋_GB2312" w:eastAsia="仿宋_GB2312" w:hAnsi="仿宋" w:cs="MingLiU" w:hint="eastAsia"/>
                <w:kern w:val="0"/>
                <w:position w:val="-1"/>
                <w:szCs w:val="21"/>
              </w:rPr>
              <w:t>．</w:t>
            </w:r>
          </w:p>
        </w:tc>
        <w:tc>
          <w:tcPr>
            <w:tcW w:w="1850" w:type="dxa"/>
          </w:tcPr>
          <w:p w:rsidR="008171B9" w:rsidRPr="008171B9" w:rsidRDefault="008171B9" w:rsidP="008171B9">
            <w:pPr>
              <w:spacing w:line="440" w:lineRule="exact"/>
              <w:rPr>
                <w:rFonts w:ascii="仿宋_GB2312" w:eastAsia="仿宋_GB2312" w:hAnsi="仿宋" w:cs="Times New Roman" w:hint="eastAsia"/>
                <w:szCs w:val="21"/>
              </w:rPr>
            </w:pPr>
          </w:p>
        </w:tc>
        <w:tc>
          <w:tcPr>
            <w:tcW w:w="2175" w:type="dxa"/>
          </w:tcPr>
          <w:p w:rsidR="008171B9" w:rsidRPr="008171B9" w:rsidRDefault="008171B9" w:rsidP="008171B9">
            <w:pPr>
              <w:spacing w:line="440" w:lineRule="exact"/>
              <w:rPr>
                <w:rFonts w:ascii="仿宋_GB2312" w:eastAsia="仿宋_GB2312" w:hAnsi="仿宋" w:cs="Times New Roman" w:hint="eastAsia"/>
                <w:szCs w:val="21"/>
              </w:rPr>
            </w:pPr>
          </w:p>
        </w:tc>
        <w:tc>
          <w:tcPr>
            <w:tcW w:w="1529" w:type="dxa"/>
          </w:tcPr>
          <w:p w:rsidR="008171B9" w:rsidRPr="008171B9" w:rsidRDefault="008171B9" w:rsidP="008171B9">
            <w:pPr>
              <w:spacing w:line="440" w:lineRule="exact"/>
              <w:rPr>
                <w:rFonts w:ascii="仿宋_GB2312" w:eastAsia="仿宋_GB2312" w:hAnsi="仿宋" w:cs="Times New Roman" w:hint="eastAsia"/>
                <w:szCs w:val="21"/>
              </w:rPr>
            </w:pPr>
          </w:p>
        </w:tc>
        <w:tc>
          <w:tcPr>
            <w:tcW w:w="1453"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1712" w:type="dxa"/>
          </w:tcPr>
          <w:p w:rsidR="008171B9" w:rsidRPr="008171B9" w:rsidRDefault="008171B9" w:rsidP="008171B9">
            <w:pPr>
              <w:spacing w:line="440" w:lineRule="exact"/>
              <w:ind w:firstLineChars="286" w:firstLine="601"/>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w:t>
            </w:r>
          </w:p>
        </w:tc>
        <w:tc>
          <w:tcPr>
            <w:tcW w:w="1850" w:type="dxa"/>
          </w:tcPr>
          <w:p w:rsidR="008171B9" w:rsidRPr="008171B9" w:rsidRDefault="008171B9" w:rsidP="008171B9">
            <w:pPr>
              <w:spacing w:line="440" w:lineRule="exact"/>
              <w:rPr>
                <w:rFonts w:ascii="仿宋_GB2312" w:eastAsia="仿宋_GB2312" w:hAnsi="仿宋" w:cs="Times New Roman" w:hint="eastAsia"/>
                <w:szCs w:val="21"/>
              </w:rPr>
            </w:pPr>
          </w:p>
        </w:tc>
        <w:tc>
          <w:tcPr>
            <w:tcW w:w="2175" w:type="dxa"/>
          </w:tcPr>
          <w:p w:rsidR="008171B9" w:rsidRPr="008171B9" w:rsidRDefault="008171B9" w:rsidP="008171B9">
            <w:pPr>
              <w:spacing w:line="440" w:lineRule="exact"/>
              <w:rPr>
                <w:rFonts w:ascii="仿宋_GB2312" w:eastAsia="仿宋_GB2312" w:hAnsi="仿宋" w:cs="Times New Roman" w:hint="eastAsia"/>
                <w:szCs w:val="21"/>
              </w:rPr>
            </w:pPr>
          </w:p>
        </w:tc>
        <w:tc>
          <w:tcPr>
            <w:tcW w:w="1529" w:type="dxa"/>
          </w:tcPr>
          <w:p w:rsidR="008171B9" w:rsidRPr="008171B9" w:rsidRDefault="008171B9" w:rsidP="008171B9">
            <w:pPr>
              <w:spacing w:line="440" w:lineRule="exact"/>
              <w:rPr>
                <w:rFonts w:ascii="仿宋_GB2312" w:eastAsia="仿宋_GB2312" w:hAnsi="仿宋" w:cs="Times New Roman" w:hint="eastAsia"/>
                <w:szCs w:val="21"/>
              </w:rPr>
            </w:pPr>
          </w:p>
        </w:tc>
        <w:tc>
          <w:tcPr>
            <w:tcW w:w="1453"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1712" w:type="dxa"/>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四、水产业</w:t>
            </w:r>
          </w:p>
        </w:tc>
        <w:tc>
          <w:tcPr>
            <w:tcW w:w="1850" w:type="dxa"/>
          </w:tcPr>
          <w:p w:rsidR="008171B9" w:rsidRPr="008171B9" w:rsidRDefault="008171B9" w:rsidP="008171B9">
            <w:pPr>
              <w:spacing w:line="440" w:lineRule="exact"/>
              <w:rPr>
                <w:rFonts w:ascii="仿宋_GB2312" w:eastAsia="仿宋_GB2312" w:hAnsi="仿宋" w:cs="Times New Roman" w:hint="eastAsia"/>
                <w:szCs w:val="21"/>
              </w:rPr>
            </w:pPr>
          </w:p>
        </w:tc>
        <w:tc>
          <w:tcPr>
            <w:tcW w:w="2175" w:type="dxa"/>
          </w:tcPr>
          <w:p w:rsidR="008171B9" w:rsidRPr="008171B9" w:rsidRDefault="008171B9" w:rsidP="008171B9">
            <w:pPr>
              <w:spacing w:line="440" w:lineRule="exact"/>
              <w:rPr>
                <w:rFonts w:ascii="仿宋_GB2312" w:eastAsia="仿宋_GB2312" w:hAnsi="仿宋" w:cs="Times New Roman" w:hint="eastAsia"/>
                <w:szCs w:val="21"/>
              </w:rPr>
            </w:pPr>
          </w:p>
        </w:tc>
        <w:tc>
          <w:tcPr>
            <w:tcW w:w="1529" w:type="dxa"/>
          </w:tcPr>
          <w:p w:rsidR="008171B9" w:rsidRPr="008171B9" w:rsidRDefault="008171B9" w:rsidP="008171B9">
            <w:pPr>
              <w:spacing w:line="440" w:lineRule="exact"/>
              <w:rPr>
                <w:rFonts w:ascii="仿宋_GB2312" w:eastAsia="仿宋_GB2312" w:hAnsi="仿宋" w:cs="Times New Roman" w:hint="eastAsia"/>
                <w:szCs w:val="21"/>
              </w:rPr>
            </w:pPr>
          </w:p>
        </w:tc>
        <w:tc>
          <w:tcPr>
            <w:tcW w:w="1453"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1712" w:type="dxa"/>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spacing w:val="-1"/>
                <w:kern w:val="0"/>
                <w:position w:val="-1"/>
                <w:szCs w:val="21"/>
              </w:rPr>
              <w:t>其中：1</w:t>
            </w:r>
            <w:r w:rsidRPr="008171B9">
              <w:rPr>
                <w:rFonts w:ascii="仿宋_GB2312" w:eastAsia="仿宋_GB2312" w:hAnsi="仿宋" w:cs="MingLiU" w:hint="eastAsia"/>
                <w:kern w:val="0"/>
                <w:position w:val="-1"/>
                <w:szCs w:val="21"/>
              </w:rPr>
              <w:t>．</w:t>
            </w:r>
          </w:p>
        </w:tc>
        <w:tc>
          <w:tcPr>
            <w:tcW w:w="1850" w:type="dxa"/>
          </w:tcPr>
          <w:p w:rsidR="008171B9" w:rsidRPr="008171B9" w:rsidRDefault="008171B9" w:rsidP="008171B9">
            <w:pPr>
              <w:spacing w:line="440" w:lineRule="exact"/>
              <w:rPr>
                <w:rFonts w:ascii="仿宋_GB2312" w:eastAsia="仿宋_GB2312" w:hAnsi="仿宋" w:cs="Times New Roman" w:hint="eastAsia"/>
                <w:szCs w:val="21"/>
              </w:rPr>
            </w:pPr>
          </w:p>
        </w:tc>
        <w:tc>
          <w:tcPr>
            <w:tcW w:w="2175" w:type="dxa"/>
          </w:tcPr>
          <w:p w:rsidR="008171B9" w:rsidRPr="008171B9" w:rsidRDefault="008171B9" w:rsidP="008171B9">
            <w:pPr>
              <w:spacing w:line="440" w:lineRule="exact"/>
              <w:rPr>
                <w:rFonts w:ascii="仿宋_GB2312" w:eastAsia="仿宋_GB2312" w:hAnsi="仿宋" w:cs="Times New Roman" w:hint="eastAsia"/>
                <w:szCs w:val="21"/>
              </w:rPr>
            </w:pPr>
          </w:p>
        </w:tc>
        <w:tc>
          <w:tcPr>
            <w:tcW w:w="1529" w:type="dxa"/>
          </w:tcPr>
          <w:p w:rsidR="008171B9" w:rsidRPr="008171B9" w:rsidRDefault="008171B9" w:rsidP="008171B9">
            <w:pPr>
              <w:spacing w:line="440" w:lineRule="exact"/>
              <w:rPr>
                <w:rFonts w:ascii="仿宋_GB2312" w:eastAsia="仿宋_GB2312" w:hAnsi="仿宋" w:cs="Times New Roman" w:hint="eastAsia"/>
                <w:szCs w:val="21"/>
              </w:rPr>
            </w:pPr>
          </w:p>
        </w:tc>
        <w:tc>
          <w:tcPr>
            <w:tcW w:w="1453"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1712" w:type="dxa"/>
          </w:tcPr>
          <w:p w:rsidR="008171B9" w:rsidRPr="008171B9" w:rsidRDefault="008171B9" w:rsidP="008171B9">
            <w:pPr>
              <w:spacing w:line="440" w:lineRule="exact"/>
              <w:ind w:firstLineChars="286" w:firstLine="601"/>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w:t>
            </w:r>
          </w:p>
        </w:tc>
        <w:tc>
          <w:tcPr>
            <w:tcW w:w="1850" w:type="dxa"/>
          </w:tcPr>
          <w:p w:rsidR="008171B9" w:rsidRPr="008171B9" w:rsidRDefault="008171B9" w:rsidP="008171B9">
            <w:pPr>
              <w:spacing w:line="440" w:lineRule="exact"/>
              <w:rPr>
                <w:rFonts w:ascii="仿宋_GB2312" w:eastAsia="仿宋_GB2312" w:hAnsi="仿宋" w:cs="Times New Roman" w:hint="eastAsia"/>
                <w:szCs w:val="21"/>
              </w:rPr>
            </w:pPr>
          </w:p>
        </w:tc>
        <w:tc>
          <w:tcPr>
            <w:tcW w:w="2175" w:type="dxa"/>
          </w:tcPr>
          <w:p w:rsidR="008171B9" w:rsidRPr="008171B9" w:rsidRDefault="008171B9" w:rsidP="008171B9">
            <w:pPr>
              <w:spacing w:line="440" w:lineRule="exact"/>
              <w:rPr>
                <w:rFonts w:ascii="仿宋_GB2312" w:eastAsia="仿宋_GB2312" w:hAnsi="仿宋" w:cs="Times New Roman" w:hint="eastAsia"/>
                <w:szCs w:val="21"/>
              </w:rPr>
            </w:pPr>
          </w:p>
        </w:tc>
        <w:tc>
          <w:tcPr>
            <w:tcW w:w="1529" w:type="dxa"/>
          </w:tcPr>
          <w:p w:rsidR="008171B9" w:rsidRPr="008171B9" w:rsidRDefault="008171B9" w:rsidP="008171B9">
            <w:pPr>
              <w:spacing w:line="440" w:lineRule="exact"/>
              <w:rPr>
                <w:rFonts w:ascii="仿宋_GB2312" w:eastAsia="仿宋_GB2312" w:hAnsi="仿宋" w:cs="Times New Roman" w:hint="eastAsia"/>
                <w:szCs w:val="21"/>
              </w:rPr>
            </w:pPr>
          </w:p>
        </w:tc>
        <w:tc>
          <w:tcPr>
            <w:tcW w:w="1453"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1712" w:type="dxa"/>
          </w:tcPr>
          <w:p w:rsidR="008171B9" w:rsidRPr="008171B9" w:rsidRDefault="008171B9" w:rsidP="008171B9">
            <w:pPr>
              <w:spacing w:line="440" w:lineRule="exact"/>
              <w:rPr>
                <w:rFonts w:ascii="仿宋_GB2312" w:eastAsia="仿宋_GB2312" w:hAnsi="仿宋" w:cs="MingLiU" w:hint="eastAsia"/>
                <w:kern w:val="0"/>
                <w:position w:val="-1"/>
                <w:szCs w:val="21"/>
              </w:rPr>
            </w:pPr>
          </w:p>
        </w:tc>
        <w:tc>
          <w:tcPr>
            <w:tcW w:w="1850" w:type="dxa"/>
          </w:tcPr>
          <w:p w:rsidR="008171B9" w:rsidRPr="008171B9" w:rsidRDefault="008171B9" w:rsidP="008171B9">
            <w:pPr>
              <w:spacing w:line="440" w:lineRule="exact"/>
              <w:rPr>
                <w:rFonts w:ascii="仿宋_GB2312" w:eastAsia="仿宋_GB2312" w:hAnsi="仿宋" w:cs="Times New Roman" w:hint="eastAsia"/>
                <w:szCs w:val="21"/>
              </w:rPr>
            </w:pPr>
          </w:p>
        </w:tc>
        <w:tc>
          <w:tcPr>
            <w:tcW w:w="2175" w:type="dxa"/>
          </w:tcPr>
          <w:p w:rsidR="008171B9" w:rsidRPr="008171B9" w:rsidRDefault="008171B9" w:rsidP="008171B9">
            <w:pPr>
              <w:spacing w:line="440" w:lineRule="exact"/>
              <w:rPr>
                <w:rFonts w:ascii="仿宋_GB2312" w:eastAsia="仿宋_GB2312" w:hAnsi="仿宋" w:cs="Times New Roman" w:hint="eastAsia"/>
                <w:szCs w:val="21"/>
              </w:rPr>
            </w:pPr>
          </w:p>
        </w:tc>
        <w:tc>
          <w:tcPr>
            <w:tcW w:w="1529" w:type="dxa"/>
          </w:tcPr>
          <w:p w:rsidR="008171B9" w:rsidRPr="008171B9" w:rsidRDefault="008171B9" w:rsidP="008171B9">
            <w:pPr>
              <w:spacing w:line="440" w:lineRule="exact"/>
              <w:rPr>
                <w:rFonts w:ascii="仿宋_GB2312" w:eastAsia="仿宋_GB2312" w:hAnsi="仿宋" w:cs="Times New Roman" w:hint="eastAsia"/>
                <w:szCs w:val="21"/>
              </w:rPr>
            </w:pPr>
          </w:p>
        </w:tc>
        <w:tc>
          <w:tcPr>
            <w:tcW w:w="1453"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1712" w:type="dxa"/>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合计</w:t>
            </w:r>
          </w:p>
        </w:tc>
        <w:tc>
          <w:tcPr>
            <w:tcW w:w="1850" w:type="dxa"/>
          </w:tcPr>
          <w:p w:rsidR="008171B9" w:rsidRPr="008171B9" w:rsidRDefault="008171B9" w:rsidP="008171B9">
            <w:pPr>
              <w:spacing w:line="440" w:lineRule="exact"/>
              <w:rPr>
                <w:rFonts w:ascii="仿宋_GB2312" w:eastAsia="仿宋_GB2312" w:hAnsi="仿宋" w:cs="Times New Roman" w:hint="eastAsia"/>
                <w:szCs w:val="21"/>
              </w:rPr>
            </w:pPr>
          </w:p>
        </w:tc>
        <w:tc>
          <w:tcPr>
            <w:tcW w:w="2175" w:type="dxa"/>
          </w:tcPr>
          <w:p w:rsidR="008171B9" w:rsidRPr="008171B9" w:rsidRDefault="008171B9" w:rsidP="008171B9">
            <w:pPr>
              <w:spacing w:line="440" w:lineRule="exact"/>
              <w:rPr>
                <w:rFonts w:ascii="仿宋_GB2312" w:eastAsia="仿宋_GB2312" w:hAnsi="仿宋" w:cs="Times New Roman" w:hint="eastAsia"/>
                <w:szCs w:val="21"/>
              </w:rPr>
            </w:pPr>
          </w:p>
        </w:tc>
        <w:tc>
          <w:tcPr>
            <w:tcW w:w="1529" w:type="dxa"/>
          </w:tcPr>
          <w:p w:rsidR="008171B9" w:rsidRPr="008171B9" w:rsidRDefault="008171B9" w:rsidP="008171B9">
            <w:pPr>
              <w:spacing w:line="440" w:lineRule="exact"/>
              <w:rPr>
                <w:rFonts w:ascii="仿宋_GB2312" w:eastAsia="仿宋_GB2312" w:hAnsi="仿宋" w:cs="Times New Roman" w:hint="eastAsia"/>
                <w:szCs w:val="21"/>
              </w:rPr>
            </w:pPr>
          </w:p>
        </w:tc>
        <w:tc>
          <w:tcPr>
            <w:tcW w:w="1453" w:type="dxa"/>
          </w:tcPr>
          <w:p w:rsidR="008171B9" w:rsidRPr="008171B9" w:rsidRDefault="008171B9" w:rsidP="008171B9">
            <w:pPr>
              <w:spacing w:line="440" w:lineRule="exact"/>
              <w:rPr>
                <w:rFonts w:ascii="仿宋_GB2312" w:eastAsia="仿宋_GB2312" w:hAnsi="仿宋" w:cs="Times New Roman" w:hint="eastAsia"/>
                <w:szCs w:val="21"/>
              </w:rPr>
            </w:pPr>
          </w:p>
        </w:tc>
      </w:tr>
    </w:tbl>
    <w:p w:rsidR="008171B9" w:rsidRPr="008171B9" w:rsidRDefault="008171B9" w:rsidP="008171B9">
      <w:pPr>
        <w:spacing w:line="440" w:lineRule="exact"/>
        <w:ind w:firstLineChars="200" w:firstLine="420"/>
        <w:rPr>
          <w:rFonts w:ascii="仿宋_GB2312" w:eastAsia="仿宋_GB2312" w:hAnsi="仿宋" w:cs="MingLiU" w:hint="eastAsia"/>
          <w:kern w:val="0"/>
          <w:sz w:val="24"/>
          <w:szCs w:val="28"/>
        </w:rPr>
      </w:pPr>
      <w:r w:rsidRPr="008171B9">
        <w:rPr>
          <w:rFonts w:ascii="仿宋_GB2312" w:eastAsia="仿宋_GB2312" w:hAnsi="仿宋" w:cs="Arial" w:hint="eastAsia"/>
          <w:bCs/>
          <w:kern w:val="0"/>
          <w:szCs w:val="21"/>
        </w:rPr>
        <w:t>注：说明消耗性生物资产的年末实物数量。</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3.存货年末余额中含有借款费用资本化金额的，应予以披露。</w:t>
      </w:r>
    </w:p>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（十）合同资产</w:t>
      </w:r>
    </w:p>
    <w:tbl>
      <w:tblPr>
        <w:tblW w:w="0" w:type="auto"/>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2186"/>
        <w:gridCol w:w="1056"/>
        <w:gridCol w:w="1056"/>
        <w:gridCol w:w="1056"/>
        <w:gridCol w:w="1056"/>
        <w:gridCol w:w="1056"/>
        <w:gridCol w:w="1056"/>
      </w:tblGrid>
      <w:tr w:rsidR="008171B9" w:rsidRPr="008171B9" w:rsidTr="00652DCB">
        <w:trPr>
          <w:trHeight w:val="270"/>
        </w:trPr>
        <w:tc>
          <w:tcPr>
            <w:tcW w:w="2186" w:type="dxa"/>
            <w:vMerge w:val="restart"/>
            <w:vAlign w:val="center"/>
          </w:tcPr>
          <w:p w:rsidR="008171B9" w:rsidRPr="008171B9" w:rsidRDefault="008171B9" w:rsidP="008171B9">
            <w:pPr>
              <w:widowControl/>
              <w:spacing w:line="360" w:lineRule="atLeast"/>
              <w:jc w:val="center"/>
              <w:rPr>
                <w:rFonts w:ascii="仿宋_GB2312" w:eastAsia="仿宋_GB2312" w:hAnsi="宋体" w:cs="Times New Roman"/>
                <w:kern w:val="0"/>
                <w:position w:val="-1"/>
                <w:szCs w:val="21"/>
              </w:rPr>
            </w:pPr>
            <w:r w:rsidRPr="008171B9">
              <w:rPr>
                <w:rFonts w:ascii="仿宋_GB2312" w:eastAsia="仿宋_GB2312" w:hAnsi="宋体" w:cs="Times New Roman" w:hint="eastAsia"/>
                <w:kern w:val="0"/>
                <w:position w:val="-1"/>
                <w:szCs w:val="21"/>
              </w:rPr>
              <w:t>项</w:t>
            </w:r>
            <w:r w:rsidRPr="008171B9">
              <w:rPr>
                <w:rFonts w:ascii="仿宋_GB2312" w:eastAsia="仿宋_GB2312" w:hAnsi="宋体" w:cs="Times New Roman"/>
                <w:kern w:val="0"/>
                <w:position w:val="-1"/>
                <w:szCs w:val="21"/>
              </w:rPr>
              <w:t xml:space="preserve">  </w:t>
            </w:r>
            <w:r w:rsidRPr="008171B9">
              <w:rPr>
                <w:rFonts w:ascii="仿宋_GB2312" w:eastAsia="仿宋_GB2312" w:hAnsi="宋体" w:cs="Times New Roman" w:hint="eastAsia"/>
                <w:kern w:val="0"/>
                <w:position w:val="-1"/>
                <w:szCs w:val="21"/>
              </w:rPr>
              <w:t>目</w:t>
            </w:r>
          </w:p>
        </w:tc>
        <w:tc>
          <w:tcPr>
            <w:tcW w:w="3168" w:type="dxa"/>
            <w:gridSpan w:val="3"/>
            <w:vAlign w:val="center"/>
          </w:tcPr>
          <w:p w:rsidR="008171B9" w:rsidRPr="008171B9" w:rsidRDefault="008171B9" w:rsidP="008171B9">
            <w:pPr>
              <w:widowControl/>
              <w:spacing w:line="360" w:lineRule="atLeast"/>
              <w:jc w:val="center"/>
              <w:rPr>
                <w:rFonts w:ascii="仿宋_GB2312" w:eastAsia="仿宋_GB2312" w:hAnsi="宋体" w:cs="Times New Roman"/>
                <w:kern w:val="0"/>
                <w:position w:val="-1"/>
                <w:szCs w:val="21"/>
              </w:rPr>
            </w:pPr>
            <w:r w:rsidRPr="008171B9">
              <w:rPr>
                <w:rFonts w:ascii="仿宋_GB2312" w:eastAsia="仿宋_GB2312" w:hAnsi="宋体" w:cs="Times New Roman" w:hint="eastAsia"/>
                <w:kern w:val="0"/>
                <w:position w:val="-1"/>
                <w:szCs w:val="21"/>
              </w:rPr>
              <w:t>年末余额</w:t>
            </w:r>
          </w:p>
        </w:tc>
        <w:tc>
          <w:tcPr>
            <w:tcW w:w="3168" w:type="dxa"/>
            <w:gridSpan w:val="3"/>
            <w:vAlign w:val="center"/>
          </w:tcPr>
          <w:p w:rsidR="008171B9" w:rsidRPr="008171B9" w:rsidRDefault="008171B9" w:rsidP="008171B9">
            <w:pPr>
              <w:widowControl/>
              <w:spacing w:line="360" w:lineRule="atLeast"/>
              <w:jc w:val="center"/>
              <w:rPr>
                <w:rFonts w:ascii="仿宋_GB2312" w:eastAsia="仿宋_GB2312" w:hAnsi="宋体" w:cs="Times New Roman"/>
                <w:kern w:val="0"/>
                <w:position w:val="-1"/>
                <w:szCs w:val="21"/>
              </w:rPr>
            </w:pPr>
            <w:r w:rsidRPr="008171B9">
              <w:rPr>
                <w:rFonts w:ascii="仿宋_GB2312" w:eastAsia="仿宋_GB2312" w:hAnsi="宋体" w:cs="Times New Roman" w:hint="eastAsia"/>
                <w:kern w:val="0"/>
                <w:position w:val="-1"/>
                <w:szCs w:val="21"/>
              </w:rPr>
              <w:t>年初余额</w:t>
            </w:r>
          </w:p>
        </w:tc>
      </w:tr>
      <w:tr w:rsidR="008171B9" w:rsidRPr="008171B9" w:rsidTr="00652DCB">
        <w:trPr>
          <w:trHeight w:val="255"/>
        </w:trPr>
        <w:tc>
          <w:tcPr>
            <w:tcW w:w="2186" w:type="dxa"/>
            <w:vMerge/>
            <w:vAlign w:val="center"/>
          </w:tcPr>
          <w:p w:rsidR="008171B9" w:rsidRPr="008171B9" w:rsidRDefault="008171B9" w:rsidP="008171B9">
            <w:pPr>
              <w:widowControl/>
              <w:spacing w:line="360" w:lineRule="atLeast"/>
              <w:jc w:val="center"/>
              <w:rPr>
                <w:rFonts w:ascii="仿宋_GB2312" w:eastAsia="仿宋_GB2312" w:hAnsi="宋体" w:cs="Times New Roman"/>
                <w:kern w:val="0"/>
                <w:position w:val="-1"/>
                <w:szCs w:val="21"/>
              </w:rPr>
            </w:pPr>
          </w:p>
        </w:tc>
        <w:tc>
          <w:tcPr>
            <w:tcW w:w="1056" w:type="dxa"/>
            <w:vAlign w:val="center"/>
          </w:tcPr>
          <w:p w:rsidR="008171B9" w:rsidRPr="008171B9" w:rsidRDefault="008171B9" w:rsidP="008171B9">
            <w:pPr>
              <w:widowControl/>
              <w:spacing w:line="360" w:lineRule="atLeast"/>
              <w:jc w:val="center"/>
              <w:rPr>
                <w:rFonts w:ascii="仿宋_GB2312" w:eastAsia="仿宋_GB2312" w:hAnsi="宋体" w:cs="Times New Roman"/>
                <w:kern w:val="0"/>
                <w:position w:val="-1"/>
                <w:szCs w:val="21"/>
              </w:rPr>
            </w:pPr>
            <w:r w:rsidRPr="008171B9">
              <w:rPr>
                <w:rFonts w:ascii="仿宋_GB2312" w:eastAsia="仿宋_GB2312" w:hAnsi="宋体" w:cs="Times New Roman" w:hint="eastAsia"/>
                <w:kern w:val="0"/>
                <w:position w:val="-1"/>
                <w:szCs w:val="21"/>
              </w:rPr>
              <w:t>账面余额</w:t>
            </w:r>
          </w:p>
        </w:tc>
        <w:tc>
          <w:tcPr>
            <w:tcW w:w="1056" w:type="dxa"/>
            <w:vAlign w:val="center"/>
          </w:tcPr>
          <w:p w:rsidR="008171B9" w:rsidRPr="008171B9" w:rsidRDefault="008171B9" w:rsidP="008171B9">
            <w:pPr>
              <w:widowControl/>
              <w:spacing w:line="360" w:lineRule="atLeast"/>
              <w:jc w:val="center"/>
              <w:rPr>
                <w:rFonts w:ascii="仿宋_GB2312" w:eastAsia="仿宋_GB2312" w:hAnsi="宋体" w:cs="Times New Roman"/>
                <w:kern w:val="0"/>
                <w:position w:val="-1"/>
                <w:szCs w:val="21"/>
              </w:rPr>
            </w:pPr>
            <w:r w:rsidRPr="008171B9">
              <w:rPr>
                <w:rFonts w:ascii="仿宋_GB2312" w:eastAsia="仿宋_GB2312" w:hAnsi="宋体" w:cs="Times New Roman" w:hint="eastAsia"/>
                <w:kern w:val="0"/>
                <w:position w:val="-1"/>
                <w:szCs w:val="21"/>
              </w:rPr>
              <w:t>减值准备</w:t>
            </w:r>
          </w:p>
        </w:tc>
        <w:tc>
          <w:tcPr>
            <w:tcW w:w="1056" w:type="dxa"/>
            <w:vAlign w:val="center"/>
          </w:tcPr>
          <w:p w:rsidR="008171B9" w:rsidRPr="008171B9" w:rsidRDefault="008171B9" w:rsidP="008171B9">
            <w:pPr>
              <w:widowControl/>
              <w:spacing w:line="360" w:lineRule="atLeast"/>
              <w:jc w:val="center"/>
              <w:rPr>
                <w:rFonts w:ascii="仿宋_GB2312" w:eastAsia="仿宋_GB2312" w:hAnsi="宋体" w:cs="Times New Roman"/>
                <w:kern w:val="0"/>
                <w:position w:val="-1"/>
                <w:szCs w:val="21"/>
              </w:rPr>
            </w:pPr>
            <w:r w:rsidRPr="008171B9">
              <w:rPr>
                <w:rFonts w:ascii="仿宋_GB2312" w:eastAsia="仿宋_GB2312" w:hAnsi="宋体" w:cs="Times New Roman" w:hint="eastAsia"/>
                <w:kern w:val="0"/>
                <w:position w:val="-1"/>
                <w:szCs w:val="21"/>
              </w:rPr>
              <w:t>账面价值</w:t>
            </w:r>
          </w:p>
        </w:tc>
        <w:tc>
          <w:tcPr>
            <w:tcW w:w="1056" w:type="dxa"/>
            <w:vAlign w:val="center"/>
          </w:tcPr>
          <w:p w:rsidR="008171B9" w:rsidRPr="008171B9" w:rsidRDefault="008171B9" w:rsidP="008171B9">
            <w:pPr>
              <w:widowControl/>
              <w:spacing w:line="360" w:lineRule="atLeast"/>
              <w:jc w:val="center"/>
              <w:rPr>
                <w:rFonts w:ascii="仿宋_GB2312" w:eastAsia="仿宋_GB2312" w:hAnsi="宋体" w:cs="Times New Roman"/>
                <w:kern w:val="0"/>
                <w:position w:val="-1"/>
                <w:szCs w:val="21"/>
              </w:rPr>
            </w:pPr>
            <w:r w:rsidRPr="008171B9">
              <w:rPr>
                <w:rFonts w:ascii="仿宋_GB2312" w:eastAsia="仿宋_GB2312" w:hAnsi="宋体" w:cs="Times New Roman" w:hint="eastAsia"/>
                <w:kern w:val="0"/>
                <w:position w:val="-1"/>
                <w:szCs w:val="21"/>
              </w:rPr>
              <w:t>账面余额</w:t>
            </w:r>
          </w:p>
        </w:tc>
        <w:tc>
          <w:tcPr>
            <w:tcW w:w="1056" w:type="dxa"/>
            <w:vAlign w:val="center"/>
          </w:tcPr>
          <w:p w:rsidR="008171B9" w:rsidRPr="008171B9" w:rsidRDefault="008171B9" w:rsidP="008171B9">
            <w:pPr>
              <w:widowControl/>
              <w:spacing w:line="360" w:lineRule="atLeast"/>
              <w:jc w:val="center"/>
              <w:rPr>
                <w:rFonts w:ascii="仿宋_GB2312" w:eastAsia="仿宋_GB2312" w:hAnsi="宋体" w:cs="Times New Roman"/>
                <w:kern w:val="0"/>
                <w:position w:val="-1"/>
                <w:szCs w:val="21"/>
              </w:rPr>
            </w:pPr>
            <w:r w:rsidRPr="008171B9">
              <w:rPr>
                <w:rFonts w:ascii="仿宋_GB2312" w:eastAsia="仿宋_GB2312" w:hAnsi="宋体" w:cs="Times New Roman" w:hint="eastAsia"/>
                <w:kern w:val="0"/>
                <w:position w:val="-1"/>
                <w:szCs w:val="21"/>
              </w:rPr>
              <w:t>减值准备</w:t>
            </w:r>
          </w:p>
        </w:tc>
        <w:tc>
          <w:tcPr>
            <w:tcW w:w="1056" w:type="dxa"/>
            <w:vAlign w:val="center"/>
          </w:tcPr>
          <w:p w:rsidR="008171B9" w:rsidRPr="008171B9" w:rsidRDefault="008171B9" w:rsidP="008171B9">
            <w:pPr>
              <w:widowControl/>
              <w:spacing w:line="360" w:lineRule="atLeast"/>
              <w:jc w:val="center"/>
              <w:rPr>
                <w:rFonts w:ascii="仿宋_GB2312" w:eastAsia="仿宋_GB2312" w:hAnsi="宋体" w:cs="Times New Roman"/>
                <w:kern w:val="0"/>
                <w:position w:val="-1"/>
                <w:szCs w:val="21"/>
              </w:rPr>
            </w:pPr>
            <w:r w:rsidRPr="008171B9">
              <w:rPr>
                <w:rFonts w:ascii="仿宋_GB2312" w:eastAsia="仿宋_GB2312" w:hAnsi="宋体" w:cs="Times New Roman" w:hint="eastAsia"/>
                <w:kern w:val="0"/>
                <w:position w:val="-1"/>
                <w:szCs w:val="21"/>
              </w:rPr>
              <w:t>账面价值</w:t>
            </w:r>
          </w:p>
        </w:tc>
      </w:tr>
      <w:tr w:rsidR="008171B9" w:rsidRPr="008171B9" w:rsidTr="00652DCB">
        <w:trPr>
          <w:trHeight w:val="270"/>
        </w:trPr>
        <w:tc>
          <w:tcPr>
            <w:tcW w:w="2186" w:type="dxa"/>
            <w:vAlign w:val="center"/>
          </w:tcPr>
          <w:p w:rsidR="008171B9" w:rsidRPr="008171B9" w:rsidRDefault="008171B9" w:rsidP="008171B9">
            <w:pPr>
              <w:widowControl/>
              <w:spacing w:line="360" w:lineRule="atLeast"/>
              <w:jc w:val="center"/>
              <w:rPr>
                <w:rFonts w:ascii="仿宋_GB2312" w:eastAsia="仿宋_GB2312" w:hAnsi="宋体" w:cs="Times New Roman"/>
                <w:kern w:val="0"/>
                <w:position w:val="-1"/>
                <w:szCs w:val="21"/>
              </w:rPr>
            </w:pPr>
            <w:r w:rsidRPr="008171B9">
              <w:rPr>
                <w:rFonts w:ascii="仿宋_GB2312" w:eastAsia="仿宋_GB2312" w:hAnsi="宋体" w:cs="Times New Roman"/>
                <w:kern w:val="0"/>
                <w:position w:val="-1"/>
                <w:szCs w:val="21"/>
              </w:rPr>
              <w:t xml:space="preserve">　</w:t>
            </w:r>
          </w:p>
        </w:tc>
        <w:tc>
          <w:tcPr>
            <w:tcW w:w="1056" w:type="dxa"/>
            <w:vAlign w:val="center"/>
          </w:tcPr>
          <w:p w:rsidR="008171B9" w:rsidRPr="008171B9" w:rsidRDefault="008171B9" w:rsidP="008171B9">
            <w:pPr>
              <w:widowControl/>
              <w:spacing w:line="360" w:lineRule="atLeast"/>
              <w:jc w:val="center"/>
              <w:rPr>
                <w:rFonts w:ascii="仿宋_GB2312" w:eastAsia="仿宋_GB2312" w:hAnsi="宋体" w:cs="Times New Roman"/>
                <w:kern w:val="0"/>
                <w:position w:val="-1"/>
                <w:szCs w:val="21"/>
              </w:rPr>
            </w:pPr>
            <w:r w:rsidRPr="008171B9">
              <w:rPr>
                <w:rFonts w:ascii="仿宋_GB2312" w:eastAsia="仿宋_GB2312" w:hAnsi="宋体" w:cs="Times New Roman"/>
                <w:kern w:val="0"/>
                <w:position w:val="-1"/>
                <w:szCs w:val="21"/>
              </w:rPr>
              <w:t xml:space="preserve">　</w:t>
            </w:r>
          </w:p>
        </w:tc>
        <w:tc>
          <w:tcPr>
            <w:tcW w:w="1056" w:type="dxa"/>
            <w:vAlign w:val="center"/>
          </w:tcPr>
          <w:p w:rsidR="008171B9" w:rsidRPr="008171B9" w:rsidRDefault="008171B9" w:rsidP="008171B9">
            <w:pPr>
              <w:widowControl/>
              <w:spacing w:line="360" w:lineRule="atLeast"/>
              <w:jc w:val="center"/>
              <w:rPr>
                <w:rFonts w:ascii="仿宋_GB2312" w:eastAsia="仿宋_GB2312" w:hAnsi="宋体" w:cs="Times New Roman"/>
                <w:kern w:val="0"/>
                <w:position w:val="-1"/>
                <w:szCs w:val="21"/>
              </w:rPr>
            </w:pPr>
            <w:r w:rsidRPr="008171B9">
              <w:rPr>
                <w:rFonts w:ascii="仿宋_GB2312" w:eastAsia="仿宋_GB2312" w:hAnsi="宋体" w:cs="Times New Roman"/>
                <w:kern w:val="0"/>
                <w:position w:val="-1"/>
                <w:szCs w:val="21"/>
              </w:rPr>
              <w:t xml:space="preserve">　</w:t>
            </w:r>
          </w:p>
        </w:tc>
        <w:tc>
          <w:tcPr>
            <w:tcW w:w="1056" w:type="dxa"/>
            <w:vAlign w:val="center"/>
          </w:tcPr>
          <w:p w:rsidR="008171B9" w:rsidRPr="008171B9" w:rsidRDefault="008171B9" w:rsidP="008171B9">
            <w:pPr>
              <w:widowControl/>
              <w:spacing w:line="360" w:lineRule="atLeast"/>
              <w:jc w:val="center"/>
              <w:rPr>
                <w:rFonts w:ascii="仿宋_GB2312" w:eastAsia="仿宋_GB2312" w:hAnsi="宋体" w:cs="Times New Roman"/>
                <w:kern w:val="0"/>
                <w:position w:val="-1"/>
                <w:szCs w:val="21"/>
              </w:rPr>
            </w:pPr>
            <w:r w:rsidRPr="008171B9">
              <w:rPr>
                <w:rFonts w:ascii="仿宋_GB2312" w:eastAsia="仿宋_GB2312" w:hAnsi="宋体" w:cs="Times New Roman"/>
                <w:kern w:val="0"/>
                <w:position w:val="-1"/>
                <w:szCs w:val="21"/>
              </w:rPr>
              <w:t xml:space="preserve">　</w:t>
            </w:r>
          </w:p>
        </w:tc>
        <w:tc>
          <w:tcPr>
            <w:tcW w:w="1056" w:type="dxa"/>
            <w:vAlign w:val="center"/>
          </w:tcPr>
          <w:p w:rsidR="008171B9" w:rsidRPr="008171B9" w:rsidRDefault="008171B9" w:rsidP="008171B9">
            <w:pPr>
              <w:widowControl/>
              <w:spacing w:line="360" w:lineRule="atLeast"/>
              <w:jc w:val="center"/>
              <w:rPr>
                <w:rFonts w:ascii="仿宋_GB2312" w:eastAsia="仿宋_GB2312" w:hAnsi="宋体" w:cs="Times New Roman"/>
                <w:kern w:val="0"/>
                <w:position w:val="-1"/>
                <w:szCs w:val="21"/>
              </w:rPr>
            </w:pPr>
            <w:r w:rsidRPr="008171B9">
              <w:rPr>
                <w:rFonts w:ascii="仿宋_GB2312" w:eastAsia="仿宋_GB2312" w:hAnsi="宋体" w:cs="Times New Roman"/>
                <w:kern w:val="0"/>
                <w:position w:val="-1"/>
                <w:szCs w:val="21"/>
              </w:rPr>
              <w:t xml:space="preserve">　</w:t>
            </w:r>
          </w:p>
        </w:tc>
        <w:tc>
          <w:tcPr>
            <w:tcW w:w="1056" w:type="dxa"/>
            <w:vAlign w:val="center"/>
          </w:tcPr>
          <w:p w:rsidR="008171B9" w:rsidRPr="008171B9" w:rsidRDefault="008171B9" w:rsidP="008171B9">
            <w:pPr>
              <w:widowControl/>
              <w:spacing w:line="360" w:lineRule="atLeast"/>
              <w:jc w:val="center"/>
              <w:rPr>
                <w:rFonts w:ascii="仿宋_GB2312" w:eastAsia="仿宋_GB2312" w:hAnsi="宋体" w:cs="Times New Roman"/>
                <w:kern w:val="0"/>
                <w:position w:val="-1"/>
                <w:szCs w:val="21"/>
              </w:rPr>
            </w:pPr>
            <w:r w:rsidRPr="008171B9">
              <w:rPr>
                <w:rFonts w:ascii="仿宋_GB2312" w:eastAsia="仿宋_GB2312" w:hAnsi="宋体" w:cs="Times New Roman"/>
                <w:kern w:val="0"/>
                <w:position w:val="-1"/>
                <w:szCs w:val="21"/>
              </w:rPr>
              <w:t xml:space="preserve">　</w:t>
            </w:r>
          </w:p>
        </w:tc>
        <w:tc>
          <w:tcPr>
            <w:tcW w:w="1056" w:type="dxa"/>
            <w:vAlign w:val="center"/>
          </w:tcPr>
          <w:p w:rsidR="008171B9" w:rsidRPr="008171B9" w:rsidRDefault="008171B9" w:rsidP="008171B9">
            <w:pPr>
              <w:widowControl/>
              <w:spacing w:line="360" w:lineRule="atLeast"/>
              <w:jc w:val="center"/>
              <w:rPr>
                <w:rFonts w:ascii="仿宋_GB2312" w:eastAsia="仿宋_GB2312" w:hAnsi="宋体" w:cs="Times New Roman"/>
                <w:kern w:val="0"/>
                <w:position w:val="-1"/>
                <w:szCs w:val="21"/>
              </w:rPr>
            </w:pPr>
            <w:r w:rsidRPr="008171B9">
              <w:rPr>
                <w:rFonts w:ascii="仿宋_GB2312" w:eastAsia="仿宋_GB2312" w:hAnsi="宋体" w:cs="Times New Roman"/>
                <w:kern w:val="0"/>
                <w:position w:val="-1"/>
                <w:szCs w:val="21"/>
              </w:rPr>
              <w:t xml:space="preserve">　</w:t>
            </w:r>
          </w:p>
        </w:tc>
      </w:tr>
      <w:tr w:rsidR="008171B9" w:rsidRPr="008171B9" w:rsidTr="00652DCB">
        <w:trPr>
          <w:trHeight w:val="270"/>
        </w:trPr>
        <w:tc>
          <w:tcPr>
            <w:tcW w:w="2186" w:type="dxa"/>
            <w:vAlign w:val="center"/>
          </w:tcPr>
          <w:p w:rsidR="008171B9" w:rsidRPr="008171B9" w:rsidRDefault="008171B9" w:rsidP="008171B9">
            <w:pPr>
              <w:widowControl/>
              <w:spacing w:line="360" w:lineRule="atLeast"/>
              <w:jc w:val="center"/>
              <w:rPr>
                <w:rFonts w:ascii="仿宋_GB2312" w:eastAsia="仿宋_GB2312" w:hAnsi="宋体" w:cs="Times New Roman"/>
                <w:kern w:val="0"/>
                <w:position w:val="-1"/>
                <w:szCs w:val="21"/>
              </w:rPr>
            </w:pPr>
            <w:r w:rsidRPr="008171B9">
              <w:rPr>
                <w:rFonts w:ascii="仿宋_GB2312" w:eastAsia="仿宋_GB2312" w:hAnsi="宋体" w:cs="Times New Roman"/>
                <w:kern w:val="0"/>
                <w:position w:val="-1"/>
                <w:szCs w:val="21"/>
              </w:rPr>
              <w:t xml:space="preserve">　</w:t>
            </w:r>
          </w:p>
        </w:tc>
        <w:tc>
          <w:tcPr>
            <w:tcW w:w="1056" w:type="dxa"/>
            <w:vAlign w:val="center"/>
          </w:tcPr>
          <w:p w:rsidR="008171B9" w:rsidRPr="008171B9" w:rsidRDefault="008171B9" w:rsidP="008171B9">
            <w:pPr>
              <w:widowControl/>
              <w:spacing w:line="360" w:lineRule="atLeast"/>
              <w:jc w:val="center"/>
              <w:rPr>
                <w:rFonts w:ascii="仿宋_GB2312" w:eastAsia="仿宋_GB2312" w:hAnsi="宋体" w:cs="Times New Roman"/>
                <w:kern w:val="0"/>
                <w:position w:val="-1"/>
                <w:szCs w:val="21"/>
              </w:rPr>
            </w:pPr>
            <w:r w:rsidRPr="008171B9">
              <w:rPr>
                <w:rFonts w:ascii="仿宋_GB2312" w:eastAsia="仿宋_GB2312" w:hAnsi="宋体" w:cs="Times New Roman"/>
                <w:kern w:val="0"/>
                <w:position w:val="-1"/>
                <w:szCs w:val="21"/>
              </w:rPr>
              <w:t xml:space="preserve">　</w:t>
            </w:r>
          </w:p>
        </w:tc>
        <w:tc>
          <w:tcPr>
            <w:tcW w:w="1056" w:type="dxa"/>
            <w:vAlign w:val="center"/>
          </w:tcPr>
          <w:p w:rsidR="008171B9" w:rsidRPr="008171B9" w:rsidRDefault="008171B9" w:rsidP="008171B9">
            <w:pPr>
              <w:widowControl/>
              <w:spacing w:line="360" w:lineRule="atLeast"/>
              <w:jc w:val="center"/>
              <w:rPr>
                <w:rFonts w:ascii="仿宋_GB2312" w:eastAsia="仿宋_GB2312" w:hAnsi="宋体" w:cs="Times New Roman"/>
                <w:kern w:val="0"/>
                <w:position w:val="-1"/>
                <w:szCs w:val="21"/>
              </w:rPr>
            </w:pPr>
            <w:r w:rsidRPr="008171B9">
              <w:rPr>
                <w:rFonts w:ascii="仿宋_GB2312" w:eastAsia="仿宋_GB2312" w:hAnsi="宋体" w:cs="Times New Roman"/>
                <w:kern w:val="0"/>
                <w:position w:val="-1"/>
                <w:szCs w:val="21"/>
              </w:rPr>
              <w:t xml:space="preserve">　</w:t>
            </w:r>
          </w:p>
        </w:tc>
        <w:tc>
          <w:tcPr>
            <w:tcW w:w="1056" w:type="dxa"/>
            <w:vAlign w:val="center"/>
          </w:tcPr>
          <w:p w:rsidR="008171B9" w:rsidRPr="008171B9" w:rsidRDefault="008171B9" w:rsidP="008171B9">
            <w:pPr>
              <w:widowControl/>
              <w:spacing w:line="360" w:lineRule="atLeast"/>
              <w:jc w:val="center"/>
              <w:rPr>
                <w:rFonts w:ascii="仿宋_GB2312" w:eastAsia="仿宋_GB2312" w:hAnsi="宋体" w:cs="Times New Roman"/>
                <w:kern w:val="0"/>
                <w:position w:val="-1"/>
                <w:szCs w:val="21"/>
              </w:rPr>
            </w:pPr>
            <w:r w:rsidRPr="008171B9">
              <w:rPr>
                <w:rFonts w:ascii="仿宋_GB2312" w:eastAsia="仿宋_GB2312" w:hAnsi="宋体" w:cs="Times New Roman"/>
                <w:kern w:val="0"/>
                <w:position w:val="-1"/>
                <w:szCs w:val="21"/>
              </w:rPr>
              <w:t xml:space="preserve">　</w:t>
            </w:r>
          </w:p>
        </w:tc>
        <w:tc>
          <w:tcPr>
            <w:tcW w:w="1056" w:type="dxa"/>
            <w:vAlign w:val="center"/>
          </w:tcPr>
          <w:p w:rsidR="008171B9" w:rsidRPr="008171B9" w:rsidRDefault="008171B9" w:rsidP="008171B9">
            <w:pPr>
              <w:widowControl/>
              <w:spacing w:line="360" w:lineRule="atLeast"/>
              <w:jc w:val="center"/>
              <w:rPr>
                <w:rFonts w:ascii="仿宋_GB2312" w:eastAsia="仿宋_GB2312" w:hAnsi="宋体" w:cs="Times New Roman"/>
                <w:kern w:val="0"/>
                <w:position w:val="-1"/>
                <w:szCs w:val="21"/>
              </w:rPr>
            </w:pPr>
            <w:r w:rsidRPr="008171B9">
              <w:rPr>
                <w:rFonts w:ascii="仿宋_GB2312" w:eastAsia="仿宋_GB2312" w:hAnsi="宋体" w:cs="Times New Roman"/>
                <w:kern w:val="0"/>
                <w:position w:val="-1"/>
                <w:szCs w:val="21"/>
              </w:rPr>
              <w:t xml:space="preserve">　</w:t>
            </w:r>
          </w:p>
        </w:tc>
        <w:tc>
          <w:tcPr>
            <w:tcW w:w="1056" w:type="dxa"/>
            <w:vAlign w:val="center"/>
          </w:tcPr>
          <w:p w:rsidR="008171B9" w:rsidRPr="008171B9" w:rsidRDefault="008171B9" w:rsidP="008171B9">
            <w:pPr>
              <w:widowControl/>
              <w:spacing w:line="360" w:lineRule="atLeast"/>
              <w:jc w:val="center"/>
              <w:rPr>
                <w:rFonts w:ascii="仿宋_GB2312" w:eastAsia="仿宋_GB2312" w:hAnsi="宋体" w:cs="Times New Roman"/>
                <w:kern w:val="0"/>
                <w:position w:val="-1"/>
                <w:szCs w:val="21"/>
              </w:rPr>
            </w:pPr>
            <w:r w:rsidRPr="008171B9">
              <w:rPr>
                <w:rFonts w:ascii="仿宋_GB2312" w:eastAsia="仿宋_GB2312" w:hAnsi="宋体" w:cs="Times New Roman"/>
                <w:kern w:val="0"/>
                <w:position w:val="-1"/>
                <w:szCs w:val="21"/>
              </w:rPr>
              <w:t xml:space="preserve">　</w:t>
            </w:r>
          </w:p>
        </w:tc>
        <w:tc>
          <w:tcPr>
            <w:tcW w:w="1056" w:type="dxa"/>
            <w:vAlign w:val="center"/>
          </w:tcPr>
          <w:p w:rsidR="008171B9" w:rsidRPr="008171B9" w:rsidRDefault="008171B9" w:rsidP="008171B9">
            <w:pPr>
              <w:widowControl/>
              <w:spacing w:line="360" w:lineRule="atLeast"/>
              <w:jc w:val="center"/>
              <w:rPr>
                <w:rFonts w:ascii="仿宋_GB2312" w:eastAsia="仿宋_GB2312" w:hAnsi="宋体" w:cs="Times New Roman"/>
                <w:kern w:val="0"/>
                <w:position w:val="-1"/>
                <w:szCs w:val="21"/>
              </w:rPr>
            </w:pPr>
            <w:r w:rsidRPr="008171B9">
              <w:rPr>
                <w:rFonts w:ascii="仿宋_GB2312" w:eastAsia="仿宋_GB2312" w:hAnsi="宋体" w:cs="Times New Roman"/>
                <w:kern w:val="0"/>
                <w:position w:val="-1"/>
                <w:szCs w:val="21"/>
              </w:rPr>
              <w:t xml:space="preserve">　</w:t>
            </w:r>
          </w:p>
        </w:tc>
      </w:tr>
      <w:tr w:rsidR="008171B9" w:rsidRPr="008171B9" w:rsidTr="00652DCB">
        <w:trPr>
          <w:trHeight w:val="270"/>
        </w:trPr>
        <w:tc>
          <w:tcPr>
            <w:tcW w:w="2186" w:type="dxa"/>
            <w:vAlign w:val="center"/>
          </w:tcPr>
          <w:p w:rsidR="008171B9" w:rsidRPr="008171B9" w:rsidRDefault="008171B9" w:rsidP="008171B9">
            <w:pPr>
              <w:widowControl/>
              <w:spacing w:line="360" w:lineRule="atLeast"/>
              <w:jc w:val="center"/>
              <w:rPr>
                <w:rFonts w:ascii="仿宋_GB2312" w:eastAsia="仿宋_GB2312" w:hAnsi="宋体" w:cs="Times New Roman"/>
                <w:kern w:val="0"/>
                <w:position w:val="-1"/>
                <w:szCs w:val="21"/>
              </w:rPr>
            </w:pPr>
            <w:r w:rsidRPr="008171B9">
              <w:rPr>
                <w:rFonts w:ascii="仿宋_GB2312" w:eastAsia="仿宋_GB2312" w:hAnsi="宋体" w:cs="Times New Roman"/>
                <w:kern w:val="0"/>
                <w:position w:val="-1"/>
                <w:szCs w:val="21"/>
              </w:rPr>
              <w:t xml:space="preserve">　</w:t>
            </w:r>
          </w:p>
        </w:tc>
        <w:tc>
          <w:tcPr>
            <w:tcW w:w="1056" w:type="dxa"/>
            <w:vAlign w:val="center"/>
          </w:tcPr>
          <w:p w:rsidR="008171B9" w:rsidRPr="008171B9" w:rsidRDefault="008171B9" w:rsidP="008171B9">
            <w:pPr>
              <w:widowControl/>
              <w:spacing w:line="360" w:lineRule="atLeast"/>
              <w:jc w:val="center"/>
              <w:rPr>
                <w:rFonts w:ascii="仿宋_GB2312" w:eastAsia="仿宋_GB2312" w:hAnsi="宋体" w:cs="Times New Roman"/>
                <w:kern w:val="0"/>
                <w:position w:val="-1"/>
                <w:szCs w:val="21"/>
              </w:rPr>
            </w:pPr>
            <w:r w:rsidRPr="008171B9">
              <w:rPr>
                <w:rFonts w:ascii="仿宋_GB2312" w:eastAsia="仿宋_GB2312" w:hAnsi="宋体" w:cs="Times New Roman"/>
                <w:kern w:val="0"/>
                <w:position w:val="-1"/>
                <w:szCs w:val="21"/>
              </w:rPr>
              <w:t xml:space="preserve">　</w:t>
            </w:r>
          </w:p>
        </w:tc>
        <w:tc>
          <w:tcPr>
            <w:tcW w:w="1056" w:type="dxa"/>
            <w:vAlign w:val="center"/>
          </w:tcPr>
          <w:p w:rsidR="008171B9" w:rsidRPr="008171B9" w:rsidRDefault="008171B9" w:rsidP="008171B9">
            <w:pPr>
              <w:widowControl/>
              <w:spacing w:line="360" w:lineRule="atLeast"/>
              <w:jc w:val="center"/>
              <w:rPr>
                <w:rFonts w:ascii="仿宋_GB2312" w:eastAsia="仿宋_GB2312" w:hAnsi="宋体" w:cs="Times New Roman"/>
                <w:kern w:val="0"/>
                <w:position w:val="-1"/>
                <w:szCs w:val="21"/>
              </w:rPr>
            </w:pPr>
            <w:r w:rsidRPr="008171B9">
              <w:rPr>
                <w:rFonts w:ascii="仿宋_GB2312" w:eastAsia="仿宋_GB2312" w:hAnsi="宋体" w:cs="Times New Roman"/>
                <w:kern w:val="0"/>
                <w:position w:val="-1"/>
                <w:szCs w:val="21"/>
              </w:rPr>
              <w:t xml:space="preserve">　</w:t>
            </w:r>
          </w:p>
        </w:tc>
        <w:tc>
          <w:tcPr>
            <w:tcW w:w="1056" w:type="dxa"/>
            <w:vAlign w:val="center"/>
          </w:tcPr>
          <w:p w:rsidR="008171B9" w:rsidRPr="008171B9" w:rsidRDefault="008171B9" w:rsidP="008171B9">
            <w:pPr>
              <w:widowControl/>
              <w:spacing w:line="360" w:lineRule="atLeast"/>
              <w:jc w:val="center"/>
              <w:rPr>
                <w:rFonts w:ascii="仿宋_GB2312" w:eastAsia="仿宋_GB2312" w:hAnsi="宋体" w:cs="Times New Roman"/>
                <w:kern w:val="0"/>
                <w:position w:val="-1"/>
                <w:szCs w:val="21"/>
              </w:rPr>
            </w:pPr>
            <w:r w:rsidRPr="008171B9">
              <w:rPr>
                <w:rFonts w:ascii="仿宋_GB2312" w:eastAsia="仿宋_GB2312" w:hAnsi="宋体" w:cs="Times New Roman"/>
                <w:kern w:val="0"/>
                <w:position w:val="-1"/>
                <w:szCs w:val="21"/>
              </w:rPr>
              <w:t xml:space="preserve">　</w:t>
            </w:r>
          </w:p>
        </w:tc>
        <w:tc>
          <w:tcPr>
            <w:tcW w:w="1056" w:type="dxa"/>
            <w:vAlign w:val="center"/>
          </w:tcPr>
          <w:p w:rsidR="008171B9" w:rsidRPr="008171B9" w:rsidRDefault="008171B9" w:rsidP="008171B9">
            <w:pPr>
              <w:widowControl/>
              <w:spacing w:line="360" w:lineRule="atLeast"/>
              <w:jc w:val="center"/>
              <w:rPr>
                <w:rFonts w:ascii="仿宋_GB2312" w:eastAsia="仿宋_GB2312" w:hAnsi="宋体" w:cs="Times New Roman"/>
                <w:kern w:val="0"/>
                <w:position w:val="-1"/>
                <w:szCs w:val="21"/>
              </w:rPr>
            </w:pPr>
            <w:r w:rsidRPr="008171B9">
              <w:rPr>
                <w:rFonts w:ascii="仿宋_GB2312" w:eastAsia="仿宋_GB2312" w:hAnsi="宋体" w:cs="Times New Roman"/>
                <w:kern w:val="0"/>
                <w:position w:val="-1"/>
                <w:szCs w:val="21"/>
              </w:rPr>
              <w:t xml:space="preserve">　</w:t>
            </w:r>
          </w:p>
        </w:tc>
        <w:tc>
          <w:tcPr>
            <w:tcW w:w="1056" w:type="dxa"/>
            <w:vAlign w:val="center"/>
          </w:tcPr>
          <w:p w:rsidR="008171B9" w:rsidRPr="008171B9" w:rsidRDefault="008171B9" w:rsidP="008171B9">
            <w:pPr>
              <w:widowControl/>
              <w:spacing w:line="360" w:lineRule="atLeast"/>
              <w:jc w:val="center"/>
              <w:rPr>
                <w:rFonts w:ascii="仿宋_GB2312" w:eastAsia="仿宋_GB2312" w:hAnsi="宋体" w:cs="Times New Roman"/>
                <w:kern w:val="0"/>
                <w:position w:val="-1"/>
                <w:szCs w:val="21"/>
              </w:rPr>
            </w:pPr>
            <w:r w:rsidRPr="008171B9">
              <w:rPr>
                <w:rFonts w:ascii="仿宋_GB2312" w:eastAsia="仿宋_GB2312" w:hAnsi="宋体" w:cs="Times New Roman"/>
                <w:kern w:val="0"/>
                <w:position w:val="-1"/>
                <w:szCs w:val="21"/>
              </w:rPr>
              <w:t xml:space="preserve">　</w:t>
            </w:r>
          </w:p>
        </w:tc>
        <w:tc>
          <w:tcPr>
            <w:tcW w:w="1056" w:type="dxa"/>
            <w:vAlign w:val="center"/>
          </w:tcPr>
          <w:p w:rsidR="008171B9" w:rsidRPr="008171B9" w:rsidRDefault="008171B9" w:rsidP="008171B9">
            <w:pPr>
              <w:widowControl/>
              <w:spacing w:line="360" w:lineRule="atLeast"/>
              <w:jc w:val="center"/>
              <w:rPr>
                <w:rFonts w:ascii="仿宋_GB2312" w:eastAsia="仿宋_GB2312" w:hAnsi="宋体" w:cs="Times New Roman"/>
                <w:kern w:val="0"/>
                <w:position w:val="-1"/>
                <w:szCs w:val="21"/>
              </w:rPr>
            </w:pPr>
            <w:r w:rsidRPr="008171B9">
              <w:rPr>
                <w:rFonts w:ascii="仿宋_GB2312" w:eastAsia="仿宋_GB2312" w:hAnsi="宋体" w:cs="Times New Roman"/>
                <w:kern w:val="0"/>
                <w:position w:val="-1"/>
                <w:szCs w:val="21"/>
              </w:rPr>
              <w:t xml:space="preserve">　</w:t>
            </w:r>
          </w:p>
        </w:tc>
      </w:tr>
      <w:tr w:rsidR="008171B9" w:rsidRPr="008171B9" w:rsidTr="00652DCB">
        <w:trPr>
          <w:trHeight w:val="285"/>
        </w:trPr>
        <w:tc>
          <w:tcPr>
            <w:tcW w:w="2186" w:type="dxa"/>
            <w:vAlign w:val="center"/>
          </w:tcPr>
          <w:p w:rsidR="008171B9" w:rsidRPr="008171B9" w:rsidRDefault="008171B9" w:rsidP="008171B9">
            <w:pPr>
              <w:widowControl/>
              <w:spacing w:line="360" w:lineRule="atLeast"/>
              <w:jc w:val="center"/>
              <w:rPr>
                <w:rFonts w:ascii="仿宋_GB2312" w:eastAsia="仿宋_GB2312" w:hAnsi="宋体" w:cs="Times New Roman"/>
                <w:kern w:val="0"/>
                <w:position w:val="-1"/>
                <w:szCs w:val="21"/>
              </w:rPr>
            </w:pPr>
            <w:r w:rsidRPr="008171B9">
              <w:rPr>
                <w:rFonts w:ascii="仿宋_GB2312" w:eastAsia="仿宋_GB2312" w:hAnsi="宋体" w:cs="Times New Roman" w:hint="eastAsia"/>
                <w:kern w:val="0"/>
                <w:position w:val="-1"/>
                <w:szCs w:val="21"/>
              </w:rPr>
              <w:t>合计</w:t>
            </w:r>
          </w:p>
        </w:tc>
        <w:tc>
          <w:tcPr>
            <w:tcW w:w="1056" w:type="dxa"/>
            <w:vAlign w:val="center"/>
          </w:tcPr>
          <w:p w:rsidR="008171B9" w:rsidRPr="008171B9" w:rsidRDefault="008171B9" w:rsidP="008171B9">
            <w:pPr>
              <w:widowControl/>
              <w:spacing w:line="360" w:lineRule="atLeast"/>
              <w:jc w:val="right"/>
              <w:rPr>
                <w:rFonts w:ascii="仿宋_GB2312" w:eastAsia="仿宋_GB2312" w:hAnsi="宋体" w:cs="Times New Roman"/>
                <w:kern w:val="0"/>
                <w:position w:val="-1"/>
                <w:szCs w:val="21"/>
              </w:rPr>
            </w:pPr>
            <w:r w:rsidRPr="008171B9">
              <w:rPr>
                <w:rFonts w:ascii="仿宋_GB2312" w:eastAsia="仿宋_GB2312" w:hAnsi="宋体" w:cs="Times New Roman"/>
                <w:kern w:val="0"/>
                <w:position w:val="-1"/>
                <w:szCs w:val="21"/>
              </w:rPr>
              <w:t xml:space="preserve">　</w:t>
            </w:r>
          </w:p>
        </w:tc>
        <w:tc>
          <w:tcPr>
            <w:tcW w:w="1056" w:type="dxa"/>
            <w:vAlign w:val="center"/>
          </w:tcPr>
          <w:p w:rsidR="008171B9" w:rsidRPr="008171B9" w:rsidRDefault="008171B9" w:rsidP="008171B9">
            <w:pPr>
              <w:widowControl/>
              <w:spacing w:line="360" w:lineRule="atLeast"/>
              <w:jc w:val="right"/>
              <w:rPr>
                <w:rFonts w:ascii="仿宋_GB2312" w:eastAsia="仿宋_GB2312" w:hAnsi="宋体" w:cs="Times New Roman"/>
                <w:kern w:val="0"/>
                <w:position w:val="-1"/>
                <w:szCs w:val="21"/>
              </w:rPr>
            </w:pPr>
            <w:r w:rsidRPr="008171B9">
              <w:rPr>
                <w:rFonts w:ascii="仿宋_GB2312" w:eastAsia="仿宋_GB2312" w:hAnsi="宋体" w:cs="Times New Roman"/>
                <w:kern w:val="0"/>
                <w:position w:val="-1"/>
                <w:szCs w:val="21"/>
              </w:rPr>
              <w:t xml:space="preserve">　</w:t>
            </w:r>
          </w:p>
        </w:tc>
        <w:tc>
          <w:tcPr>
            <w:tcW w:w="1056" w:type="dxa"/>
            <w:vAlign w:val="center"/>
          </w:tcPr>
          <w:p w:rsidR="008171B9" w:rsidRPr="008171B9" w:rsidRDefault="008171B9" w:rsidP="008171B9">
            <w:pPr>
              <w:widowControl/>
              <w:spacing w:line="360" w:lineRule="atLeast"/>
              <w:jc w:val="right"/>
              <w:rPr>
                <w:rFonts w:ascii="仿宋_GB2312" w:eastAsia="仿宋_GB2312" w:hAnsi="宋体" w:cs="Times New Roman"/>
                <w:kern w:val="0"/>
                <w:position w:val="-1"/>
                <w:szCs w:val="21"/>
              </w:rPr>
            </w:pPr>
            <w:r w:rsidRPr="008171B9">
              <w:rPr>
                <w:rFonts w:ascii="仿宋_GB2312" w:eastAsia="仿宋_GB2312" w:hAnsi="宋体" w:cs="Times New Roman"/>
                <w:kern w:val="0"/>
                <w:position w:val="-1"/>
                <w:szCs w:val="21"/>
              </w:rPr>
              <w:t xml:space="preserve">　</w:t>
            </w:r>
          </w:p>
        </w:tc>
        <w:tc>
          <w:tcPr>
            <w:tcW w:w="1056" w:type="dxa"/>
            <w:vAlign w:val="center"/>
          </w:tcPr>
          <w:p w:rsidR="008171B9" w:rsidRPr="008171B9" w:rsidRDefault="008171B9" w:rsidP="008171B9">
            <w:pPr>
              <w:widowControl/>
              <w:spacing w:line="360" w:lineRule="atLeast"/>
              <w:jc w:val="right"/>
              <w:rPr>
                <w:rFonts w:ascii="仿宋_GB2312" w:eastAsia="仿宋_GB2312" w:hAnsi="宋体" w:cs="Times New Roman"/>
                <w:kern w:val="0"/>
                <w:position w:val="-1"/>
                <w:szCs w:val="21"/>
              </w:rPr>
            </w:pPr>
            <w:r w:rsidRPr="008171B9">
              <w:rPr>
                <w:rFonts w:ascii="仿宋_GB2312" w:eastAsia="仿宋_GB2312" w:hAnsi="宋体" w:cs="Times New Roman"/>
                <w:kern w:val="0"/>
                <w:position w:val="-1"/>
                <w:szCs w:val="21"/>
              </w:rPr>
              <w:t xml:space="preserve">　</w:t>
            </w:r>
          </w:p>
        </w:tc>
        <w:tc>
          <w:tcPr>
            <w:tcW w:w="1056" w:type="dxa"/>
            <w:vAlign w:val="center"/>
          </w:tcPr>
          <w:p w:rsidR="008171B9" w:rsidRPr="008171B9" w:rsidRDefault="008171B9" w:rsidP="008171B9">
            <w:pPr>
              <w:widowControl/>
              <w:spacing w:line="360" w:lineRule="atLeast"/>
              <w:jc w:val="right"/>
              <w:rPr>
                <w:rFonts w:ascii="仿宋_GB2312" w:eastAsia="仿宋_GB2312" w:hAnsi="宋体" w:cs="Times New Roman"/>
                <w:kern w:val="0"/>
                <w:position w:val="-1"/>
                <w:szCs w:val="21"/>
              </w:rPr>
            </w:pPr>
            <w:r w:rsidRPr="008171B9">
              <w:rPr>
                <w:rFonts w:ascii="仿宋_GB2312" w:eastAsia="仿宋_GB2312" w:hAnsi="宋体" w:cs="Times New Roman"/>
                <w:kern w:val="0"/>
                <w:position w:val="-1"/>
                <w:szCs w:val="21"/>
              </w:rPr>
              <w:t xml:space="preserve">　</w:t>
            </w:r>
          </w:p>
        </w:tc>
        <w:tc>
          <w:tcPr>
            <w:tcW w:w="1056" w:type="dxa"/>
            <w:vAlign w:val="center"/>
          </w:tcPr>
          <w:p w:rsidR="008171B9" w:rsidRPr="008171B9" w:rsidRDefault="008171B9" w:rsidP="008171B9">
            <w:pPr>
              <w:widowControl/>
              <w:spacing w:line="360" w:lineRule="atLeast"/>
              <w:jc w:val="right"/>
              <w:rPr>
                <w:rFonts w:ascii="仿宋_GB2312" w:eastAsia="仿宋_GB2312" w:hAnsi="宋体" w:cs="Times New Roman"/>
                <w:kern w:val="0"/>
                <w:position w:val="-1"/>
                <w:szCs w:val="21"/>
              </w:rPr>
            </w:pPr>
            <w:r w:rsidRPr="008171B9">
              <w:rPr>
                <w:rFonts w:ascii="仿宋_GB2312" w:eastAsia="仿宋_GB2312" w:hAnsi="宋体" w:cs="Times New Roman"/>
                <w:kern w:val="0"/>
                <w:position w:val="-1"/>
                <w:szCs w:val="21"/>
              </w:rPr>
              <w:t xml:space="preserve">　</w:t>
            </w:r>
          </w:p>
        </w:tc>
      </w:tr>
    </w:tbl>
    <w:p w:rsidR="008171B9" w:rsidRPr="008171B9" w:rsidRDefault="008171B9" w:rsidP="008171B9">
      <w:pPr>
        <w:spacing w:line="440" w:lineRule="exact"/>
        <w:ind w:firstLineChars="200" w:firstLine="420"/>
        <w:rPr>
          <w:rFonts w:ascii="楷体_GB2312" w:eastAsia="楷体_GB2312" w:hAnsi="宋体" w:cs="Times New Roman" w:hint="eastAsia"/>
          <w:color w:val="000000"/>
          <w:kern w:val="0"/>
          <w:sz w:val="24"/>
          <w:szCs w:val="24"/>
        </w:rPr>
      </w:pPr>
      <w:r w:rsidRPr="008171B9">
        <w:rPr>
          <w:rFonts w:ascii="仿宋_GB2312" w:eastAsia="仿宋_GB2312" w:hAnsi="仿宋" w:cs="Arial" w:hint="eastAsia"/>
          <w:bCs/>
          <w:kern w:val="0"/>
          <w:szCs w:val="21"/>
        </w:rPr>
        <w:t>注：仅适用于执行新收入准则的企业。</w:t>
      </w:r>
    </w:p>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（十一）持有待售资产</w:t>
      </w:r>
    </w:p>
    <w:tbl>
      <w:tblPr>
        <w:tblW w:w="0" w:type="auto"/>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268"/>
        <w:gridCol w:w="2268"/>
        <w:gridCol w:w="1701"/>
      </w:tblGrid>
      <w:tr w:rsidR="008171B9" w:rsidRPr="008171B9" w:rsidTr="00652DCB">
        <w:tc>
          <w:tcPr>
            <w:tcW w:w="2376" w:type="dxa"/>
          </w:tcPr>
          <w:p w:rsidR="008171B9" w:rsidRPr="008171B9" w:rsidRDefault="008171B9" w:rsidP="008171B9">
            <w:pPr>
              <w:spacing w:line="440" w:lineRule="exact"/>
              <w:jc w:val="center"/>
              <w:rPr>
                <w:rFonts w:ascii="仿宋_GB2312" w:eastAsia="仿宋_GB2312" w:hAnsi="仿宋" w:cs="MingLiU" w:hint="eastAsia"/>
                <w:kern w:val="0"/>
                <w:szCs w:val="21"/>
              </w:rPr>
            </w:pPr>
            <w:r w:rsidRPr="008171B9">
              <w:rPr>
                <w:rFonts w:ascii="仿宋_GB2312" w:eastAsia="仿宋_GB2312" w:hAnsi="仿宋" w:cs="MingLiU" w:hint="eastAsia"/>
                <w:kern w:val="0"/>
                <w:szCs w:val="21"/>
              </w:rPr>
              <w:t>项目</w:t>
            </w:r>
          </w:p>
        </w:tc>
        <w:tc>
          <w:tcPr>
            <w:tcW w:w="2268" w:type="dxa"/>
          </w:tcPr>
          <w:p w:rsidR="008171B9" w:rsidRPr="008171B9" w:rsidRDefault="008171B9" w:rsidP="008171B9">
            <w:pPr>
              <w:spacing w:line="440" w:lineRule="exact"/>
              <w:jc w:val="center"/>
              <w:rPr>
                <w:rFonts w:ascii="仿宋_GB2312" w:eastAsia="仿宋_GB2312" w:hAnsi="仿宋" w:cs="MingLiU" w:hint="eastAsia"/>
                <w:kern w:val="0"/>
                <w:szCs w:val="21"/>
              </w:rPr>
            </w:pPr>
            <w:r w:rsidRPr="008171B9">
              <w:rPr>
                <w:rFonts w:ascii="仿宋_GB2312" w:eastAsia="仿宋_GB2312" w:hAnsi="仿宋" w:cs="MingLiU" w:hint="eastAsia"/>
                <w:kern w:val="0"/>
                <w:szCs w:val="21"/>
              </w:rPr>
              <w:t>年末账面价值</w:t>
            </w:r>
          </w:p>
        </w:tc>
        <w:tc>
          <w:tcPr>
            <w:tcW w:w="2268" w:type="dxa"/>
          </w:tcPr>
          <w:p w:rsidR="008171B9" w:rsidRPr="008171B9" w:rsidRDefault="008171B9" w:rsidP="008171B9">
            <w:pPr>
              <w:spacing w:line="440" w:lineRule="exact"/>
              <w:jc w:val="center"/>
              <w:rPr>
                <w:rFonts w:ascii="仿宋_GB2312" w:eastAsia="仿宋_GB2312" w:hAnsi="仿宋" w:cs="MingLiU" w:hint="eastAsia"/>
                <w:kern w:val="0"/>
                <w:szCs w:val="21"/>
              </w:rPr>
            </w:pPr>
            <w:r w:rsidRPr="008171B9">
              <w:rPr>
                <w:rFonts w:ascii="仿宋_GB2312" w:eastAsia="仿宋_GB2312" w:hAnsi="仿宋" w:cs="MingLiU" w:hint="eastAsia"/>
                <w:kern w:val="0"/>
                <w:szCs w:val="21"/>
              </w:rPr>
              <w:t>年末公允价值</w:t>
            </w:r>
          </w:p>
        </w:tc>
        <w:tc>
          <w:tcPr>
            <w:tcW w:w="1701" w:type="dxa"/>
          </w:tcPr>
          <w:p w:rsidR="008171B9" w:rsidRPr="008171B9" w:rsidRDefault="008171B9" w:rsidP="008171B9">
            <w:pPr>
              <w:spacing w:line="440" w:lineRule="exact"/>
              <w:jc w:val="center"/>
              <w:rPr>
                <w:rFonts w:ascii="仿宋_GB2312" w:eastAsia="仿宋_GB2312" w:hAnsi="仿宋" w:cs="MingLiU" w:hint="eastAsia"/>
                <w:kern w:val="0"/>
                <w:szCs w:val="21"/>
              </w:rPr>
            </w:pPr>
            <w:r w:rsidRPr="008171B9">
              <w:rPr>
                <w:rFonts w:ascii="仿宋_GB2312" w:eastAsia="仿宋_GB2312" w:hAnsi="仿宋" w:cs="MingLiU" w:hint="eastAsia"/>
                <w:kern w:val="0"/>
                <w:szCs w:val="21"/>
              </w:rPr>
              <w:t>预计处置费用</w:t>
            </w:r>
          </w:p>
        </w:tc>
      </w:tr>
      <w:tr w:rsidR="008171B9" w:rsidRPr="008171B9" w:rsidTr="00652DCB">
        <w:tc>
          <w:tcPr>
            <w:tcW w:w="2376" w:type="dxa"/>
          </w:tcPr>
          <w:p w:rsidR="008171B9" w:rsidRPr="008171B9" w:rsidRDefault="008171B9" w:rsidP="008171B9">
            <w:pPr>
              <w:spacing w:line="440" w:lineRule="exact"/>
              <w:jc w:val="center"/>
              <w:rPr>
                <w:rFonts w:ascii="仿宋_GB2312" w:eastAsia="仿宋_GB2312" w:hAnsi="仿宋" w:cs="MingLiU" w:hint="eastAsia"/>
                <w:kern w:val="0"/>
                <w:szCs w:val="21"/>
              </w:rPr>
            </w:pPr>
          </w:p>
        </w:tc>
        <w:tc>
          <w:tcPr>
            <w:tcW w:w="2268" w:type="dxa"/>
          </w:tcPr>
          <w:p w:rsidR="008171B9" w:rsidRPr="008171B9" w:rsidRDefault="008171B9" w:rsidP="008171B9">
            <w:pPr>
              <w:spacing w:line="440" w:lineRule="exact"/>
              <w:jc w:val="center"/>
              <w:rPr>
                <w:rFonts w:ascii="仿宋_GB2312" w:eastAsia="仿宋_GB2312" w:hAnsi="仿宋" w:cs="MingLiU" w:hint="eastAsia"/>
                <w:kern w:val="0"/>
                <w:szCs w:val="21"/>
              </w:rPr>
            </w:pPr>
          </w:p>
        </w:tc>
        <w:tc>
          <w:tcPr>
            <w:tcW w:w="2268" w:type="dxa"/>
          </w:tcPr>
          <w:p w:rsidR="008171B9" w:rsidRPr="008171B9" w:rsidRDefault="008171B9" w:rsidP="008171B9">
            <w:pPr>
              <w:spacing w:line="440" w:lineRule="exact"/>
              <w:jc w:val="center"/>
              <w:rPr>
                <w:rFonts w:ascii="仿宋_GB2312" w:eastAsia="仿宋_GB2312" w:hAnsi="仿宋" w:cs="MingLiU" w:hint="eastAsia"/>
                <w:kern w:val="0"/>
                <w:szCs w:val="21"/>
              </w:rPr>
            </w:pPr>
          </w:p>
        </w:tc>
        <w:tc>
          <w:tcPr>
            <w:tcW w:w="1701" w:type="dxa"/>
          </w:tcPr>
          <w:p w:rsidR="008171B9" w:rsidRPr="008171B9" w:rsidRDefault="008171B9" w:rsidP="008171B9">
            <w:pPr>
              <w:spacing w:line="440" w:lineRule="exact"/>
              <w:jc w:val="center"/>
              <w:rPr>
                <w:rFonts w:ascii="仿宋_GB2312" w:eastAsia="仿宋_GB2312" w:hAnsi="仿宋" w:cs="MingLiU" w:hint="eastAsia"/>
                <w:kern w:val="0"/>
                <w:szCs w:val="21"/>
              </w:rPr>
            </w:pPr>
          </w:p>
        </w:tc>
      </w:tr>
      <w:tr w:rsidR="008171B9" w:rsidRPr="008171B9" w:rsidTr="00652DCB">
        <w:tc>
          <w:tcPr>
            <w:tcW w:w="2376" w:type="dxa"/>
          </w:tcPr>
          <w:p w:rsidR="008171B9" w:rsidRPr="008171B9" w:rsidRDefault="008171B9" w:rsidP="008171B9">
            <w:pPr>
              <w:spacing w:line="440" w:lineRule="exact"/>
              <w:jc w:val="center"/>
              <w:rPr>
                <w:rFonts w:ascii="仿宋_GB2312" w:eastAsia="仿宋_GB2312" w:hAnsi="仿宋" w:cs="MingLiU" w:hint="eastAsia"/>
                <w:kern w:val="0"/>
                <w:szCs w:val="21"/>
              </w:rPr>
            </w:pPr>
          </w:p>
        </w:tc>
        <w:tc>
          <w:tcPr>
            <w:tcW w:w="2268" w:type="dxa"/>
          </w:tcPr>
          <w:p w:rsidR="008171B9" w:rsidRPr="008171B9" w:rsidRDefault="008171B9" w:rsidP="008171B9">
            <w:pPr>
              <w:spacing w:line="440" w:lineRule="exact"/>
              <w:jc w:val="center"/>
              <w:rPr>
                <w:rFonts w:ascii="仿宋_GB2312" w:eastAsia="仿宋_GB2312" w:hAnsi="仿宋" w:cs="MingLiU" w:hint="eastAsia"/>
                <w:kern w:val="0"/>
                <w:szCs w:val="21"/>
              </w:rPr>
            </w:pPr>
          </w:p>
        </w:tc>
        <w:tc>
          <w:tcPr>
            <w:tcW w:w="2268" w:type="dxa"/>
          </w:tcPr>
          <w:p w:rsidR="008171B9" w:rsidRPr="008171B9" w:rsidRDefault="008171B9" w:rsidP="008171B9">
            <w:pPr>
              <w:spacing w:line="440" w:lineRule="exact"/>
              <w:jc w:val="center"/>
              <w:rPr>
                <w:rFonts w:ascii="仿宋_GB2312" w:eastAsia="仿宋_GB2312" w:hAnsi="仿宋" w:cs="MingLiU" w:hint="eastAsia"/>
                <w:kern w:val="0"/>
                <w:szCs w:val="21"/>
              </w:rPr>
            </w:pPr>
          </w:p>
        </w:tc>
        <w:tc>
          <w:tcPr>
            <w:tcW w:w="1701" w:type="dxa"/>
          </w:tcPr>
          <w:p w:rsidR="008171B9" w:rsidRPr="008171B9" w:rsidRDefault="008171B9" w:rsidP="008171B9">
            <w:pPr>
              <w:spacing w:line="440" w:lineRule="exact"/>
              <w:jc w:val="center"/>
              <w:rPr>
                <w:rFonts w:ascii="仿宋_GB2312" w:eastAsia="仿宋_GB2312" w:hAnsi="仿宋" w:cs="MingLiU" w:hint="eastAsia"/>
                <w:kern w:val="0"/>
                <w:szCs w:val="21"/>
              </w:rPr>
            </w:pPr>
          </w:p>
        </w:tc>
      </w:tr>
      <w:tr w:rsidR="008171B9" w:rsidRPr="008171B9" w:rsidTr="00652DCB">
        <w:tc>
          <w:tcPr>
            <w:tcW w:w="2376" w:type="dxa"/>
          </w:tcPr>
          <w:p w:rsidR="008171B9" w:rsidRPr="008171B9" w:rsidRDefault="008171B9" w:rsidP="008171B9">
            <w:pPr>
              <w:spacing w:line="440" w:lineRule="exact"/>
              <w:jc w:val="center"/>
              <w:rPr>
                <w:rFonts w:ascii="仿宋_GB2312" w:eastAsia="仿宋_GB2312" w:hAnsi="仿宋" w:cs="MingLiU" w:hint="eastAsia"/>
                <w:kern w:val="0"/>
                <w:szCs w:val="21"/>
              </w:rPr>
            </w:pPr>
            <w:r w:rsidRPr="008171B9">
              <w:rPr>
                <w:rFonts w:ascii="仿宋_GB2312" w:eastAsia="仿宋_GB2312" w:hAnsi="仿宋" w:cs="MingLiU" w:hint="eastAsia"/>
                <w:kern w:val="0"/>
                <w:szCs w:val="21"/>
              </w:rPr>
              <w:t>合计</w:t>
            </w:r>
          </w:p>
        </w:tc>
        <w:tc>
          <w:tcPr>
            <w:tcW w:w="2268" w:type="dxa"/>
          </w:tcPr>
          <w:p w:rsidR="008171B9" w:rsidRPr="008171B9" w:rsidRDefault="008171B9" w:rsidP="008171B9">
            <w:pPr>
              <w:spacing w:line="440" w:lineRule="exact"/>
              <w:jc w:val="center"/>
              <w:rPr>
                <w:rFonts w:ascii="仿宋_GB2312" w:eastAsia="仿宋_GB2312" w:hAnsi="仿宋" w:cs="MingLiU" w:hint="eastAsia"/>
                <w:kern w:val="0"/>
                <w:szCs w:val="21"/>
              </w:rPr>
            </w:pPr>
          </w:p>
        </w:tc>
        <w:tc>
          <w:tcPr>
            <w:tcW w:w="2268" w:type="dxa"/>
          </w:tcPr>
          <w:p w:rsidR="008171B9" w:rsidRPr="008171B9" w:rsidRDefault="008171B9" w:rsidP="008171B9">
            <w:pPr>
              <w:spacing w:line="440" w:lineRule="exact"/>
              <w:jc w:val="center"/>
              <w:rPr>
                <w:rFonts w:ascii="仿宋_GB2312" w:eastAsia="仿宋_GB2312" w:hAnsi="仿宋" w:cs="MingLiU" w:hint="eastAsia"/>
                <w:kern w:val="0"/>
                <w:szCs w:val="21"/>
              </w:rPr>
            </w:pPr>
          </w:p>
        </w:tc>
        <w:tc>
          <w:tcPr>
            <w:tcW w:w="1701" w:type="dxa"/>
          </w:tcPr>
          <w:p w:rsidR="008171B9" w:rsidRPr="008171B9" w:rsidRDefault="008171B9" w:rsidP="008171B9">
            <w:pPr>
              <w:spacing w:line="440" w:lineRule="exact"/>
              <w:jc w:val="center"/>
              <w:rPr>
                <w:rFonts w:ascii="仿宋_GB2312" w:eastAsia="仿宋_GB2312" w:hAnsi="仿宋" w:cs="MingLiU" w:hint="eastAsia"/>
                <w:kern w:val="0"/>
                <w:szCs w:val="21"/>
              </w:rPr>
            </w:pPr>
          </w:p>
        </w:tc>
      </w:tr>
    </w:tbl>
    <w:p w:rsidR="008171B9" w:rsidRPr="008171B9" w:rsidRDefault="008171B9" w:rsidP="008171B9">
      <w:pPr>
        <w:spacing w:line="440" w:lineRule="exact"/>
        <w:ind w:leftChars="200" w:left="840" w:hangingChars="200" w:hanging="420"/>
        <w:rPr>
          <w:rFonts w:ascii="仿宋_GB2312" w:eastAsia="仿宋_GB2312" w:hAnsi="仿宋" w:cs="MingLiU" w:hint="eastAsia"/>
          <w:kern w:val="0"/>
          <w:szCs w:val="21"/>
        </w:rPr>
      </w:pPr>
      <w:r w:rsidRPr="008171B9">
        <w:rPr>
          <w:rFonts w:ascii="仿宋_GB2312" w:eastAsia="仿宋_GB2312" w:hAnsi="仿宋" w:cs="MingLiU" w:hint="eastAsia"/>
          <w:kern w:val="0"/>
          <w:szCs w:val="21"/>
        </w:rPr>
        <w:t>注：1. 应披露持有待售的非流动资产或处置组的出售原因、方式和时间安排；</w:t>
      </w:r>
    </w:p>
    <w:p w:rsidR="008171B9" w:rsidRPr="008171B9" w:rsidRDefault="008171B9" w:rsidP="008171B9">
      <w:pPr>
        <w:spacing w:line="440" w:lineRule="exact"/>
        <w:ind w:firstLineChars="400" w:firstLine="840"/>
        <w:rPr>
          <w:rFonts w:ascii="仿宋_GB2312" w:eastAsia="仿宋_GB2312" w:hAnsi="仿宋" w:cs="MingLiU" w:hint="eastAsia"/>
          <w:kern w:val="0"/>
          <w:szCs w:val="21"/>
        </w:rPr>
      </w:pPr>
      <w:r w:rsidRPr="008171B9">
        <w:rPr>
          <w:rFonts w:ascii="仿宋_GB2312" w:eastAsia="仿宋_GB2312" w:hAnsi="仿宋" w:cs="MingLiU" w:hint="eastAsia"/>
          <w:kern w:val="0"/>
          <w:szCs w:val="21"/>
        </w:rPr>
        <w:t>2. 应披露持有待售的非流动资产或处置组的分部；</w:t>
      </w:r>
    </w:p>
    <w:p w:rsidR="008171B9" w:rsidRPr="008171B9" w:rsidRDefault="008171B9" w:rsidP="008171B9">
      <w:pPr>
        <w:spacing w:line="440" w:lineRule="exact"/>
        <w:ind w:leftChars="400" w:left="840"/>
        <w:rPr>
          <w:rFonts w:ascii="仿宋_GB2312" w:eastAsia="仿宋_GB2312" w:hAnsi="仿宋" w:cs="MingLiU" w:hint="eastAsia"/>
          <w:kern w:val="0"/>
          <w:szCs w:val="21"/>
        </w:rPr>
      </w:pPr>
      <w:r w:rsidRPr="008171B9">
        <w:rPr>
          <w:rFonts w:ascii="仿宋_GB2312" w:eastAsia="仿宋_GB2312" w:hAnsi="仿宋" w:cs="MingLiU" w:hint="eastAsia"/>
          <w:kern w:val="0"/>
          <w:szCs w:val="21"/>
        </w:rPr>
        <w:t>3. 应披露持有待售的非流动资产或持有待售的处置组中的资产确认的减值损失及</w:t>
      </w:r>
      <w:r w:rsidRPr="008171B9">
        <w:rPr>
          <w:rFonts w:ascii="仿宋_GB2312" w:eastAsia="仿宋_GB2312" w:hAnsi="仿宋" w:cs="MingLiU" w:hint="eastAsia"/>
          <w:kern w:val="0"/>
          <w:szCs w:val="21"/>
        </w:rPr>
        <w:lastRenderedPageBreak/>
        <w:t>其转回金额；</w:t>
      </w:r>
    </w:p>
    <w:p w:rsidR="008171B9" w:rsidRPr="008171B9" w:rsidRDefault="008171B9" w:rsidP="008171B9">
      <w:pPr>
        <w:spacing w:line="440" w:lineRule="exact"/>
        <w:ind w:firstLineChars="400" w:firstLine="840"/>
        <w:rPr>
          <w:rFonts w:ascii="仿宋_GB2312" w:eastAsia="仿宋_GB2312" w:hAnsi="仿宋" w:cs="MingLiU" w:hint="eastAsia"/>
          <w:kern w:val="0"/>
          <w:szCs w:val="21"/>
        </w:rPr>
      </w:pPr>
      <w:r w:rsidRPr="008171B9">
        <w:rPr>
          <w:rFonts w:ascii="仿宋_GB2312" w:eastAsia="仿宋_GB2312" w:hAnsi="仿宋" w:cs="MingLiU" w:hint="eastAsia"/>
          <w:kern w:val="0"/>
          <w:szCs w:val="21"/>
        </w:rPr>
        <w:t>4. 应披露与持有待售的非流动资产或处置组有关的其他综合收益累计金额。</w:t>
      </w:r>
    </w:p>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bookmarkStart w:id="15" w:name="_Toc302738341"/>
      <w:r w:rsidRPr="008171B9">
        <w:rPr>
          <w:rFonts w:ascii="仿宋_GB2312" w:eastAsia="仿宋_GB2312" w:hAnsi="仿宋" w:cs="MingLiU" w:hint="eastAsia"/>
          <w:kern w:val="0"/>
          <w:sz w:val="24"/>
          <w:szCs w:val="28"/>
        </w:rPr>
        <w:t>（十二）一年内到期的非流动资产</w:t>
      </w:r>
    </w:p>
    <w:tbl>
      <w:tblPr>
        <w:tblW w:w="0" w:type="auto"/>
        <w:jc w:val="center"/>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548"/>
        <w:gridCol w:w="2217"/>
        <w:gridCol w:w="2705"/>
      </w:tblGrid>
      <w:tr w:rsidR="008171B9" w:rsidRPr="008171B9" w:rsidTr="00652DCB">
        <w:trPr>
          <w:trHeight w:val="397"/>
          <w:jc w:val="center"/>
        </w:trPr>
        <w:tc>
          <w:tcPr>
            <w:tcW w:w="3548"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项目</w:t>
            </w:r>
          </w:p>
        </w:tc>
        <w:tc>
          <w:tcPr>
            <w:tcW w:w="2217"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年末余额</w:t>
            </w:r>
          </w:p>
        </w:tc>
        <w:tc>
          <w:tcPr>
            <w:tcW w:w="2705"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年初余额</w:t>
            </w:r>
          </w:p>
        </w:tc>
      </w:tr>
      <w:tr w:rsidR="008171B9" w:rsidRPr="008171B9" w:rsidTr="00652DCB">
        <w:trPr>
          <w:trHeight w:val="397"/>
          <w:jc w:val="center"/>
        </w:trPr>
        <w:tc>
          <w:tcPr>
            <w:tcW w:w="3548"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2217"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2705"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3548"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2217"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2705"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3548"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合计</w:t>
            </w:r>
          </w:p>
        </w:tc>
        <w:tc>
          <w:tcPr>
            <w:tcW w:w="2217"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2705"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r>
    </w:tbl>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（十三）其他流动资产</w:t>
      </w:r>
      <w:bookmarkEnd w:id="15"/>
    </w:p>
    <w:tbl>
      <w:tblPr>
        <w:tblW w:w="0" w:type="auto"/>
        <w:jc w:val="center"/>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548"/>
        <w:gridCol w:w="2217"/>
        <w:gridCol w:w="2705"/>
      </w:tblGrid>
      <w:tr w:rsidR="008171B9" w:rsidRPr="008171B9" w:rsidTr="00652DCB">
        <w:trPr>
          <w:trHeight w:val="397"/>
          <w:jc w:val="center"/>
        </w:trPr>
        <w:tc>
          <w:tcPr>
            <w:tcW w:w="3548"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项目</w:t>
            </w:r>
          </w:p>
        </w:tc>
        <w:tc>
          <w:tcPr>
            <w:tcW w:w="2217"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年末余额</w:t>
            </w:r>
          </w:p>
        </w:tc>
        <w:tc>
          <w:tcPr>
            <w:tcW w:w="2705"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年初余额</w:t>
            </w:r>
          </w:p>
        </w:tc>
      </w:tr>
      <w:tr w:rsidR="008171B9" w:rsidRPr="008171B9" w:rsidTr="00652DCB">
        <w:trPr>
          <w:trHeight w:val="397"/>
          <w:jc w:val="center"/>
        </w:trPr>
        <w:tc>
          <w:tcPr>
            <w:tcW w:w="3548"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2217"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2705"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3548"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2217"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2705"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3548"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合计</w:t>
            </w:r>
          </w:p>
        </w:tc>
        <w:tc>
          <w:tcPr>
            <w:tcW w:w="2217"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2705"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r>
    </w:tbl>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（十四）债权投资</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1.债权投资情况</w:t>
      </w:r>
    </w:p>
    <w:tbl>
      <w:tblPr>
        <w:tblW w:w="0" w:type="auto"/>
        <w:jc w:val="center"/>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789"/>
        <w:gridCol w:w="995"/>
        <w:gridCol w:w="990"/>
        <w:gridCol w:w="994"/>
        <w:gridCol w:w="852"/>
        <w:gridCol w:w="995"/>
        <w:gridCol w:w="890"/>
      </w:tblGrid>
      <w:tr w:rsidR="008171B9" w:rsidRPr="008171B9" w:rsidTr="00652DCB">
        <w:trPr>
          <w:trHeight w:val="222"/>
          <w:jc w:val="center"/>
        </w:trPr>
        <w:tc>
          <w:tcPr>
            <w:tcW w:w="2789" w:type="dxa"/>
            <w:vMerge w:val="restart"/>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项目</w:t>
            </w:r>
          </w:p>
        </w:tc>
        <w:tc>
          <w:tcPr>
            <w:tcW w:w="2979" w:type="dxa"/>
            <w:gridSpan w:val="3"/>
            <w:vAlign w:val="center"/>
          </w:tcPr>
          <w:p w:rsidR="008171B9" w:rsidRPr="008171B9" w:rsidRDefault="008171B9" w:rsidP="008171B9">
            <w:pPr>
              <w:spacing w:line="440" w:lineRule="exact"/>
              <w:jc w:val="center"/>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年末余额</w:t>
            </w:r>
          </w:p>
        </w:tc>
        <w:tc>
          <w:tcPr>
            <w:tcW w:w="2737" w:type="dxa"/>
            <w:gridSpan w:val="3"/>
            <w:vAlign w:val="center"/>
          </w:tcPr>
          <w:p w:rsidR="008171B9" w:rsidRPr="008171B9" w:rsidRDefault="008171B9" w:rsidP="008171B9">
            <w:pPr>
              <w:spacing w:line="440" w:lineRule="exact"/>
              <w:jc w:val="center"/>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年初余额</w:t>
            </w:r>
          </w:p>
        </w:tc>
      </w:tr>
      <w:tr w:rsidR="008171B9" w:rsidRPr="008171B9" w:rsidTr="00652DCB">
        <w:trPr>
          <w:trHeight w:val="222"/>
          <w:jc w:val="center"/>
        </w:trPr>
        <w:tc>
          <w:tcPr>
            <w:tcW w:w="2789" w:type="dxa"/>
            <w:vMerge/>
            <w:vAlign w:val="center"/>
          </w:tcPr>
          <w:p w:rsidR="008171B9" w:rsidRPr="008171B9" w:rsidRDefault="008171B9" w:rsidP="008171B9">
            <w:pPr>
              <w:spacing w:line="440" w:lineRule="exact"/>
              <w:jc w:val="center"/>
              <w:rPr>
                <w:rFonts w:ascii="仿宋_GB2312" w:eastAsia="仿宋_GB2312" w:hAnsi="仿宋" w:cs="MingLiU" w:hint="eastAsia"/>
                <w:kern w:val="0"/>
                <w:position w:val="-1"/>
                <w:szCs w:val="21"/>
              </w:rPr>
            </w:pPr>
          </w:p>
        </w:tc>
        <w:tc>
          <w:tcPr>
            <w:tcW w:w="995" w:type="dxa"/>
            <w:vAlign w:val="center"/>
          </w:tcPr>
          <w:p w:rsidR="008171B9" w:rsidRPr="008171B9" w:rsidRDefault="008171B9" w:rsidP="008171B9">
            <w:pPr>
              <w:spacing w:line="440" w:lineRule="exact"/>
              <w:jc w:val="center"/>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账面余额</w:t>
            </w:r>
          </w:p>
        </w:tc>
        <w:tc>
          <w:tcPr>
            <w:tcW w:w="990" w:type="dxa"/>
            <w:vAlign w:val="center"/>
          </w:tcPr>
          <w:p w:rsidR="008171B9" w:rsidRPr="008171B9" w:rsidRDefault="008171B9" w:rsidP="008171B9">
            <w:pPr>
              <w:spacing w:line="440" w:lineRule="exact"/>
              <w:jc w:val="center"/>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减值准备</w:t>
            </w:r>
          </w:p>
        </w:tc>
        <w:tc>
          <w:tcPr>
            <w:tcW w:w="994" w:type="dxa"/>
            <w:vAlign w:val="center"/>
          </w:tcPr>
          <w:p w:rsidR="008171B9" w:rsidRPr="008171B9" w:rsidRDefault="008171B9" w:rsidP="008171B9">
            <w:pPr>
              <w:spacing w:line="440" w:lineRule="exact"/>
              <w:jc w:val="center"/>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账面价值</w:t>
            </w:r>
          </w:p>
        </w:tc>
        <w:tc>
          <w:tcPr>
            <w:tcW w:w="852" w:type="dxa"/>
            <w:vAlign w:val="center"/>
          </w:tcPr>
          <w:p w:rsidR="008171B9" w:rsidRPr="008171B9" w:rsidRDefault="008171B9" w:rsidP="008171B9">
            <w:pPr>
              <w:spacing w:line="440" w:lineRule="exact"/>
              <w:jc w:val="center"/>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账面余额</w:t>
            </w:r>
          </w:p>
        </w:tc>
        <w:tc>
          <w:tcPr>
            <w:tcW w:w="995" w:type="dxa"/>
            <w:vAlign w:val="center"/>
          </w:tcPr>
          <w:p w:rsidR="008171B9" w:rsidRPr="008171B9" w:rsidRDefault="008171B9" w:rsidP="008171B9">
            <w:pPr>
              <w:spacing w:line="440" w:lineRule="exact"/>
              <w:jc w:val="center"/>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减值准备</w:t>
            </w:r>
          </w:p>
        </w:tc>
        <w:tc>
          <w:tcPr>
            <w:tcW w:w="890" w:type="dxa"/>
            <w:vAlign w:val="center"/>
          </w:tcPr>
          <w:p w:rsidR="008171B9" w:rsidRPr="008171B9" w:rsidRDefault="008171B9" w:rsidP="008171B9">
            <w:pPr>
              <w:spacing w:line="440" w:lineRule="exact"/>
              <w:jc w:val="center"/>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账面价值</w:t>
            </w:r>
          </w:p>
        </w:tc>
      </w:tr>
      <w:tr w:rsidR="008171B9" w:rsidRPr="008171B9" w:rsidTr="00652DCB">
        <w:trPr>
          <w:trHeight w:val="397"/>
          <w:jc w:val="center"/>
        </w:trPr>
        <w:tc>
          <w:tcPr>
            <w:tcW w:w="2789"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995"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990"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994"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852"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995"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890"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2789"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995"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990"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994"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852"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995"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890"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2789" w:type="dxa"/>
            <w:vAlign w:val="center"/>
          </w:tcPr>
          <w:p w:rsidR="008171B9" w:rsidRPr="008171B9" w:rsidRDefault="008171B9" w:rsidP="008171B9">
            <w:pPr>
              <w:spacing w:line="440" w:lineRule="exact"/>
              <w:rPr>
                <w:rFonts w:ascii="仿宋_GB2312" w:eastAsia="仿宋_GB2312" w:hAnsi="仿宋" w:cs="MingLiU" w:hint="eastAsia"/>
                <w:kern w:val="0"/>
                <w:position w:val="-1"/>
                <w:szCs w:val="21"/>
              </w:rPr>
            </w:pPr>
          </w:p>
        </w:tc>
        <w:tc>
          <w:tcPr>
            <w:tcW w:w="995"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990"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994"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852"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995"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890"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2789"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合计</w:t>
            </w:r>
          </w:p>
        </w:tc>
        <w:tc>
          <w:tcPr>
            <w:tcW w:w="995"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990"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994"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852"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995"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890"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r>
    </w:tbl>
    <w:p w:rsidR="008171B9" w:rsidRPr="008171B9" w:rsidRDefault="008171B9" w:rsidP="008171B9">
      <w:pPr>
        <w:spacing w:line="440" w:lineRule="exact"/>
        <w:ind w:firstLineChars="200" w:firstLine="420"/>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注：</w:t>
      </w:r>
      <w:r w:rsidRPr="008171B9">
        <w:rPr>
          <w:rFonts w:ascii="仿宋_GB2312" w:eastAsia="仿宋_GB2312" w:hAnsi="仿宋" w:cs="Times New Roman" w:hint="eastAsia"/>
          <w:bCs/>
          <w:szCs w:val="21"/>
        </w:rPr>
        <w:t>仅适用于执行新金融准则的企业。</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2.期末重要的债权投资情况</w:t>
      </w:r>
    </w:p>
    <w:tbl>
      <w:tblPr>
        <w:tblW w:w="0" w:type="auto"/>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1715"/>
        <w:gridCol w:w="1873"/>
        <w:gridCol w:w="1583"/>
        <w:gridCol w:w="1636"/>
        <w:gridCol w:w="1715"/>
      </w:tblGrid>
      <w:tr w:rsidR="008171B9" w:rsidRPr="008171B9" w:rsidTr="00652DCB">
        <w:trPr>
          <w:trHeight w:val="285"/>
          <w:tblHeader/>
        </w:trPr>
        <w:tc>
          <w:tcPr>
            <w:tcW w:w="1715" w:type="dxa"/>
          </w:tcPr>
          <w:p w:rsidR="008171B9" w:rsidRPr="008171B9" w:rsidRDefault="008171B9" w:rsidP="008171B9">
            <w:pPr>
              <w:spacing w:line="440" w:lineRule="exact"/>
              <w:jc w:val="center"/>
              <w:rPr>
                <w:rFonts w:ascii="仿宋_GB2312" w:eastAsia="仿宋_GB2312" w:hAnsi="仿宋" w:cs="MingLiU"/>
                <w:kern w:val="0"/>
                <w:position w:val="-1"/>
                <w:szCs w:val="21"/>
              </w:rPr>
            </w:pPr>
            <w:r w:rsidRPr="008171B9">
              <w:rPr>
                <w:rFonts w:ascii="仿宋_GB2312" w:eastAsia="仿宋_GB2312" w:hAnsi="仿宋" w:cs="MingLiU" w:hint="eastAsia"/>
                <w:kern w:val="0"/>
                <w:position w:val="-1"/>
                <w:szCs w:val="21"/>
              </w:rPr>
              <w:t>债券项目</w:t>
            </w:r>
          </w:p>
        </w:tc>
        <w:tc>
          <w:tcPr>
            <w:tcW w:w="1873" w:type="dxa"/>
          </w:tcPr>
          <w:p w:rsidR="008171B9" w:rsidRPr="008171B9" w:rsidRDefault="008171B9" w:rsidP="008171B9">
            <w:pPr>
              <w:spacing w:line="440" w:lineRule="exact"/>
              <w:jc w:val="center"/>
              <w:rPr>
                <w:rFonts w:ascii="仿宋_GB2312" w:eastAsia="仿宋_GB2312" w:hAnsi="仿宋" w:cs="MingLiU"/>
                <w:kern w:val="0"/>
                <w:position w:val="-1"/>
                <w:szCs w:val="21"/>
              </w:rPr>
            </w:pPr>
            <w:r w:rsidRPr="008171B9">
              <w:rPr>
                <w:rFonts w:ascii="仿宋_GB2312" w:eastAsia="仿宋_GB2312" w:hAnsi="仿宋" w:cs="MingLiU" w:hint="eastAsia"/>
                <w:kern w:val="0"/>
                <w:position w:val="-1"/>
                <w:szCs w:val="21"/>
              </w:rPr>
              <w:t>面值</w:t>
            </w:r>
          </w:p>
        </w:tc>
        <w:tc>
          <w:tcPr>
            <w:tcW w:w="1583" w:type="dxa"/>
          </w:tcPr>
          <w:p w:rsidR="008171B9" w:rsidRPr="008171B9" w:rsidRDefault="008171B9" w:rsidP="008171B9">
            <w:pPr>
              <w:spacing w:line="440" w:lineRule="exact"/>
              <w:jc w:val="center"/>
              <w:rPr>
                <w:rFonts w:ascii="仿宋_GB2312" w:eastAsia="仿宋_GB2312" w:hAnsi="仿宋" w:cs="MingLiU"/>
                <w:kern w:val="0"/>
                <w:position w:val="-1"/>
                <w:szCs w:val="21"/>
              </w:rPr>
            </w:pPr>
            <w:r w:rsidRPr="008171B9">
              <w:rPr>
                <w:rFonts w:ascii="仿宋_GB2312" w:eastAsia="仿宋_GB2312" w:hAnsi="仿宋" w:cs="MingLiU" w:hint="eastAsia"/>
                <w:kern w:val="0"/>
                <w:position w:val="-1"/>
                <w:szCs w:val="21"/>
              </w:rPr>
              <w:t>票面利率</w:t>
            </w:r>
          </w:p>
        </w:tc>
        <w:tc>
          <w:tcPr>
            <w:tcW w:w="1636" w:type="dxa"/>
          </w:tcPr>
          <w:p w:rsidR="008171B9" w:rsidRPr="008171B9" w:rsidRDefault="008171B9" w:rsidP="008171B9">
            <w:pPr>
              <w:spacing w:line="440" w:lineRule="exact"/>
              <w:jc w:val="center"/>
              <w:rPr>
                <w:rFonts w:ascii="仿宋_GB2312" w:eastAsia="仿宋_GB2312" w:hAnsi="仿宋" w:cs="MingLiU"/>
                <w:kern w:val="0"/>
                <w:position w:val="-1"/>
                <w:szCs w:val="21"/>
              </w:rPr>
            </w:pPr>
            <w:r w:rsidRPr="008171B9">
              <w:rPr>
                <w:rFonts w:ascii="仿宋_GB2312" w:eastAsia="仿宋_GB2312" w:hAnsi="仿宋" w:cs="MingLiU" w:hint="eastAsia"/>
                <w:kern w:val="0"/>
                <w:position w:val="-1"/>
                <w:szCs w:val="21"/>
              </w:rPr>
              <w:t>实际利率</w:t>
            </w:r>
          </w:p>
        </w:tc>
        <w:tc>
          <w:tcPr>
            <w:tcW w:w="1715" w:type="dxa"/>
          </w:tcPr>
          <w:p w:rsidR="008171B9" w:rsidRPr="008171B9" w:rsidRDefault="008171B9" w:rsidP="008171B9">
            <w:pPr>
              <w:spacing w:line="440" w:lineRule="exact"/>
              <w:jc w:val="center"/>
              <w:rPr>
                <w:rFonts w:ascii="仿宋_GB2312" w:eastAsia="仿宋_GB2312" w:hAnsi="仿宋" w:cs="MingLiU"/>
                <w:kern w:val="0"/>
                <w:position w:val="-1"/>
                <w:szCs w:val="21"/>
              </w:rPr>
            </w:pPr>
            <w:r w:rsidRPr="008171B9">
              <w:rPr>
                <w:rFonts w:ascii="仿宋_GB2312" w:eastAsia="仿宋_GB2312" w:hAnsi="仿宋" w:cs="MingLiU" w:hint="eastAsia"/>
                <w:kern w:val="0"/>
                <w:position w:val="-1"/>
                <w:szCs w:val="21"/>
              </w:rPr>
              <w:t>到期日</w:t>
            </w:r>
          </w:p>
        </w:tc>
      </w:tr>
      <w:tr w:rsidR="008171B9" w:rsidRPr="008171B9" w:rsidTr="00652DCB">
        <w:trPr>
          <w:trHeight w:val="270"/>
        </w:trPr>
        <w:tc>
          <w:tcPr>
            <w:tcW w:w="1715" w:type="dxa"/>
          </w:tcPr>
          <w:p w:rsidR="008171B9" w:rsidRPr="008171B9" w:rsidRDefault="008171B9" w:rsidP="008171B9">
            <w:pPr>
              <w:spacing w:line="440" w:lineRule="exact"/>
              <w:rPr>
                <w:rFonts w:ascii="仿宋_GB2312" w:eastAsia="仿宋_GB2312" w:hAnsi="仿宋" w:cs="宋体"/>
                <w:kern w:val="0"/>
                <w:szCs w:val="21"/>
              </w:rPr>
            </w:pPr>
            <w:r w:rsidRPr="008171B9">
              <w:rPr>
                <w:rFonts w:ascii="仿宋_GB2312" w:eastAsia="仿宋_GB2312" w:hAnsi="仿宋" w:cs="宋体" w:hint="eastAsia"/>
                <w:kern w:val="0"/>
                <w:szCs w:val="21"/>
              </w:rPr>
              <w:t xml:space="preserve">　</w:t>
            </w:r>
          </w:p>
        </w:tc>
        <w:tc>
          <w:tcPr>
            <w:tcW w:w="1873" w:type="dxa"/>
          </w:tcPr>
          <w:p w:rsidR="008171B9" w:rsidRPr="008171B9" w:rsidRDefault="008171B9" w:rsidP="008171B9">
            <w:pPr>
              <w:spacing w:line="440" w:lineRule="exact"/>
              <w:rPr>
                <w:rFonts w:ascii="仿宋_GB2312" w:eastAsia="仿宋_GB2312" w:hAnsi="仿宋" w:cs="宋体"/>
                <w:kern w:val="0"/>
                <w:szCs w:val="21"/>
              </w:rPr>
            </w:pPr>
            <w:r w:rsidRPr="008171B9">
              <w:rPr>
                <w:rFonts w:ascii="仿宋_GB2312" w:eastAsia="仿宋_GB2312" w:hAnsi="仿宋" w:cs="宋体" w:hint="eastAsia"/>
                <w:kern w:val="0"/>
                <w:szCs w:val="21"/>
              </w:rPr>
              <w:t xml:space="preserve">　</w:t>
            </w:r>
          </w:p>
        </w:tc>
        <w:tc>
          <w:tcPr>
            <w:tcW w:w="1583" w:type="dxa"/>
          </w:tcPr>
          <w:p w:rsidR="008171B9" w:rsidRPr="008171B9" w:rsidRDefault="008171B9" w:rsidP="008171B9">
            <w:pPr>
              <w:spacing w:line="440" w:lineRule="exact"/>
              <w:rPr>
                <w:rFonts w:ascii="仿宋_GB2312" w:eastAsia="仿宋_GB2312" w:hAnsi="仿宋" w:cs="宋体"/>
                <w:kern w:val="0"/>
                <w:szCs w:val="21"/>
              </w:rPr>
            </w:pPr>
            <w:r w:rsidRPr="008171B9">
              <w:rPr>
                <w:rFonts w:ascii="仿宋_GB2312" w:eastAsia="仿宋_GB2312" w:hAnsi="仿宋" w:cs="宋体" w:hint="eastAsia"/>
                <w:kern w:val="0"/>
                <w:szCs w:val="21"/>
              </w:rPr>
              <w:t xml:space="preserve">　</w:t>
            </w:r>
          </w:p>
        </w:tc>
        <w:tc>
          <w:tcPr>
            <w:tcW w:w="1636" w:type="dxa"/>
          </w:tcPr>
          <w:p w:rsidR="008171B9" w:rsidRPr="008171B9" w:rsidRDefault="008171B9" w:rsidP="008171B9">
            <w:pPr>
              <w:spacing w:line="440" w:lineRule="exact"/>
              <w:rPr>
                <w:rFonts w:ascii="仿宋_GB2312" w:eastAsia="仿宋_GB2312" w:hAnsi="仿宋" w:cs="宋体"/>
                <w:kern w:val="0"/>
                <w:szCs w:val="21"/>
              </w:rPr>
            </w:pPr>
            <w:r w:rsidRPr="008171B9">
              <w:rPr>
                <w:rFonts w:ascii="仿宋_GB2312" w:eastAsia="仿宋_GB2312" w:hAnsi="仿宋" w:cs="宋体" w:hint="eastAsia"/>
                <w:kern w:val="0"/>
                <w:szCs w:val="21"/>
              </w:rPr>
              <w:t xml:space="preserve">　</w:t>
            </w:r>
          </w:p>
        </w:tc>
        <w:tc>
          <w:tcPr>
            <w:tcW w:w="1715" w:type="dxa"/>
          </w:tcPr>
          <w:p w:rsidR="008171B9" w:rsidRPr="008171B9" w:rsidRDefault="008171B9" w:rsidP="008171B9">
            <w:pPr>
              <w:spacing w:line="440" w:lineRule="exact"/>
              <w:rPr>
                <w:rFonts w:ascii="仿宋_GB2312" w:eastAsia="仿宋_GB2312" w:hAnsi="仿宋" w:cs="宋体"/>
                <w:kern w:val="0"/>
                <w:szCs w:val="21"/>
              </w:rPr>
            </w:pPr>
            <w:r w:rsidRPr="008171B9">
              <w:rPr>
                <w:rFonts w:ascii="仿宋_GB2312" w:eastAsia="仿宋_GB2312" w:hAnsi="仿宋" w:cs="宋体" w:hint="eastAsia"/>
                <w:kern w:val="0"/>
                <w:szCs w:val="21"/>
              </w:rPr>
              <w:t xml:space="preserve">　</w:t>
            </w:r>
          </w:p>
        </w:tc>
      </w:tr>
      <w:tr w:rsidR="008171B9" w:rsidRPr="008171B9" w:rsidTr="00652DCB">
        <w:trPr>
          <w:trHeight w:val="270"/>
        </w:trPr>
        <w:tc>
          <w:tcPr>
            <w:tcW w:w="1715" w:type="dxa"/>
          </w:tcPr>
          <w:p w:rsidR="008171B9" w:rsidRPr="008171B9" w:rsidRDefault="008171B9" w:rsidP="008171B9">
            <w:pPr>
              <w:spacing w:line="440" w:lineRule="exact"/>
              <w:rPr>
                <w:rFonts w:ascii="仿宋_GB2312" w:eastAsia="仿宋_GB2312" w:hAnsi="仿宋" w:cs="宋体"/>
                <w:kern w:val="0"/>
                <w:szCs w:val="21"/>
              </w:rPr>
            </w:pPr>
            <w:r w:rsidRPr="008171B9">
              <w:rPr>
                <w:rFonts w:ascii="仿宋_GB2312" w:eastAsia="仿宋_GB2312" w:hAnsi="仿宋" w:cs="宋体" w:hint="eastAsia"/>
                <w:kern w:val="0"/>
                <w:szCs w:val="21"/>
              </w:rPr>
              <w:t xml:space="preserve">　</w:t>
            </w:r>
          </w:p>
        </w:tc>
        <w:tc>
          <w:tcPr>
            <w:tcW w:w="1873" w:type="dxa"/>
          </w:tcPr>
          <w:p w:rsidR="008171B9" w:rsidRPr="008171B9" w:rsidRDefault="008171B9" w:rsidP="008171B9">
            <w:pPr>
              <w:spacing w:line="440" w:lineRule="exact"/>
              <w:rPr>
                <w:rFonts w:ascii="仿宋_GB2312" w:eastAsia="仿宋_GB2312" w:hAnsi="仿宋" w:cs="宋体"/>
                <w:kern w:val="0"/>
                <w:szCs w:val="21"/>
              </w:rPr>
            </w:pPr>
            <w:r w:rsidRPr="008171B9">
              <w:rPr>
                <w:rFonts w:ascii="仿宋_GB2312" w:eastAsia="仿宋_GB2312" w:hAnsi="仿宋" w:cs="宋体" w:hint="eastAsia"/>
                <w:kern w:val="0"/>
                <w:szCs w:val="21"/>
              </w:rPr>
              <w:t xml:space="preserve">　</w:t>
            </w:r>
          </w:p>
        </w:tc>
        <w:tc>
          <w:tcPr>
            <w:tcW w:w="1583" w:type="dxa"/>
          </w:tcPr>
          <w:p w:rsidR="008171B9" w:rsidRPr="008171B9" w:rsidRDefault="008171B9" w:rsidP="008171B9">
            <w:pPr>
              <w:spacing w:line="440" w:lineRule="exact"/>
              <w:rPr>
                <w:rFonts w:ascii="仿宋_GB2312" w:eastAsia="仿宋_GB2312" w:hAnsi="仿宋" w:cs="宋体"/>
                <w:kern w:val="0"/>
                <w:szCs w:val="21"/>
              </w:rPr>
            </w:pPr>
            <w:r w:rsidRPr="008171B9">
              <w:rPr>
                <w:rFonts w:ascii="仿宋_GB2312" w:eastAsia="仿宋_GB2312" w:hAnsi="仿宋" w:cs="宋体" w:hint="eastAsia"/>
                <w:kern w:val="0"/>
                <w:szCs w:val="21"/>
              </w:rPr>
              <w:t xml:space="preserve">　</w:t>
            </w:r>
          </w:p>
        </w:tc>
        <w:tc>
          <w:tcPr>
            <w:tcW w:w="1636" w:type="dxa"/>
          </w:tcPr>
          <w:p w:rsidR="008171B9" w:rsidRPr="008171B9" w:rsidRDefault="008171B9" w:rsidP="008171B9">
            <w:pPr>
              <w:spacing w:line="440" w:lineRule="exact"/>
              <w:rPr>
                <w:rFonts w:ascii="仿宋_GB2312" w:eastAsia="仿宋_GB2312" w:hAnsi="仿宋" w:cs="宋体"/>
                <w:kern w:val="0"/>
                <w:szCs w:val="21"/>
              </w:rPr>
            </w:pPr>
            <w:r w:rsidRPr="008171B9">
              <w:rPr>
                <w:rFonts w:ascii="仿宋_GB2312" w:eastAsia="仿宋_GB2312" w:hAnsi="仿宋" w:cs="宋体" w:hint="eastAsia"/>
                <w:kern w:val="0"/>
                <w:szCs w:val="21"/>
              </w:rPr>
              <w:t xml:space="preserve">　</w:t>
            </w:r>
          </w:p>
        </w:tc>
        <w:tc>
          <w:tcPr>
            <w:tcW w:w="1715" w:type="dxa"/>
          </w:tcPr>
          <w:p w:rsidR="008171B9" w:rsidRPr="008171B9" w:rsidRDefault="008171B9" w:rsidP="008171B9">
            <w:pPr>
              <w:spacing w:line="440" w:lineRule="exact"/>
              <w:rPr>
                <w:rFonts w:ascii="仿宋_GB2312" w:eastAsia="仿宋_GB2312" w:hAnsi="仿宋" w:cs="宋体"/>
                <w:kern w:val="0"/>
                <w:szCs w:val="21"/>
              </w:rPr>
            </w:pPr>
            <w:r w:rsidRPr="008171B9">
              <w:rPr>
                <w:rFonts w:ascii="仿宋_GB2312" w:eastAsia="仿宋_GB2312" w:hAnsi="仿宋" w:cs="宋体" w:hint="eastAsia"/>
                <w:kern w:val="0"/>
                <w:szCs w:val="21"/>
              </w:rPr>
              <w:t xml:space="preserve">　</w:t>
            </w:r>
          </w:p>
        </w:tc>
      </w:tr>
      <w:tr w:rsidR="008171B9" w:rsidRPr="008171B9" w:rsidTr="00652DCB">
        <w:trPr>
          <w:trHeight w:val="270"/>
        </w:trPr>
        <w:tc>
          <w:tcPr>
            <w:tcW w:w="1715" w:type="dxa"/>
            <w:vAlign w:val="center"/>
          </w:tcPr>
          <w:p w:rsidR="008171B9" w:rsidRPr="008171B9" w:rsidRDefault="008171B9" w:rsidP="008171B9">
            <w:pPr>
              <w:spacing w:line="440" w:lineRule="exact"/>
              <w:rPr>
                <w:rFonts w:ascii="仿宋_GB2312" w:eastAsia="仿宋_GB2312" w:hAnsi="仿宋" w:cs="宋体"/>
                <w:kern w:val="0"/>
                <w:szCs w:val="21"/>
              </w:rPr>
            </w:pPr>
            <w:r w:rsidRPr="008171B9">
              <w:rPr>
                <w:rFonts w:ascii="仿宋_GB2312" w:eastAsia="仿宋_GB2312" w:hAnsi="仿宋" w:cs="宋体" w:hint="eastAsia"/>
                <w:kern w:val="0"/>
                <w:szCs w:val="21"/>
              </w:rPr>
              <w:t xml:space="preserve">　</w:t>
            </w:r>
          </w:p>
        </w:tc>
        <w:tc>
          <w:tcPr>
            <w:tcW w:w="1873" w:type="dxa"/>
            <w:vAlign w:val="center"/>
          </w:tcPr>
          <w:p w:rsidR="008171B9" w:rsidRPr="008171B9" w:rsidRDefault="008171B9" w:rsidP="008171B9">
            <w:pPr>
              <w:spacing w:line="440" w:lineRule="exact"/>
              <w:ind w:firstLineChars="200" w:firstLine="420"/>
              <w:rPr>
                <w:rFonts w:ascii="仿宋_GB2312" w:eastAsia="仿宋_GB2312" w:hAnsi="仿宋" w:cs="宋体"/>
                <w:kern w:val="0"/>
                <w:szCs w:val="21"/>
              </w:rPr>
            </w:pPr>
            <w:r w:rsidRPr="008171B9">
              <w:rPr>
                <w:rFonts w:ascii="仿宋_GB2312" w:eastAsia="仿宋_GB2312" w:hAnsi="仿宋" w:cs="宋体" w:hint="eastAsia"/>
                <w:kern w:val="0"/>
                <w:szCs w:val="21"/>
              </w:rPr>
              <w:t xml:space="preserve">　</w:t>
            </w:r>
          </w:p>
        </w:tc>
        <w:tc>
          <w:tcPr>
            <w:tcW w:w="1583" w:type="dxa"/>
            <w:vAlign w:val="center"/>
          </w:tcPr>
          <w:p w:rsidR="008171B9" w:rsidRPr="008171B9" w:rsidRDefault="008171B9" w:rsidP="008171B9">
            <w:pPr>
              <w:spacing w:line="440" w:lineRule="exact"/>
              <w:ind w:firstLineChars="200" w:firstLine="420"/>
              <w:rPr>
                <w:rFonts w:ascii="仿宋_GB2312" w:eastAsia="仿宋_GB2312" w:hAnsi="仿宋" w:cs="宋体"/>
                <w:kern w:val="0"/>
                <w:szCs w:val="21"/>
              </w:rPr>
            </w:pPr>
            <w:r w:rsidRPr="008171B9">
              <w:rPr>
                <w:rFonts w:ascii="仿宋_GB2312" w:eastAsia="仿宋_GB2312" w:hAnsi="仿宋" w:cs="宋体" w:hint="eastAsia"/>
                <w:kern w:val="0"/>
                <w:szCs w:val="21"/>
              </w:rPr>
              <w:t xml:space="preserve">　</w:t>
            </w:r>
          </w:p>
        </w:tc>
        <w:tc>
          <w:tcPr>
            <w:tcW w:w="1636" w:type="dxa"/>
          </w:tcPr>
          <w:p w:rsidR="008171B9" w:rsidRPr="008171B9" w:rsidRDefault="008171B9" w:rsidP="008171B9">
            <w:pPr>
              <w:spacing w:line="440" w:lineRule="exact"/>
              <w:ind w:firstLineChars="200" w:firstLine="420"/>
              <w:rPr>
                <w:rFonts w:ascii="仿宋_GB2312" w:eastAsia="仿宋_GB2312" w:hAnsi="仿宋" w:cs="宋体"/>
                <w:kern w:val="0"/>
                <w:szCs w:val="21"/>
              </w:rPr>
            </w:pPr>
            <w:r w:rsidRPr="008171B9">
              <w:rPr>
                <w:rFonts w:ascii="仿宋_GB2312" w:eastAsia="仿宋_GB2312" w:hAnsi="仿宋" w:cs="宋体" w:hint="eastAsia"/>
                <w:kern w:val="0"/>
                <w:szCs w:val="21"/>
              </w:rPr>
              <w:t xml:space="preserve">　</w:t>
            </w:r>
          </w:p>
        </w:tc>
        <w:tc>
          <w:tcPr>
            <w:tcW w:w="1715" w:type="dxa"/>
          </w:tcPr>
          <w:p w:rsidR="008171B9" w:rsidRPr="008171B9" w:rsidRDefault="008171B9" w:rsidP="008171B9">
            <w:pPr>
              <w:spacing w:line="440" w:lineRule="exact"/>
              <w:ind w:firstLineChars="200" w:firstLine="420"/>
              <w:rPr>
                <w:rFonts w:ascii="仿宋_GB2312" w:eastAsia="仿宋_GB2312" w:hAnsi="仿宋" w:cs="宋体"/>
                <w:kern w:val="0"/>
                <w:szCs w:val="21"/>
              </w:rPr>
            </w:pPr>
            <w:r w:rsidRPr="008171B9">
              <w:rPr>
                <w:rFonts w:ascii="仿宋_GB2312" w:eastAsia="仿宋_GB2312" w:hAnsi="仿宋" w:cs="宋体" w:hint="eastAsia"/>
                <w:kern w:val="0"/>
                <w:szCs w:val="21"/>
              </w:rPr>
              <w:t xml:space="preserve">　</w:t>
            </w:r>
          </w:p>
        </w:tc>
      </w:tr>
      <w:tr w:rsidR="008171B9" w:rsidRPr="008171B9" w:rsidTr="00652DCB">
        <w:trPr>
          <w:trHeight w:val="525"/>
        </w:trPr>
        <w:tc>
          <w:tcPr>
            <w:tcW w:w="1715" w:type="dxa"/>
            <w:vAlign w:val="center"/>
          </w:tcPr>
          <w:p w:rsidR="008171B9" w:rsidRPr="008171B9" w:rsidRDefault="008171B9" w:rsidP="008171B9">
            <w:pPr>
              <w:widowControl/>
              <w:jc w:val="center"/>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合  计</w:t>
            </w:r>
          </w:p>
        </w:tc>
        <w:tc>
          <w:tcPr>
            <w:tcW w:w="1873" w:type="dxa"/>
            <w:vAlign w:val="center"/>
          </w:tcPr>
          <w:p w:rsidR="008171B9" w:rsidRPr="008171B9" w:rsidRDefault="008171B9" w:rsidP="008171B9">
            <w:pPr>
              <w:widowControl/>
              <w:ind w:firstLineChars="200" w:firstLine="420"/>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 xml:space="preserve">　</w:t>
            </w:r>
          </w:p>
        </w:tc>
        <w:tc>
          <w:tcPr>
            <w:tcW w:w="1583" w:type="dxa"/>
            <w:vAlign w:val="center"/>
          </w:tcPr>
          <w:p w:rsidR="008171B9" w:rsidRPr="008171B9" w:rsidRDefault="008171B9" w:rsidP="008171B9">
            <w:pPr>
              <w:widowControl/>
              <w:ind w:firstLineChars="200" w:firstLine="420"/>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 xml:space="preserve">　</w:t>
            </w:r>
          </w:p>
        </w:tc>
        <w:tc>
          <w:tcPr>
            <w:tcW w:w="1636" w:type="dxa"/>
          </w:tcPr>
          <w:p w:rsidR="008171B9" w:rsidRPr="008171B9" w:rsidRDefault="008171B9" w:rsidP="008171B9">
            <w:pPr>
              <w:spacing w:line="440" w:lineRule="exact"/>
              <w:jc w:val="center"/>
              <w:rPr>
                <w:rFonts w:ascii="仿宋_GB2312" w:eastAsia="仿宋_GB2312" w:hAnsi="仿宋" w:cs="Times New Roman"/>
                <w:szCs w:val="21"/>
              </w:rPr>
            </w:pPr>
            <w:r w:rsidRPr="008171B9">
              <w:rPr>
                <w:rFonts w:ascii="仿宋_GB2312" w:eastAsia="仿宋_GB2312" w:hAnsi="仿宋" w:cs="Times New Roman" w:hint="eastAsia"/>
                <w:szCs w:val="21"/>
              </w:rPr>
              <w:t>--</w:t>
            </w:r>
          </w:p>
        </w:tc>
        <w:tc>
          <w:tcPr>
            <w:tcW w:w="1715" w:type="dxa"/>
          </w:tcPr>
          <w:p w:rsidR="008171B9" w:rsidRPr="008171B9" w:rsidRDefault="008171B9" w:rsidP="008171B9">
            <w:pPr>
              <w:spacing w:line="440" w:lineRule="exact"/>
              <w:jc w:val="center"/>
              <w:rPr>
                <w:rFonts w:ascii="仿宋_GB2312" w:eastAsia="仿宋_GB2312" w:hAnsi="宋体" w:cs="宋体"/>
                <w:color w:val="000000"/>
                <w:kern w:val="0"/>
                <w:szCs w:val="21"/>
              </w:rPr>
            </w:pPr>
            <w:r w:rsidRPr="008171B9">
              <w:rPr>
                <w:rFonts w:ascii="仿宋_GB2312" w:eastAsia="仿宋_GB2312" w:hAnsi="仿宋" w:cs="Times New Roman" w:hint="eastAsia"/>
                <w:szCs w:val="21"/>
              </w:rPr>
              <w:t>——</w:t>
            </w:r>
          </w:p>
        </w:tc>
      </w:tr>
    </w:tbl>
    <w:p w:rsidR="008171B9" w:rsidRPr="008171B9" w:rsidRDefault="008171B9" w:rsidP="008171B9">
      <w:pPr>
        <w:spacing w:line="440" w:lineRule="exact"/>
        <w:ind w:firstLineChars="200" w:firstLine="420"/>
        <w:rPr>
          <w:rFonts w:ascii="仿宋_GB2312" w:eastAsia="仿宋_GB2312" w:hAnsi="仿宋" w:cs="Arial" w:hint="eastAsia"/>
          <w:bCs/>
          <w:kern w:val="0"/>
          <w:szCs w:val="21"/>
        </w:rPr>
      </w:pPr>
      <w:bookmarkStart w:id="16" w:name="_Toc302738342"/>
      <w:r w:rsidRPr="008171B9">
        <w:rPr>
          <w:rFonts w:ascii="仿宋_GB2312" w:eastAsia="仿宋_GB2312" w:hAnsi="仿宋" w:cs="Arial" w:hint="eastAsia"/>
          <w:bCs/>
          <w:kern w:val="0"/>
          <w:szCs w:val="21"/>
        </w:rPr>
        <w:t>注：</w:t>
      </w:r>
      <w:r w:rsidRPr="008171B9">
        <w:rPr>
          <w:rFonts w:ascii="仿宋_GB2312" w:eastAsia="仿宋_GB2312" w:hAnsi="仿宋" w:cs="Times New Roman" w:hint="eastAsia"/>
          <w:bCs/>
          <w:szCs w:val="21"/>
        </w:rPr>
        <w:t>仅适用于执行新金融准则的企业。</w:t>
      </w:r>
    </w:p>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（十五）可供出售金融资产</w:t>
      </w:r>
      <w:bookmarkEnd w:id="16"/>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1.可供出售金融资产情况</w:t>
      </w:r>
    </w:p>
    <w:tbl>
      <w:tblPr>
        <w:tblW w:w="0" w:type="auto"/>
        <w:jc w:val="center"/>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789"/>
        <w:gridCol w:w="995"/>
        <w:gridCol w:w="990"/>
        <w:gridCol w:w="994"/>
        <w:gridCol w:w="852"/>
        <w:gridCol w:w="995"/>
        <w:gridCol w:w="890"/>
      </w:tblGrid>
      <w:tr w:rsidR="008171B9" w:rsidRPr="008171B9" w:rsidTr="00652DCB">
        <w:trPr>
          <w:trHeight w:val="222"/>
          <w:jc w:val="center"/>
        </w:trPr>
        <w:tc>
          <w:tcPr>
            <w:tcW w:w="2789" w:type="dxa"/>
            <w:vMerge w:val="restart"/>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lastRenderedPageBreak/>
              <w:t>项目</w:t>
            </w:r>
          </w:p>
        </w:tc>
        <w:tc>
          <w:tcPr>
            <w:tcW w:w="2979" w:type="dxa"/>
            <w:gridSpan w:val="3"/>
            <w:vAlign w:val="center"/>
          </w:tcPr>
          <w:p w:rsidR="008171B9" w:rsidRPr="008171B9" w:rsidRDefault="008171B9" w:rsidP="008171B9">
            <w:pPr>
              <w:spacing w:line="440" w:lineRule="exact"/>
              <w:jc w:val="center"/>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年末余额</w:t>
            </w:r>
          </w:p>
        </w:tc>
        <w:tc>
          <w:tcPr>
            <w:tcW w:w="2737" w:type="dxa"/>
            <w:gridSpan w:val="3"/>
            <w:vAlign w:val="center"/>
          </w:tcPr>
          <w:p w:rsidR="008171B9" w:rsidRPr="008171B9" w:rsidRDefault="008171B9" w:rsidP="008171B9">
            <w:pPr>
              <w:spacing w:line="440" w:lineRule="exact"/>
              <w:jc w:val="center"/>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年初余额</w:t>
            </w:r>
          </w:p>
        </w:tc>
      </w:tr>
      <w:tr w:rsidR="008171B9" w:rsidRPr="008171B9" w:rsidTr="00652DCB">
        <w:trPr>
          <w:trHeight w:val="222"/>
          <w:jc w:val="center"/>
        </w:trPr>
        <w:tc>
          <w:tcPr>
            <w:tcW w:w="2789" w:type="dxa"/>
            <w:vMerge/>
            <w:vAlign w:val="center"/>
          </w:tcPr>
          <w:p w:rsidR="008171B9" w:rsidRPr="008171B9" w:rsidRDefault="008171B9" w:rsidP="008171B9">
            <w:pPr>
              <w:spacing w:line="440" w:lineRule="exact"/>
              <w:jc w:val="center"/>
              <w:rPr>
                <w:rFonts w:ascii="仿宋_GB2312" w:eastAsia="仿宋_GB2312" w:hAnsi="仿宋" w:cs="MingLiU" w:hint="eastAsia"/>
                <w:kern w:val="0"/>
                <w:position w:val="-1"/>
                <w:szCs w:val="21"/>
              </w:rPr>
            </w:pPr>
          </w:p>
        </w:tc>
        <w:tc>
          <w:tcPr>
            <w:tcW w:w="995" w:type="dxa"/>
            <w:vAlign w:val="center"/>
          </w:tcPr>
          <w:p w:rsidR="008171B9" w:rsidRPr="008171B9" w:rsidRDefault="008171B9" w:rsidP="008171B9">
            <w:pPr>
              <w:spacing w:line="440" w:lineRule="exact"/>
              <w:jc w:val="center"/>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账面余额</w:t>
            </w:r>
          </w:p>
        </w:tc>
        <w:tc>
          <w:tcPr>
            <w:tcW w:w="990" w:type="dxa"/>
            <w:vAlign w:val="center"/>
          </w:tcPr>
          <w:p w:rsidR="008171B9" w:rsidRPr="008171B9" w:rsidRDefault="008171B9" w:rsidP="008171B9">
            <w:pPr>
              <w:spacing w:line="440" w:lineRule="exact"/>
              <w:jc w:val="center"/>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减值准备</w:t>
            </w:r>
          </w:p>
        </w:tc>
        <w:tc>
          <w:tcPr>
            <w:tcW w:w="994" w:type="dxa"/>
            <w:vAlign w:val="center"/>
          </w:tcPr>
          <w:p w:rsidR="008171B9" w:rsidRPr="008171B9" w:rsidRDefault="008171B9" w:rsidP="008171B9">
            <w:pPr>
              <w:spacing w:line="440" w:lineRule="exact"/>
              <w:jc w:val="center"/>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账面价值</w:t>
            </w:r>
          </w:p>
        </w:tc>
        <w:tc>
          <w:tcPr>
            <w:tcW w:w="852" w:type="dxa"/>
            <w:vAlign w:val="center"/>
          </w:tcPr>
          <w:p w:rsidR="008171B9" w:rsidRPr="008171B9" w:rsidRDefault="008171B9" w:rsidP="008171B9">
            <w:pPr>
              <w:spacing w:line="440" w:lineRule="exact"/>
              <w:jc w:val="center"/>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账面余额</w:t>
            </w:r>
          </w:p>
        </w:tc>
        <w:tc>
          <w:tcPr>
            <w:tcW w:w="995" w:type="dxa"/>
            <w:vAlign w:val="center"/>
          </w:tcPr>
          <w:p w:rsidR="008171B9" w:rsidRPr="008171B9" w:rsidRDefault="008171B9" w:rsidP="008171B9">
            <w:pPr>
              <w:spacing w:line="440" w:lineRule="exact"/>
              <w:jc w:val="center"/>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减值准备</w:t>
            </w:r>
          </w:p>
        </w:tc>
        <w:tc>
          <w:tcPr>
            <w:tcW w:w="890" w:type="dxa"/>
            <w:vAlign w:val="center"/>
          </w:tcPr>
          <w:p w:rsidR="008171B9" w:rsidRPr="008171B9" w:rsidRDefault="008171B9" w:rsidP="008171B9">
            <w:pPr>
              <w:spacing w:line="440" w:lineRule="exact"/>
              <w:jc w:val="center"/>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账面价值</w:t>
            </w:r>
          </w:p>
        </w:tc>
      </w:tr>
      <w:tr w:rsidR="008171B9" w:rsidRPr="008171B9" w:rsidTr="00652DCB">
        <w:trPr>
          <w:trHeight w:val="397"/>
          <w:jc w:val="center"/>
        </w:trPr>
        <w:tc>
          <w:tcPr>
            <w:tcW w:w="2789" w:type="dxa"/>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可供出售债务工具</w:t>
            </w:r>
          </w:p>
        </w:tc>
        <w:tc>
          <w:tcPr>
            <w:tcW w:w="995"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990"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994"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852"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995"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890"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2789" w:type="dxa"/>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可供出售权益工具</w:t>
            </w:r>
          </w:p>
        </w:tc>
        <w:tc>
          <w:tcPr>
            <w:tcW w:w="995"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990"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994"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852"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995"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890"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2789" w:type="dxa"/>
            <w:vAlign w:val="center"/>
          </w:tcPr>
          <w:p w:rsidR="008171B9" w:rsidRPr="008171B9" w:rsidRDefault="008171B9" w:rsidP="008171B9">
            <w:pPr>
              <w:spacing w:line="440" w:lineRule="exact"/>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 xml:space="preserve">    按公允价值计量的</w:t>
            </w:r>
          </w:p>
        </w:tc>
        <w:tc>
          <w:tcPr>
            <w:tcW w:w="995"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990"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994"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852"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995"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890"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2789" w:type="dxa"/>
            <w:vAlign w:val="center"/>
          </w:tcPr>
          <w:p w:rsidR="008171B9" w:rsidRPr="008171B9" w:rsidRDefault="008171B9" w:rsidP="008171B9">
            <w:pPr>
              <w:spacing w:line="440" w:lineRule="exact"/>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 xml:space="preserve">    按成本计量的</w:t>
            </w:r>
          </w:p>
        </w:tc>
        <w:tc>
          <w:tcPr>
            <w:tcW w:w="995"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990"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994"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852"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995"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890"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2789" w:type="dxa"/>
            <w:vAlign w:val="center"/>
          </w:tcPr>
          <w:p w:rsidR="008171B9" w:rsidRPr="008171B9" w:rsidRDefault="008171B9" w:rsidP="008171B9">
            <w:pPr>
              <w:spacing w:line="440" w:lineRule="exact"/>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其他</w:t>
            </w:r>
          </w:p>
        </w:tc>
        <w:tc>
          <w:tcPr>
            <w:tcW w:w="995"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990"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994"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852"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995"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890"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2789"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合计</w:t>
            </w:r>
          </w:p>
        </w:tc>
        <w:tc>
          <w:tcPr>
            <w:tcW w:w="995"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990"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994"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852"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995"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890"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r>
    </w:tbl>
    <w:p w:rsidR="008171B9" w:rsidRPr="008171B9" w:rsidRDefault="008171B9" w:rsidP="008171B9">
      <w:pPr>
        <w:spacing w:line="440" w:lineRule="exact"/>
        <w:ind w:firstLineChars="200" w:firstLine="480"/>
        <w:rPr>
          <w:rFonts w:ascii="仿宋_GB2312" w:eastAsia="仿宋_GB2312" w:hAnsi="仿宋" w:cs="Arial" w:hint="eastAsia"/>
          <w:bCs/>
          <w:kern w:val="0"/>
          <w:sz w:val="24"/>
          <w:szCs w:val="24"/>
        </w:rPr>
      </w:pPr>
      <w:r w:rsidRPr="008171B9">
        <w:rPr>
          <w:rFonts w:ascii="仿宋_GB2312" w:eastAsia="仿宋_GB2312" w:hAnsi="仿宋" w:cs="Arial" w:hint="eastAsia"/>
          <w:bCs/>
          <w:kern w:val="0"/>
          <w:sz w:val="24"/>
          <w:szCs w:val="24"/>
        </w:rPr>
        <w:t>2.期末按公允价值计量的可供出售金融资产</w:t>
      </w:r>
    </w:p>
    <w:tbl>
      <w:tblPr>
        <w:tblW w:w="0" w:type="auto"/>
        <w:jc w:val="center"/>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094"/>
        <w:gridCol w:w="1987"/>
        <w:gridCol w:w="2126"/>
        <w:gridCol w:w="710"/>
        <w:gridCol w:w="620"/>
      </w:tblGrid>
      <w:tr w:rsidR="008171B9" w:rsidRPr="008171B9" w:rsidTr="00652DCB">
        <w:trPr>
          <w:trHeight w:val="397"/>
          <w:jc w:val="center"/>
        </w:trPr>
        <w:tc>
          <w:tcPr>
            <w:tcW w:w="3094"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项目</w:t>
            </w:r>
          </w:p>
        </w:tc>
        <w:tc>
          <w:tcPr>
            <w:tcW w:w="1987"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可供出售债务工具</w:t>
            </w:r>
          </w:p>
        </w:tc>
        <w:tc>
          <w:tcPr>
            <w:tcW w:w="2126" w:type="dxa"/>
          </w:tcPr>
          <w:p w:rsidR="008171B9" w:rsidRPr="008171B9" w:rsidRDefault="008171B9" w:rsidP="008171B9">
            <w:pPr>
              <w:spacing w:line="440" w:lineRule="exact"/>
              <w:jc w:val="center"/>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可供出售权益工具</w:t>
            </w:r>
          </w:p>
        </w:tc>
        <w:tc>
          <w:tcPr>
            <w:tcW w:w="710" w:type="dxa"/>
          </w:tcPr>
          <w:p w:rsidR="008171B9" w:rsidRPr="008171B9" w:rsidRDefault="008171B9" w:rsidP="008171B9">
            <w:pPr>
              <w:spacing w:line="440" w:lineRule="exact"/>
              <w:jc w:val="center"/>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其他</w:t>
            </w:r>
          </w:p>
        </w:tc>
        <w:tc>
          <w:tcPr>
            <w:tcW w:w="620"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合计</w:t>
            </w:r>
          </w:p>
        </w:tc>
      </w:tr>
      <w:tr w:rsidR="008171B9" w:rsidRPr="008171B9" w:rsidTr="00652DCB">
        <w:trPr>
          <w:trHeight w:val="397"/>
          <w:jc w:val="center"/>
        </w:trPr>
        <w:tc>
          <w:tcPr>
            <w:tcW w:w="3094" w:type="dxa"/>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szCs w:val="21"/>
              </w:rPr>
              <w:t>权益工具的成本/债务工具的摊余成本</w:t>
            </w:r>
          </w:p>
        </w:tc>
        <w:tc>
          <w:tcPr>
            <w:tcW w:w="1987"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2126" w:type="dxa"/>
          </w:tcPr>
          <w:p w:rsidR="008171B9" w:rsidRPr="008171B9" w:rsidRDefault="008171B9" w:rsidP="008171B9">
            <w:pPr>
              <w:spacing w:line="440" w:lineRule="exact"/>
              <w:rPr>
                <w:rFonts w:ascii="仿宋_GB2312" w:eastAsia="仿宋_GB2312" w:hAnsi="仿宋" w:cs="宋体" w:hint="eastAsia"/>
                <w:kern w:val="0"/>
                <w:szCs w:val="21"/>
              </w:rPr>
            </w:pPr>
          </w:p>
        </w:tc>
        <w:tc>
          <w:tcPr>
            <w:tcW w:w="710" w:type="dxa"/>
          </w:tcPr>
          <w:p w:rsidR="008171B9" w:rsidRPr="008171B9" w:rsidRDefault="008171B9" w:rsidP="008171B9">
            <w:pPr>
              <w:spacing w:line="440" w:lineRule="exact"/>
              <w:rPr>
                <w:rFonts w:ascii="仿宋_GB2312" w:eastAsia="仿宋_GB2312" w:hAnsi="仿宋" w:cs="宋体" w:hint="eastAsia"/>
                <w:kern w:val="0"/>
                <w:szCs w:val="21"/>
              </w:rPr>
            </w:pPr>
          </w:p>
        </w:tc>
        <w:tc>
          <w:tcPr>
            <w:tcW w:w="620"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3094" w:type="dxa"/>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szCs w:val="21"/>
              </w:rPr>
              <w:t>公允价值</w:t>
            </w:r>
          </w:p>
        </w:tc>
        <w:tc>
          <w:tcPr>
            <w:tcW w:w="1987"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2126" w:type="dxa"/>
          </w:tcPr>
          <w:p w:rsidR="008171B9" w:rsidRPr="008171B9" w:rsidRDefault="008171B9" w:rsidP="008171B9">
            <w:pPr>
              <w:spacing w:line="440" w:lineRule="exact"/>
              <w:rPr>
                <w:rFonts w:ascii="仿宋_GB2312" w:eastAsia="仿宋_GB2312" w:hAnsi="仿宋" w:cs="宋体" w:hint="eastAsia"/>
                <w:kern w:val="0"/>
                <w:szCs w:val="21"/>
              </w:rPr>
            </w:pPr>
          </w:p>
        </w:tc>
        <w:tc>
          <w:tcPr>
            <w:tcW w:w="710" w:type="dxa"/>
          </w:tcPr>
          <w:p w:rsidR="008171B9" w:rsidRPr="008171B9" w:rsidRDefault="008171B9" w:rsidP="008171B9">
            <w:pPr>
              <w:spacing w:line="440" w:lineRule="exact"/>
              <w:rPr>
                <w:rFonts w:ascii="仿宋_GB2312" w:eastAsia="仿宋_GB2312" w:hAnsi="仿宋" w:cs="宋体" w:hint="eastAsia"/>
                <w:kern w:val="0"/>
                <w:szCs w:val="21"/>
              </w:rPr>
            </w:pPr>
          </w:p>
        </w:tc>
        <w:tc>
          <w:tcPr>
            <w:tcW w:w="620"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3094" w:type="dxa"/>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szCs w:val="21"/>
              </w:rPr>
              <w:t>累计计入其他综合收益的公允价值变动金额</w:t>
            </w:r>
          </w:p>
        </w:tc>
        <w:tc>
          <w:tcPr>
            <w:tcW w:w="1987"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2126" w:type="dxa"/>
          </w:tcPr>
          <w:p w:rsidR="008171B9" w:rsidRPr="008171B9" w:rsidRDefault="008171B9" w:rsidP="008171B9">
            <w:pPr>
              <w:spacing w:line="440" w:lineRule="exact"/>
              <w:rPr>
                <w:rFonts w:ascii="仿宋_GB2312" w:eastAsia="仿宋_GB2312" w:hAnsi="仿宋" w:cs="宋体" w:hint="eastAsia"/>
                <w:kern w:val="0"/>
                <w:szCs w:val="21"/>
              </w:rPr>
            </w:pPr>
          </w:p>
        </w:tc>
        <w:tc>
          <w:tcPr>
            <w:tcW w:w="710" w:type="dxa"/>
          </w:tcPr>
          <w:p w:rsidR="008171B9" w:rsidRPr="008171B9" w:rsidRDefault="008171B9" w:rsidP="008171B9">
            <w:pPr>
              <w:spacing w:line="440" w:lineRule="exact"/>
              <w:rPr>
                <w:rFonts w:ascii="仿宋_GB2312" w:eastAsia="仿宋_GB2312" w:hAnsi="仿宋" w:cs="宋体" w:hint="eastAsia"/>
                <w:kern w:val="0"/>
                <w:szCs w:val="21"/>
              </w:rPr>
            </w:pPr>
          </w:p>
        </w:tc>
        <w:tc>
          <w:tcPr>
            <w:tcW w:w="620"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3094" w:type="dxa"/>
            <w:vAlign w:val="center"/>
          </w:tcPr>
          <w:p w:rsidR="008171B9" w:rsidRPr="008171B9" w:rsidRDefault="008171B9" w:rsidP="008171B9">
            <w:pPr>
              <w:spacing w:line="440" w:lineRule="exact"/>
              <w:jc w:val="left"/>
              <w:rPr>
                <w:rFonts w:ascii="仿宋_GB2312" w:eastAsia="仿宋_GB2312" w:hAnsi="仿宋" w:cs="宋体" w:hint="eastAsia"/>
                <w:kern w:val="0"/>
                <w:szCs w:val="21"/>
              </w:rPr>
            </w:pPr>
            <w:r w:rsidRPr="008171B9">
              <w:rPr>
                <w:rFonts w:ascii="仿宋_GB2312" w:eastAsia="仿宋_GB2312" w:hAnsi="仿宋" w:cs="宋体" w:hint="eastAsia"/>
                <w:kern w:val="0"/>
                <w:szCs w:val="21"/>
              </w:rPr>
              <w:t>无减值准备</w:t>
            </w:r>
          </w:p>
        </w:tc>
        <w:tc>
          <w:tcPr>
            <w:tcW w:w="1987"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2126" w:type="dxa"/>
          </w:tcPr>
          <w:p w:rsidR="008171B9" w:rsidRPr="008171B9" w:rsidRDefault="008171B9" w:rsidP="008171B9">
            <w:pPr>
              <w:spacing w:line="440" w:lineRule="exact"/>
              <w:rPr>
                <w:rFonts w:ascii="仿宋_GB2312" w:eastAsia="仿宋_GB2312" w:hAnsi="仿宋" w:cs="宋体" w:hint="eastAsia"/>
                <w:kern w:val="0"/>
                <w:szCs w:val="21"/>
              </w:rPr>
            </w:pPr>
          </w:p>
        </w:tc>
        <w:tc>
          <w:tcPr>
            <w:tcW w:w="710" w:type="dxa"/>
          </w:tcPr>
          <w:p w:rsidR="008171B9" w:rsidRPr="008171B9" w:rsidRDefault="008171B9" w:rsidP="008171B9">
            <w:pPr>
              <w:spacing w:line="440" w:lineRule="exact"/>
              <w:rPr>
                <w:rFonts w:ascii="仿宋_GB2312" w:eastAsia="仿宋_GB2312" w:hAnsi="仿宋" w:cs="宋体" w:hint="eastAsia"/>
                <w:kern w:val="0"/>
                <w:szCs w:val="21"/>
              </w:rPr>
            </w:pPr>
          </w:p>
        </w:tc>
        <w:tc>
          <w:tcPr>
            <w:tcW w:w="620"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r>
    </w:tbl>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3.可供出售权益工具期末公允价值严重下跌或非暂时性下跌但未计提减值准备的相关说明</w:t>
      </w:r>
    </w:p>
    <w:tbl>
      <w:tblPr>
        <w:tblW w:w="8537" w:type="dxa"/>
        <w:jc w:val="center"/>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14"/>
        <w:gridCol w:w="1414"/>
        <w:gridCol w:w="850"/>
        <w:gridCol w:w="1900"/>
        <w:gridCol w:w="1089"/>
        <w:gridCol w:w="1089"/>
        <w:gridCol w:w="1081"/>
      </w:tblGrid>
      <w:tr w:rsidR="008171B9" w:rsidRPr="008171B9" w:rsidTr="00652DCB">
        <w:trPr>
          <w:trHeight w:val="397"/>
          <w:jc w:val="center"/>
        </w:trPr>
        <w:tc>
          <w:tcPr>
            <w:tcW w:w="1114"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可供出售权益工具项目</w:t>
            </w:r>
          </w:p>
        </w:tc>
        <w:tc>
          <w:tcPr>
            <w:tcW w:w="1414" w:type="dxa"/>
            <w:vAlign w:val="center"/>
          </w:tcPr>
          <w:p w:rsidR="008171B9" w:rsidRPr="008171B9" w:rsidRDefault="008171B9" w:rsidP="008171B9">
            <w:pPr>
              <w:spacing w:line="440" w:lineRule="exact"/>
              <w:jc w:val="center"/>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投资成本</w:t>
            </w:r>
          </w:p>
        </w:tc>
        <w:tc>
          <w:tcPr>
            <w:tcW w:w="850" w:type="dxa"/>
          </w:tcPr>
          <w:p w:rsidR="008171B9" w:rsidRPr="008171B9" w:rsidRDefault="008171B9" w:rsidP="008171B9">
            <w:pPr>
              <w:spacing w:line="440" w:lineRule="exact"/>
              <w:jc w:val="center"/>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期末公允价值</w:t>
            </w:r>
          </w:p>
        </w:tc>
        <w:tc>
          <w:tcPr>
            <w:tcW w:w="1900" w:type="dxa"/>
          </w:tcPr>
          <w:p w:rsidR="008171B9" w:rsidRPr="008171B9" w:rsidRDefault="008171B9" w:rsidP="008171B9">
            <w:pPr>
              <w:spacing w:line="440" w:lineRule="exact"/>
              <w:jc w:val="center"/>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公允价值相对于成本的下跌幅度（%）</w:t>
            </w:r>
          </w:p>
        </w:tc>
        <w:tc>
          <w:tcPr>
            <w:tcW w:w="1089" w:type="dxa"/>
          </w:tcPr>
          <w:p w:rsidR="008171B9" w:rsidRPr="008171B9" w:rsidRDefault="008171B9" w:rsidP="008171B9">
            <w:pPr>
              <w:spacing w:line="440" w:lineRule="exact"/>
              <w:jc w:val="center"/>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持续下跌时间（月）</w:t>
            </w:r>
          </w:p>
        </w:tc>
        <w:tc>
          <w:tcPr>
            <w:tcW w:w="1089"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已计提减值金额</w:t>
            </w:r>
          </w:p>
        </w:tc>
        <w:tc>
          <w:tcPr>
            <w:tcW w:w="1081" w:type="dxa"/>
            <w:vAlign w:val="center"/>
          </w:tcPr>
          <w:p w:rsidR="008171B9" w:rsidRPr="008171B9" w:rsidRDefault="008171B9" w:rsidP="008171B9">
            <w:pPr>
              <w:spacing w:line="440" w:lineRule="exact"/>
              <w:jc w:val="center"/>
              <w:rPr>
                <w:rFonts w:ascii="仿宋_GB2312" w:eastAsia="仿宋_GB2312" w:hAnsi="宋体" w:cs="宋体" w:hint="eastAsia"/>
                <w:kern w:val="0"/>
                <w:szCs w:val="21"/>
              </w:rPr>
            </w:pPr>
            <w:r w:rsidRPr="008171B9">
              <w:rPr>
                <w:rFonts w:ascii="仿宋_GB2312" w:eastAsia="仿宋_GB2312" w:hAnsi="宋体" w:cs="宋体" w:hint="eastAsia"/>
                <w:kern w:val="0"/>
                <w:position w:val="-1"/>
                <w:szCs w:val="21"/>
              </w:rPr>
              <w:t>未计提减值原因</w:t>
            </w:r>
          </w:p>
        </w:tc>
      </w:tr>
      <w:tr w:rsidR="008171B9" w:rsidRPr="008171B9" w:rsidTr="00652DCB">
        <w:trPr>
          <w:trHeight w:val="397"/>
          <w:jc w:val="center"/>
        </w:trPr>
        <w:tc>
          <w:tcPr>
            <w:tcW w:w="1114"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1414" w:type="dxa"/>
          </w:tcPr>
          <w:p w:rsidR="008171B9" w:rsidRPr="008171B9" w:rsidRDefault="008171B9" w:rsidP="008171B9">
            <w:pPr>
              <w:spacing w:line="440" w:lineRule="exact"/>
              <w:rPr>
                <w:rFonts w:ascii="仿宋_GB2312" w:eastAsia="仿宋_GB2312" w:hAnsi="仿宋" w:cs="宋体" w:hint="eastAsia"/>
                <w:kern w:val="0"/>
                <w:szCs w:val="21"/>
              </w:rPr>
            </w:pPr>
          </w:p>
        </w:tc>
        <w:tc>
          <w:tcPr>
            <w:tcW w:w="850" w:type="dxa"/>
          </w:tcPr>
          <w:p w:rsidR="008171B9" w:rsidRPr="008171B9" w:rsidRDefault="008171B9" w:rsidP="008171B9">
            <w:pPr>
              <w:spacing w:line="440" w:lineRule="exact"/>
              <w:rPr>
                <w:rFonts w:ascii="仿宋_GB2312" w:eastAsia="仿宋_GB2312" w:hAnsi="仿宋" w:cs="宋体" w:hint="eastAsia"/>
                <w:kern w:val="0"/>
                <w:szCs w:val="21"/>
              </w:rPr>
            </w:pPr>
          </w:p>
        </w:tc>
        <w:tc>
          <w:tcPr>
            <w:tcW w:w="1900" w:type="dxa"/>
          </w:tcPr>
          <w:p w:rsidR="008171B9" w:rsidRPr="008171B9" w:rsidRDefault="008171B9" w:rsidP="008171B9">
            <w:pPr>
              <w:spacing w:line="440" w:lineRule="exact"/>
              <w:rPr>
                <w:rFonts w:ascii="仿宋_GB2312" w:eastAsia="仿宋_GB2312" w:hAnsi="仿宋" w:cs="宋体" w:hint="eastAsia"/>
                <w:kern w:val="0"/>
                <w:szCs w:val="21"/>
              </w:rPr>
            </w:pPr>
          </w:p>
        </w:tc>
        <w:tc>
          <w:tcPr>
            <w:tcW w:w="1089" w:type="dxa"/>
          </w:tcPr>
          <w:p w:rsidR="008171B9" w:rsidRPr="008171B9" w:rsidRDefault="008171B9" w:rsidP="008171B9">
            <w:pPr>
              <w:spacing w:line="440" w:lineRule="exact"/>
              <w:rPr>
                <w:rFonts w:ascii="仿宋_GB2312" w:eastAsia="仿宋_GB2312" w:hAnsi="仿宋" w:cs="宋体" w:hint="eastAsia"/>
                <w:kern w:val="0"/>
                <w:szCs w:val="21"/>
              </w:rPr>
            </w:pPr>
          </w:p>
        </w:tc>
        <w:tc>
          <w:tcPr>
            <w:tcW w:w="1089"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1081"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1114"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1414" w:type="dxa"/>
          </w:tcPr>
          <w:p w:rsidR="008171B9" w:rsidRPr="008171B9" w:rsidRDefault="008171B9" w:rsidP="008171B9">
            <w:pPr>
              <w:spacing w:line="440" w:lineRule="exact"/>
              <w:rPr>
                <w:rFonts w:ascii="仿宋_GB2312" w:eastAsia="仿宋_GB2312" w:hAnsi="仿宋" w:cs="宋体" w:hint="eastAsia"/>
                <w:kern w:val="0"/>
                <w:szCs w:val="21"/>
              </w:rPr>
            </w:pPr>
          </w:p>
        </w:tc>
        <w:tc>
          <w:tcPr>
            <w:tcW w:w="850" w:type="dxa"/>
          </w:tcPr>
          <w:p w:rsidR="008171B9" w:rsidRPr="008171B9" w:rsidRDefault="008171B9" w:rsidP="008171B9">
            <w:pPr>
              <w:spacing w:line="440" w:lineRule="exact"/>
              <w:rPr>
                <w:rFonts w:ascii="仿宋_GB2312" w:eastAsia="仿宋_GB2312" w:hAnsi="仿宋" w:cs="宋体" w:hint="eastAsia"/>
                <w:kern w:val="0"/>
                <w:szCs w:val="21"/>
              </w:rPr>
            </w:pPr>
          </w:p>
        </w:tc>
        <w:tc>
          <w:tcPr>
            <w:tcW w:w="1900" w:type="dxa"/>
          </w:tcPr>
          <w:p w:rsidR="008171B9" w:rsidRPr="008171B9" w:rsidRDefault="008171B9" w:rsidP="008171B9">
            <w:pPr>
              <w:spacing w:line="440" w:lineRule="exact"/>
              <w:rPr>
                <w:rFonts w:ascii="仿宋_GB2312" w:eastAsia="仿宋_GB2312" w:hAnsi="仿宋" w:cs="宋体" w:hint="eastAsia"/>
                <w:kern w:val="0"/>
                <w:szCs w:val="21"/>
              </w:rPr>
            </w:pPr>
          </w:p>
        </w:tc>
        <w:tc>
          <w:tcPr>
            <w:tcW w:w="1089" w:type="dxa"/>
          </w:tcPr>
          <w:p w:rsidR="008171B9" w:rsidRPr="008171B9" w:rsidRDefault="008171B9" w:rsidP="008171B9">
            <w:pPr>
              <w:spacing w:line="440" w:lineRule="exact"/>
              <w:rPr>
                <w:rFonts w:ascii="仿宋_GB2312" w:eastAsia="仿宋_GB2312" w:hAnsi="仿宋" w:cs="宋体" w:hint="eastAsia"/>
                <w:kern w:val="0"/>
                <w:szCs w:val="21"/>
              </w:rPr>
            </w:pPr>
          </w:p>
        </w:tc>
        <w:tc>
          <w:tcPr>
            <w:tcW w:w="1089"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1081"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1114"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合计</w:t>
            </w:r>
          </w:p>
        </w:tc>
        <w:tc>
          <w:tcPr>
            <w:tcW w:w="1414" w:type="dxa"/>
          </w:tcPr>
          <w:p w:rsidR="008171B9" w:rsidRPr="008171B9" w:rsidRDefault="008171B9" w:rsidP="008171B9">
            <w:pPr>
              <w:spacing w:line="440" w:lineRule="exact"/>
              <w:rPr>
                <w:rFonts w:ascii="仿宋_GB2312" w:eastAsia="仿宋_GB2312" w:hAnsi="仿宋" w:cs="宋体" w:hint="eastAsia"/>
                <w:kern w:val="0"/>
                <w:szCs w:val="21"/>
              </w:rPr>
            </w:pPr>
          </w:p>
        </w:tc>
        <w:tc>
          <w:tcPr>
            <w:tcW w:w="850" w:type="dxa"/>
          </w:tcPr>
          <w:p w:rsidR="008171B9" w:rsidRPr="008171B9" w:rsidRDefault="008171B9" w:rsidP="008171B9">
            <w:pPr>
              <w:spacing w:line="440" w:lineRule="exact"/>
              <w:rPr>
                <w:rFonts w:ascii="仿宋_GB2312" w:eastAsia="仿宋_GB2312" w:hAnsi="仿宋" w:cs="宋体" w:hint="eastAsia"/>
                <w:kern w:val="0"/>
                <w:szCs w:val="21"/>
              </w:rPr>
            </w:pPr>
          </w:p>
        </w:tc>
        <w:tc>
          <w:tcPr>
            <w:tcW w:w="1900" w:type="dxa"/>
          </w:tcPr>
          <w:p w:rsidR="008171B9" w:rsidRPr="008171B9" w:rsidRDefault="008171B9" w:rsidP="008171B9">
            <w:pPr>
              <w:spacing w:line="440" w:lineRule="exact"/>
              <w:rPr>
                <w:rFonts w:ascii="仿宋_GB2312" w:eastAsia="仿宋_GB2312" w:hAnsi="仿宋" w:cs="宋体" w:hint="eastAsia"/>
                <w:kern w:val="0"/>
                <w:szCs w:val="21"/>
              </w:rPr>
            </w:pPr>
          </w:p>
        </w:tc>
        <w:tc>
          <w:tcPr>
            <w:tcW w:w="1089" w:type="dxa"/>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Times New Roman" w:hint="eastAsia"/>
                <w:szCs w:val="21"/>
              </w:rPr>
              <w:t>--</w:t>
            </w:r>
          </w:p>
        </w:tc>
        <w:tc>
          <w:tcPr>
            <w:tcW w:w="1089"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p>
        </w:tc>
        <w:tc>
          <w:tcPr>
            <w:tcW w:w="1081"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Times New Roman" w:hint="eastAsia"/>
                <w:szCs w:val="21"/>
              </w:rPr>
              <w:t>--</w:t>
            </w:r>
          </w:p>
        </w:tc>
      </w:tr>
    </w:tbl>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bookmarkStart w:id="17" w:name="_Toc302738344"/>
      <w:r w:rsidRPr="008171B9">
        <w:rPr>
          <w:rFonts w:ascii="仿宋_GB2312" w:eastAsia="仿宋_GB2312" w:hAnsi="仿宋" w:cs="MingLiU" w:hint="eastAsia"/>
          <w:kern w:val="0"/>
          <w:sz w:val="24"/>
          <w:szCs w:val="28"/>
        </w:rPr>
        <w:t>（十六）其他债权投资</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1.其他债权投资情况</w:t>
      </w:r>
    </w:p>
    <w:tbl>
      <w:tblPr>
        <w:tblW w:w="0" w:type="auto"/>
        <w:jc w:val="center"/>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548"/>
        <w:gridCol w:w="2217"/>
        <w:gridCol w:w="2705"/>
      </w:tblGrid>
      <w:tr w:rsidR="008171B9" w:rsidRPr="008171B9" w:rsidTr="00652DCB">
        <w:trPr>
          <w:trHeight w:val="397"/>
          <w:jc w:val="center"/>
        </w:trPr>
        <w:tc>
          <w:tcPr>
            <w:tcW w:w="3548"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项目</w:t>
            </w:r>
          </w:p>
        </w:tc>
        <w:tc>
          <w:tcPr>
            <w:tcW w:w="2217"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年末余额</w:t>
            </w:r>
          </w:p>
        </w:tc>
        <w:tc>
          <w:tcPr>
            <w:tcW w:w="2705"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年初余额</w:t>
            </w:r>
          </w:p>
        </w:tc>
      </w:tr>
      <w:tr w:rsidR="008171B9" w:rsidRPr="008171B9" w:rsidTr="00652DCB">
        <w:trPr>
          <w:trHeight w:val="397"/>
          <w:jc w:val="center"/>
        </w:trPr>
        <w:tc>
          <w:tcPr>
            <w:tcW w:w="3548"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2217"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2705"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3548"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2217"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2705"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3548"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合计</w:t>
            </w:r>
          </w:p>
        </w:tc>
        <w:tc>
          <w:tcPr>
            <w:tcW w:w="2217"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2705"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r>
    </w:tbl>
    <w:p w:rsidR="008171B9" w:rsidRPr="008171B9" w:rsidRDefault="008171B9" w:rsidP="008171B9">
      <w:pPr>
        <w:spacing w:line="440" w:lineRule="exact"/>
        <w:ind w:firstLineChars="200" w:firstLine="420"/>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注：</w:t>
      </w:r>
      <w:r w:rsidRPr="008171B9">
        <w:rPr>
          <w:rFonts w:ascii="仿宋_GB2312" w:eastAsia="仿宋_GB2312" w:hAnsi="仿宋" w:cs="Times New Roman" w:hint="eastAsia"/>
          <w:bCs/>
          <w:szCs w:val="21"/>
        </w:rPr>
        <w:t>仅适用于执行新金融准则的企业。</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2. 期末重要的其他债权投资情况</w:t>
      </w:r>
    </w:p>
    <w:tbl>
      <w:tblPr>
        <w:tblW w:w="0" w:type="auto"/>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2475"/>
        <w:gridCol w:w="903"/>
        <w:gridCol w:w="1369"/>
        <w:gridCol w:w="1181"/>
        <w:gridCol w:w="1571"/>
        <w:gridCol w:w="1023"/>
      </w:tblGrid>
      <w:tr w:rsidR="008171B9" w:rsidRPr="008171B9" w:rsidTr="00652DCB">
        <w:trPr>
          <w:trHeight w:val="990"/>
        </w:trPr>
        <w:tc>
          <w:tcPr>
            <w:tcW w:w="2475" w:type="dxa"/>
            <w:vMerge w:val="restart"/>
            <w:vAlign w:val="center"/>
          </w:tcPr>
          <w:p w:rsidR="008171B9" w:rsidRPr="008171B9" w:rsidRDefault="008171B9" w:rsidP="008171B9">
            <w:pPr>
              <w:spacing w:line="240" w:lineRule="atLeast"/>
              <w:jc w:val="center"/>
              <w:rPr>
                <w:rFonts w:ascii="仿宋_GB2312" w:eastAsia="仿宋_GB2312" w:hAnsi="Calibri" w:cs="Times New Roman"/>
                <w:szCs w:val="20"/>
              </w:rPr>
            </w:pPr>
            <w:r w:rsidRPr="008171B9">
              <w:rPr>
                <w:rFonts w:ascii="仿宋_GB2312" w:eastAsia="仿宋_GB2312" w:hAnsi="Calibri" w:cs="Times New Roman" w:hint="eastAsia"/>
                <w:szCs w:val="20"/>
              </w:rPr>
              <w:lastRenderedPageBreak/>
              <w:t>其他债权投资项目</w:t>
            </w:r>
          </w:p>
        </w:tc>
        <w:tc>
          <w:tcPr>
            <w:tcW w:w="903" w:type="dxa"/>
            <w:vMerge w:val="restart"/>
            <w:vAlign w:val="center"/>
          </w:tcPr>
          <w:p w:rsidR="008171B9" w:rsidRPr="008171B9" w:rsidRDefault="008171B9" w:rsidP="008171B9">
            <w:pPr>
              <w:spacing w:line="240" w:lineRule="atLeast"/>
              <w:jc w:val="center"/>
              <w:rPr>
                <w:rFonts w:ascii="仿宋_GB2312" w:eastAsia="仿宋_GB2312" w:hAnsi="Calibri" w:cs="Times New Roman"/>
                <w:szCs w:val="20"/>
              </w:rPr>
            </w:pPr>
            <w:r w:rsidRPr="008171B9">
              <w:rPr>
                <w:rFonts w:ascii="仿宋_GB2312" w:eastAsia="仿宋_GB2312" w:hAnsi="Calibri" w:cs="Times New Roman" w:hint="eastAsia"/>
                <w:szCs w:val="20"/>
              </w:rPr>
              <w:t>面值</w:t>
            </w:r>
          </w:p>
        </w:tc>
        <w:tc>
          <w:tcPr>
            <w:tcW w:w="1369" w:type="dxa"/>
            <w:vMerge w:val="restart"/>
            <w:vAlign w:val="center"/>
          </w:tcPr>
          <w:p w:rsidR="008171B9" w:rsidRPr="008171B9" w:rsidRDefault="008171B9" w:rsidP="008171B9">
            <w:pPr>
              <w:spacing w:line="240" w:lineRule="atLeast"/>
              <w:jc w:val="center"/>
              <w:rPr>
                <w:rFonts w:ascii="仿宋_GB2312" w:eastAsia="仿宋_GB2312" w:hAnsi="Calibri" w:cs="Times New Roman"/>
                <w:szCs w:val="20"/>
              </w:rPr>
            </w:pPr>
            <w:r w:rsidRPr="008171B9">
              <w:rPr>
                <w:rFonts w:ascii="仿宋_GB2312" w:eastAsia="仿宋_GB2312" w:hAnsi="Calibri" w:cs="Times New Roman" w:hint="eastAsia"/>
                <w:szCs w:val="20"/>
              </w:rPr>
              <w:t>摊余成本</w:t>
            </w:r>
          </w:p>
        </w:tc>
        <w:tc>
          <w:tcPr>
            <w:tcW w:w="1181" w:type="dxa"/>
            <w:vMerge w:val="restart"/>
            <w:vAlign w:val="center"/>
          </w:tcPr>
          <w:p w:rsidR="008171B9" w:rsidRPr="008171B9" w:rsidRDefault="008171B9" w:rsidP="008171B9">
            <w:pPr>
              <w:spacing w:line="240" w:lineRule="atLeast"/>
              <w:jc w:val="center"/>
              <w:rPr>
                <w:rFonts w:ascii="仿宋_GB2312" w:eastAsia="仿宋_GB2312" w:hAnsi="Calibri" w:cs="Times New Roman"/>
                <w:szCs w:val="20"/>
              </w:rPr>
            </w:pPr>
            <w:r w:rsidRPr="008171B9">
              <w:rPr>
                <w:rFonts w:ascii="仿宋_GB2312" w:eastAsia="仿宋_GB2312" w:hAnsi="Calibri" w:cs="Times New Roman" w:hint="eastAsia"/>
                <w:szCs w:val="20"/>
              </w:rPr>
              <w:t>公允价值</w:t>
            </w:r>
          </w:p>
        </w:tc>
        <w:tc>
          <w:tcPr>
            <w:tcW w:w="1571" w:type="dxa"/>
            <w:vMerge w:val="restart"/>
          </w:tcPr>
          <w:p w:rsidR="008171B9" w:rsidRPr="008171B9" w:rsidRDefault="008171B9" w:rsidP="008171B9">
            <w:pPr>
              <w:spacing w:line="240" w:lineRule="atLeast"/>
              <w:jc w:val="center"/>
              <w:rPr>
                <w:rFonts w:ascii="仿宋_GB2312" w:eastAsia="仿宋_GB2312" w:hAnsi="Calibri" w:cs="Times New Roman"/>
                <w:szCs w:val="20"/>
              </w:rPr>
            </w:pPr>
            <w:r w:rsidRPr="008171B9">
              <w:rPr>
                <w:rFonts w:ascii="仿宋_GB2312" w:eastAsia="仿宋_GB2312" w:hAnsi="Calibri" w:cs="Times New Roman" w:hint="eastAsia"/>
                <w:szCs w:val="20"/>
              </w:rPr>
              <w:t>累计计入其他综合收益的公允价值变动金额</w:t>
            </w:r>
          </w:p>
        </w:tc>
        <w:tc>
          <w:tcPr>
            <w:tcW w:w="1023" w:type="dxa"/>
            <w:vMerge w:val="restart"/>
            <w:vAlign w:val="center"/>
          </w:tcPr>
          <w:p w:rsidR="008171B9" w:rsidRPr="008171B9" w:rsidRDefault="008171B9" w:rsidP="008171B9">
            <w:pPr>
              <w:spacing w:line="240" w:lineRule="atLeast"/>
              <w:jc w:val="center"/>
              <w:rPr>
                <w:rFonts w:ascii="仿宋_GB2312" w:eastAsia="仿宋_GB2312" w:hAnsi="Calibri" w:cs="Times New Roman"/>
                <w:szCs w:val="20"/>
              </w:rPr>
            </w:pPr>
            <w:r w:rsidRPr="008171B9">
              <w:rPr>
                <w:rFonts w:ascii="仿宋_GB2312" w:eastAsia="仿宋_GB2312" w:hAnsi="Calibri" w:cs="Times New Roman" w:hint="eastAsia"/>
                <w:szCs w:val="20"/>
              </w:rPr>
              <w:t>已计提减值准备金额</w:t>
            </w:r>
          </w:p>
        </w:tc>
      </w:tr>
      <w:tr w:rsidR="008171B9" w:rsidRPr="008171B9" w:rsidTr="00652DCB">
        <w:trPr>
          <w:trHeight w:val="312"/>
        </w:trPr>
        <w:tc>
          <w:tcPr>
            <w:tcW w:w="2475" w:type="dxa"/>
            <w:vMerge/>
            <w:vAlign w:val="center"/>
          </w:tcPr>
          <w:p w:rsidR="008171B9" w:rsidRPr="008171B9" w:rsidRDefault="008171B9" w:rsidP="008171B9">
            <w:pPr>
              <w:spacing w:line="240" w:lineRule="atLeast"/>
              <w:jc w:val="center"/>
              <w:rPr>
                <w:rFonts w:ascii="仿宋_GB2312" w:eastAsia="仿宋_GB2312" w:hAnsi="Calibri" w:cs="Times New Roman"/>
                <w:szCs w:val="20"/>
              </w:rPr>
            </w:pPr>
          </w:p>
        </w:tc>
        <w:tc>
          <w:tcPr>
            <w:tcW w:w="903" w:type="dxa"/>
            <w:vMerge/>
            <w:vAlign w:val="center"/>
          </w:tcPr>
          <w:p w:rsidR="008171B9" w:rsidRPr="008171B9" w:rsidRDefault="008171B9" w:rsidP="008171B9">
            <w:pPr>
              <w:spacing w:line="240" w:lineRule="atLeast"/>
              <w:jc w:val="center"/>
              <w:rPr>
                <w:rFonts w:ascii="仿宋_GB2312" w:eastAsia="仿宋_GB2312" w:hAnsi="Calibri" w:cs="Times New Roman"/>
                <w:szCs w:val="20"/>
              </w:rPr>
            </w:pPr>
          </w:p>
        </w:tc>
        <w:tc>
          <w:tcPr>
            <w:tcW w:w="1369" w:type="dxa"/>
            <w:vMerge/>
            <w:vAlign w:val="center"/>
          </w:tcPr>
          <w:p w:rsidR="008171B9" w:rsidRPr="008171B9" w:rsidRDefault="008171B9" w:rsidP="008171B9">
            <w:pPr>
              <w:spacing w:line="240" w:lineRule="atLeast"/>
              <w:jc w:val="center"/>
              <w:rPr>
                <w:rFonts w:ascii="仿宋_GB2312" w:eastAsia="仿宋_GB2312" w:hAnsi="Calibri" w:cs="Times New Roman"/>
                <w:szCs w:val="20"/>
              </w:rPr>
            </w:pPr>
          </w:p>
        </w:tc>
        <w:tc>
          <w:tcPr>
            <w:tcW w:w="1181" w:type="dxa"/>
            <w:vMerge/>
            <w:vAlign w:val="center"/>
          </w:tcPr>
          <w:p w:rsidR="008171B9" w:rsidRPr="008171B9" w:rsidRDefault="008171B9" w:rsidP="008171B9">
            <w:pPr>
              <w:spacing w:line="240" w:lineRule="atLeast"/>
              <w:jc w:val="center"/>
              <w:rPr>
                <w:rFonts w:ascii="仿宋_GB2312" w:eastAsia="仿宋_GB2312" w:hAnsi="Calibri" w:cs="Times New Roman"/>
                <w:szCs w:val="20"/>
              </w:rPr>
            </w:pPr>
          </w:p>
        </w:tc>
        <w:tc>
          <w:tcPr>
            <w:tcW w:w="1571" w:type="dxa"/>
            <w:vMerge/>
            <w:vAlign w:val="center"/>
          </w:tcPr>
          <w:p w:rsidR="008171B9" w:rsidRPr="008171B9" w:rsidRDefault="008171B9" w:rsidP="008171B9">
            <w:pPr>
              <w:spacing w:line="240" w:lineRule="atLeast"/>
              <w:jc w:val="center"/>
              <w:rPr>
                <w:rFonts w:ascii="仿宋_GB2312" w:eastAsia="仿宋_GB2312" w:hAnsi="Calibri" w:cs="Times New Roman"/>
                <w:szCs w:val="20"/>
              </w:rPr>
            </w:pPr>
          </w:p>
        </w:tc>
        <w:tc>
          <w:tcPr>
            <w:tcW w:w="1023" w:type="dxa"/>
            <w:vMerge/>
            <w:vAlign w:val="center"/>
          </w:tcPr>
          <w:p w:rsidR="008171B9" w:rsidRPr="008171B9" w:rsidRDefault="008171B9" w:rsidP="008171B9">
            <w:pPr>
              <w:spacing w:line="240" w:lineRule="atLeast"/>
              <w:jc w:val="center"/>
              <w:rPr>
                <w:rFonts w:ascii="仿宋_GB2312" w:eastAsia="仿宋_GB2312" w:hAnsi="Calibri" w:cs="Times New Roman"/>
                <w:szCs w:val="20"/>
              </w:rPr>
            </w:pPr>
          </w:p>
        </w:tc>
      </w:tr>
      <w:tr w:rsidR="008171B9" w:rsidRPr="008171B9" w:rsidTr="00652DCB">
        <w:trPr>
          <w:trHeight w:val="270"/>
        </w:trPr>
        <w:tc>
          <w:tcPr>
            <w:tcW w:w="2475" w:type="dxa"/>
            <w:vAlign w:val="center"/>
          </w:tcPr>
          <w:p w:rsidR="008171B9" w:rsidRPr="008171B9" w:rsidRDefault="008171B9" w:rsidP="008171B9">
            <w:pPr>
              <w:spacing w:line="240" w:lineRule="atLeast"/>
              <w:jc w:val="center"/>
              <w:rPr>
                <w:rFonts w:ascii="仿宋_GB2312" w:eastAsia="仿宋_GB2312" w:hAnsi="Calibri" w:cs="Times New Roman"/>
                <w:szCs w:val="20"/>
              </w:rPr>
            </w:pPr>
            <w:r w:rsidRPr="008171B9">
              <w:rPr>
                <w:rFonts w:ascii="仿宋_GB2312" w:eastAsia="仿宋_GB2312" w:hAnsi="Calibri" w:cs="Times New Roman" w:hint="eastAsia"/>
                <w:szCs w:val="20"/>
              </w:rPr>
              <w:t xml:space="preserve">　</w:t>
            </w:r>
          </w:p>
        </w:tc>
        <w:tc>
          <w:tcPr>
            <w:tcW w:w="903" w:type="dxa"/>
            <w:vAlign w:val="center"/>
          </w:tcPr>
          <w:p w:rsidR="008171B9" w:rsidRPr="008171B9" w:rsidRDefault="008171B9" w:rsidP="008171B9">
            <w:pPr>
              <w:spacing w:line="240" w:lineRule="atLeast"/>
              <w:jc w:val="center"/>
              <w:rPr>
                <w:rFonts w:ascii="仿宋_GB2312" w:eastAsia="仿宋_GB2312" w:hAnsi="Calibri" w:cs="Times New Roman"/>
                <w:szCs w:val="20"/>
              </w:rPr>
            </w:pPr>
            <w:r w:rsidRPr="008171B9">
              <w:rPr>
                <w:rFonts w:ascii="仿宋_GB2312" w:eastAsia="仿宋_GB2312" w:hAnsi="Calibri" w:cs="Times New Roman" w:hint="eastAsia"/>
                <w:szCs w:val="20"/>
              </w:rPr>
              <w:t xml:space="preserve">　</w:t>
            </w:r>
          </w:p>
        </w:tc>
        <w:tc>
          <w:tcPr>
            <w:tcW w:w="1369" w:type="dxa"/>
            <w:vAlign w:val="center"/>
          </w:tcPr>
          <w:p w:rsidR="008171B9" w:rsidRPr="008171B9" w:rsidRDefault="008171B9" w:rsidP="008171B9">
            <w:pPr>
              <w:spacing w:line="240" w:lineRule="atLeast"/>
              <w:jc w:val="center"/>
              <w:rPr>
                <w:rFonts w:ascii="仿宋_GB2312" w:eastAsia="仿宋_GB2312" w:hAnsi="Calibri" w:cs="Times New Roman"/>
                <w:szCs w:val="20"/>
              </w:rPr>
            </w:pPr>
            <w:r w:rsidRPr="008171B9">
              <w:rPr>
                <w:rFonts w:ascii="仿宋_GB2312" w:eastAsia="仿宋_GB2312" w:hAnsi="Calibri" w:cs="Times New Roman" w:hint="eastAsia"/>
                <w:szCs w:val="20"/>
              </w:rPr>
              <w:t xml:space="preserve">　</w:t>
            </w:r>
          </w:p>
        </w:tc>
        <w:tc>
          <w:tcPr>
            <w:tcW w:w="1181" w:type="dxa"/>
            <w:vAlign w:val="center"/>
          </w:tcPr>
          <w:p w:rsidR="008171B9" w:rsidRPr="008171B9" w:rsidRDefault="008171B9" w:rsidP="008171B9">
            <w:pPr>
              <w:spacing w:line="240" w:lineRule="atLeast"/>
              <w:jc w:val="center"/>
              <w:rPr>
                <w:rFonts w:ascii="仿宋_GB2312" w:eastAsia="仿宋_GB2312" w:hAnsi="Calibri" w:cs="Times New Roman"/>
                <w:szCs w:val="20"/>
              </w:rPr>
            </w:pPr>
            <w:r w:rsidRPr="008171B9">
              <w:rPr>
                <w:rFonts w:ascii="仿宋_GB2312" w:eastAsia="仿宋_GB2312" w:hAnsi="Calibri" w:cs="Times New Roman" w:hint="eastAsia"/>
                <w:szCs w:val="20"/>
              </w:rPr>
              <w:t xml:space="preserve">　</w:t>
            </w:r>
          </w:p>
        </w:tc>
        <w:tc>
          <w:tcPr>
            <w:tcW w:w="1571" w:type="dxa"/>
            <w:vAlign w:val="center"/>
          </w:tcPr>
          <w:p w:rsidR="008171B9" w:rsidRPr="008171B9" w:rsidRDefault="008171B9" w:rsidP="008171B9">
            <w:pPr>
              <w:spacing w:line="240" w:lineRule="atLeast"/>
              <w:jc w:val="center"/>
              <w:rPr>
                <w:rFonts w:ascii="仿宋_GB2312" w:eastAsia="仿宋_GB2312" w:hAnsi="Calibri" w:cs="Times New Roman"/>
                <w:szCs w:val="20"/>
              </w:rPr>
            </w:pPr>
            <w:r w:rsidRPr="008171B9">
              <w:rPr>
                <w:rFonts w:ascii="仿宋_GB2312" w:eastAsia="仿宋_GB2312" w:hAnsi="Calibri" w:cs="Times New Roman" w:hint="eastAsia"/>
                <w:szCs w:val="20"/>
              </w:rPr>
              <w:t xml:space="preserve">　</w:t>
            </w:r>
          </w:p>
        </w:tc>
        <w:tc>
          <w:tcPr>
            <w:tcW w:w="1023" w:type="dxa"/>
            <w:vAlign w:val="center"/>
          </w:tcPr>
          <w:p w:rsidR="008171B9" w:rsidRPr="008171B9" w:rsidRDefault="008171B9" w:rsidP="008171B9">
            <w:pPr>
              <w:spacing w:line="240" w:lineRule="atLeast"/>
              <w:jc w:val="center"/>
              <w:rPr>
                <w:rFonts w:ascii="仿宋_GB2312" w:eastAsia="仿宋_GB2312" w:hAnsi="Calibri" w:cs="Times New Roman"/>
                <w:szCs w:val="20"/>
              </w:rPr>
            </w:pPr>
            <w:r w:rsidRPr="008171B9">
              <w:rPr>
                <w:rFonts w:ascii="仿宋_GB2312" w:eastAsia="仿宋_GB2312" w:hAnsi="Calibri" w:cs="Times New Roman" w:hint="eastAsia"/>
                <w:szCs w:val="20"/>
              </w:rPr>
              <w:t xml:space="preserve">　</w:t>
            </w:r>
          </w:p>
        </w:tc>
      </w:tr>
      <w:tr w:rsidR="008171B9" w:rsidRPr="008171B9" w:rsidTr="00652DCB">
        <w:trPr>
          <w:trHeight w:val="270"/>
        </w:trPr>
        <w:tc>
          <w:tcPr>
            <w:tcW w:w="2475" w:type="dxa"/>
            <w:vAlign w:val="center"/>
          </w:tcPr>
          <w:p w:rsidR="008171B9" w:rsidRPr="008171B9" w:rsidRDefault="008171B9" w:rsidP="008171B9">
            <w:pPr>
              <w:spacing w:line="240" w:lineRule="atLeast"/>
              <w:jc w:val="center"/>
              <w:rPr>
                <w:rFonts w:ascii="仿宋_GB2312" w:eastAsia="仿宋_GB2312" w:hAnsi="Calibri" w:cs="Times New Roman"/>
                <w:szCs w:val="20"/>
              </w:rPr>
            </w:pPr>
            <w:r w:rsidRPr="008171B9">
              <w:rPr>
                <w:rFonts w:ascii="仿宋_GB2312" w:eastAsia="仿宋_GB2312" w:hAnsi="Calibri" w:cs="Times New Roman" w:hint="eastAsia"/>
                <w:szCs w:val="20"/>
              </w:rPr>
              <w:t xml:space="preserve">　</w:t>
            </w:r>
          </w:p>
        </w:tc>
        <w:tc>
          <w:tcPr>
            <w:tcW w:w="903" w:type="dxa"/>
            <w:vAlign w:val="center"/>
          </w:tcPr>
          <w:p w:rsidR="008171B9" w:rsidRPr="008171B9" w:rsidRDefault="008171B9" w:rsidP="008171B9">
            <w:pPr>
              <w:spacing w:line="240" w:lineRule="atLeast"/>
              <w:jc w:val="center"/>
              <w:rPr>
                <w:rFonts w:ascii="仿宋_GB2312" w:eastAsia="仿宋_GB2312" w:hAnsi="Calibri" w:cs="Times New Roman"/>
                <w:szCs w:val="20"/>
              </w:rPr>
            </w:pPr>
            <w:r w:rsidRPr="008171B9">
              <w:rPr>
                <w:rFonts w:ascii="仿宋_GB2312" w:eastAsia="仿宋_GB2312" w:hAnsi="Calibri" w:cs="Times New Roman" w:hint="eastAsia"/>
                <w:szCs w:val="20"/>
              </w:rPr>
              <w:t xml:space="preserve">　</w:t>
            </w:r>
          </w:p>
        </w:tc>
        <w:tc>
          <w:tcPr>
            <w:tcW w:w="1369" w:type="dxa"/>
            <w:vAlign w:val="center"/>
          </w:tcPr>
          <w:p w:rsidR="008171B9" w:rsidRPr="008171B9" w:rsidRDefault="008171B9" w:rsidP="008171B9">
            <w:pPr>
              <w:spacing w:line="240" w:lineRule="atLeast"/>
              <w:jc w:val="center"/>
              <w:rPr>
                <w:rFonts w:ascii="仿宋_GB2312" w:eastAsia="仿宋_GB2312" w:hAnsi="Calibri" w:cs="Times New Roman"/>
                <w:szCs w:val="20"/>
              </w:rPr>
            </w:pPr>
            <w:r w:rsidRPr="008171B9">
              <w:rPr>
                <w:rFonts w:ascii="仿宋_GB2312" w:eastAsia="仿宋_GB2312" w:hAnsi="Calibri" w:cs="Times New Roman" w:hint="eastAsia"/>
                <w:szCs w:val="20"/>
              </w:rPr>
              <w:t xml:space="preserve">　</w:t>
            </w:r>
          </w:p>
        </w:tc>
        <w:tc>
          <w:tcPr>
            <w:tcW w:w="1181" w:type="dxa"/>
            <w:vAlign w:val="center"/>
          </w:tcPr>
          <w:p w:rsidR="008171B9" w:rsidRPr="008171B9" w:rsidRDefault="008171B9" w:rsidP="008171B9">
            <w:pPr>
              <w:spacing w:line="240" w:lineRule="atLeast"/>
              <w:jc w:val="center"/>
              <w:rPr>
                <w:rFonts w:ascii="仿宋_GB2312" w:eastAsia="仿宋_GB2312" w:hAnsi="Calibri" w:cs="Times New Roman"/>
                <w:szCs w:val="20"/>
              </w:rPr>
            </w:pPr>
            <w:r w:rsidRPr="008171B9">
              <w:rPr>
                <w:rFonts w:ascii="仿宋_GB2312" w:eastAsia="仿宋_GB2312" w:hAnsi="Calibri" w:cs="Times New Roman" w:hint="eastAsia"/>
                <w:szCs w:val="20"/>
              </w:rPr>
              <w:t xml:space="preserve">　</w:t>
            </w:r>
          </w:p>
        </w:tc>
        <w:tc>
          <w:tcPr>
            <w:tcW w:w="1571" w:type="dxa"/>
            <w:vAlign w:val="center"/>
          </w:tcPr>
          <w:p w:rsidR="008171B9" w:rsidRPr="008171B9" w:rsidRDefault="008171B9" w:rsidP="008171B9">
            <w:pPr>
              <w:spacing w:line="240" w:lineRule="atLeast"/>
              <w:jc w:val="center"/>
              <w:rPr>
                <w:rFonts w:ascii="仿宋_GB2312" w:eastAsia="仿宋_GB2312" w:hAnsi="Calibri" w:cs="Times New Roman"/>
                <w:szCs w:val="20"/>
              </w:rPr>
            </w:pPr>
            <w:r w:rsidRPr="008171B9">
              <w:rPr>
                <w:rFonts w:ascii="仿宋_GB2312" w:eastAsia="仿宋_GB2312" w:hAnsi="Calibri" w:cs="Times New Roman" w:hint="eastAsia"/>
                <w:szCs w:val="20"/>
              </w:rPr>
              <w:t xml:space="preserve">　</w:t>
            </w:r>
          </w:p>
        </w:tc>
        <w:tc>
          <w:tcPr>
            <w:tcW w:w="1023" w:type="dxa"/>
            <w:vAlign w:val="center"/>
          </w:tcPr>
          <w:p w:rsidR="008171B9" w:rsidRPr="008171B9" w:rsidRDefault="008171B9" w:rsidP="008171B9">
            <w:pPr>
              <w:spacing w:line="240" w:lineRule="atLeast"/>
              <w:jc w:val="center"/>
              <w:rPr>
                <w:rFonts w:ascii="仿宋_GB2312" w:eastAsia="仿宋_GB2312" w:hAnsi="Calibri" w:cs="Times New Roman"/>
                <w:szCs w:val="20"/>
              </w:rPr>
            </w:pPr>
            <w:r w:rsidRPr="008171B9">
              <w:rPr>
                <w:rFonts w:ascii="仿宋_GB2312" w:eastAsia="仿宋_GB2312" w:hAnsi="Calibri" w:cs="Times New Roman" w:hint="eastAsia"/>
                <w:szCs w:val="20"/>
              </w:rPr>
              <w:t xml:space="preserve">　</w:t>
            </w:r>
          </w:p>
        </w:tc>
      </w:tr>
      <w:tr w:rsidR="008171B9" w:rsidRPr="008171B9" w:rsidTr="00652DCB">
        <w:trPr>
          <w:trHeight w:val="285"/>
        </w:trPr>
        <w:tc>
          <w:tcPr>
            <w:tcW w:w="2475" w:type="dxa"/>
            <w:vAlign w:val="center"/>
          </w:tcPr>
          <w:p w:rsidR="008171B9" w:rsidRPr="008171B9" w:rsidRDefault="008171B9" w:rsidP="008171B9">
            <w:pPr>
              <w:spacing w:line="240" w:lineRule="atLeast"/>
              <w:jc w:val="center"/>
              <w:rPr>
                <w:rFonts w:ascii="仿宋_GB2312" w:eastAsia="仿宋_GB2312" w:hAnsi="Calibri" w:cs="Times New Roman"/>
                <w:szCs w:val="20"/>
              </w:rPr>
            </w:pPr>
            <w:r w:rsidRPr="008171B9">
              <w:rPr>
                <w:rFonts w:ascii="仿宋_GB2312" w:eastAsia="仿宋_GB2312" w:hAnsi="Calibri" w:cs="Times New Roman" w:hint="eastAsia"/>
                <w:szCs w:val="20"/>
              </w:rPr>
              <w:t>合计</w:t>
            </w:r>
          </w:p>
        </w:tc>
        <w:tc>
          <w:tcPr>
            <w:tcW w:w="903" w:type="dxa"/>
            <w:vAlign w:val="center"/>
          </w:tcPr>
          <w:p w:rsidR="008171B9" w:rsidRPr="008171B9" w:rsidRDefault="008171B9" w:rsidP="008171B9">
            <w:pPr>
              <w:spacing w:line="240" w:lineRule="atLeast"/>
              <w:jc w:val="left"/>
              <w:rPr>
                <w:rFonts w:ascii="仿宋_GB2312" w:eastAsia="仿宋_GB2312" w:hAnsi="Calibri" w:cs="Times New Roman"/>
                <w:szCs w:val="20"/>
              </w:rPr>
            </w:pPr>
            <w:r w:rsidRPr="008171B9">
              <w:rPr>
                <w:rFonts w:ascii="仿宋_GB2312" w:eastAsia="仿宋_GB2312" w:hAnsi="Calibri" w:cs="Times New Roman" w:hint="eastAsia"/>
                <w:szCs w:val="20"/>
              </w:rPr>
              <w:t xml:space="preserve">　</w:t>
            </w:r>
          </w:p>
        </w:tc>
        <w:tc>
          <w:tcPr>
            <w:tcW w:w="1369" w:type="dxa"/>
            <w:vAlign w:val="center"/>
          </w:tcPr>
          <w:p w:rsidR="008171B9" w:rsidRPr="008171B9" w:rsidRDefault="008171B9" w:rsidP="008171B9">
            <w:pPr>
              <w:spacing w:line="240" w:lineRule="atLeast"/>
              <w:jc w:val="left"/>
              <w:rPr>
                <w:rFonts w:ascii="仿宋_GB2312" w:eastAsia="仿宋_GB2312" w:hAnsi="Calibri" w:cs="Times New Roman"/>
                <w:szCs w:val="20"/>
              </w:rPr>
            </w:pPr>
            <w:r w:rsidRPr="008171B9">
              <w:rPr>
                <w:rFonts w:ascii="仿宋_GB2312" w:eastAsia="仿宋_GB2312" w:hAnsi="Calibri" w:cs="Times New Roman" w:hint="eastAsia"/>
                <w:szCs w:val="20"/>
              </w:rPr>
              <w:t xml:space="preserve">　</w:t>
            </w:r>
          </w:p>
        </w:tc>
        <w:tc>
          <w:tcPr>
            <w:tcW w:w="1181" w:type="dxa"/>
            <w:vAlign w:val="center"/>
          </w:tcPr>
          <w:p w:rsidR="008171B9" w:rsidRPr="008171B9" w:rsidRDefault="008171B9" w:rsidP="008171B9">
            <w:pPr>
              <w:spacing w:line="240" w:lineRule="atLeast"/>
              <w:jc w:val="center"/>
              <w:rPr>
                <w:rFonts w:ascii="仿宋_GB2312" w:eastAsia="仿宋_GB2312" w:hAnsi="Calibri" w:cs="Times New Roman"/>
                <w:szCs w:val="20"/>
              </w:rPr>
            </w:pPr>
            <w:r w:rsidRPr="008171B9">
              <w:rPr>
                <w:rFonts w:ascii="仿宋_GB2312" w:eastAsia="仿宋_GB2312" w:hAnsi="Calibri" w:cs="Times New Roman" w:hint="eastAsia"/>
                <w:szCs w:val="20"/>
              </w:rPr>
              <w:t xml:space="preserve">　</w:t>
            </w:r>
          </w:p>
        </w:tc>
        <w:tc>
          <w:tcPr>
            <w:tcW w:w="1571" w:type="dxa"/>
            <w:vAlign w:val="center"/>
          </w:tcPr>
          <w:p w:rsidR="008171B9" w:rsidRPr="008171B9" w:rsidRDefault="008171B9" w:rsidP="008171B9">
            <w:pPr>
              <w:spacing w:line="240" w:lineRule="atLeast"/>
              <w:jc w:val="left"/>
              <w:rPr>
                <w:rFonts w:ascii="仿宋_GB2312" w:eastAsia="仿宋_GB2312" w:hAnsi="Calibri" w:cs="Times New Roman"/>
                <w:szCs w:val="20"/>
              </w:rPr>
            </w:pPr>
            <w:r w:rsidRPr="008171B9">
              <w:rPr>
                <w:rFonts w:ascii="仿宋_GB2312" w:eastAsia="仿宋_GB2312" w:hAnsi="Calibri" w:cs="Times New Roman" w:hint="eastAsia"/>
                <w:szCs w:val="20"/>
              </w:rPr>
              <w:t xml:space="preserve">　</w:t>
            </w:r>
          </w:p>
        </w:tc>
        <w:tc>
          <w:tcPr>
            <w:tcW w:w="1023" w:type="dxa"/>
            <w:vAlign w:val="center"/>
          </w:tcPr>
          <w:p w:rsidR="008171B9" w:rsidRPr="008171B9" w:rsidRDefault="008171B9" w:rsidP="008171B9">
            <w:pPr>
              <w:spacing w:line="240" w:lineRule="atLeast"/>
              <w:jc w:val="left"/>
              <w:rPr>
                <w:rFonts w:ascii="仿宋_GB2312" w:eastAsia="仿宋_GB2312" w:hAnsi="Calibri" w:cs="Times New Roman"/>
                <w:szCs w:val="20"/>
              </w:rPr>
            </w:pPr>
            <w:r w:rsidRPr="008171B9">
              <w:rPr>
                <w:rFonts w:ascii="仿宋_GB2312" w:eastAsia="仿宋_GB2312" w:hAnsi="Calibri" w:cs="Times New Roman" w:hint="eastAsia"/>
                <w:szCs w:val="20"/>
              </w:rPr>
              <w:t xml:space="preserve">　</w:t>
            </w:r>
          </w:p>
        </w:tc>
      </w:tr>
    </w:tbl>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bookmarkStart w:id="18" w:name="_Toc302738343"/>
      <w:r w:rsidRPr="008171B9">
        <w:rPr>
          <w:rFonts w:ascii="仿宋_GB2312" w:eastAsia="仿宋_GB2312" w:hAnsi="仿宋" w:cs="MingLiU" w:hint="eastAsia"/>
          <w:kern w:val="0"/>
          <w:sz w:val="24"/>
          <w:szCs w:val="28"/>
        </w:rPr>
        <w:t>（十七）持有至到期投资</w:t>
      </w:r>
      <w:bookmarkEnd w:id="18"/>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1.持有到期投资情况</w:t>
      </w:r>
    </w:p>
    <w:tbl>
      <w:tblPr>
        <w:tblW w:w="0" w:type="auto"/>
        <w:jc w:val="center"/>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091"/>
        <w:gridCol w:w="2223"/>
        <w:gridCol w:w="2223"/>
      </w:tblGrid>
      <w:tr w:rsidR="008171B9" w:rsidRPr="008171B9" w:rsidTr="00652DCB">
        <w:trPr>
          <w:trHeight w:val="397"/>
          <w:jc w:val="center"/>
        </w:trPr>
        <w:tc>
          <w:tcPr>
            <w:tcW w:w="4091"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项目</w:t>
            </w:r>
          </w:p>
        </w:tc>
        <w:tc>
          <w:tcPr>
            <w:tcW w:w="2223"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年末余额</w:t>
            </w:r>
          </w:p>
        </w:tc>
        <w:tc>
          <w:tcPr>
            <w:tcW w:w="2223"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年初余额</w:t>
            </w:r>
          </w:p>
        </w:tc>
      </w:tr>
      <w:tr w:rsidR="008171B9" w:rsidRPr="008171B9" w:rsidTr="00652DCB">
        <w:trPr>
          <w:trHeight w:val="397"/>
          <w:jc w:val="center"/>
        </w:trPr>
        <w:tc>
          <w:tcPr>
            <w:tcW w:w="4091"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2223"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2223"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4091"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2223"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2223"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4091"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合计</w:t>
            </w:r>
          </w:p>
        </w:tc>
        <w:tc>
          <w:tcPr>
            <w:tcW w:w="2223"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2223"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r>
    </w:tbl>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2. 期末重要的持有至到期投资情况</w:t>
      </w:r>
    </w:p>
    <w:tbl>
      <w:tblPr>
        <w:tblW w:w="0" w:type="auto"/>
        <w:jc w:val="center"/>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91"/>
        <w:gridCol w:w="1679"/>
        <w:gridCol w:w="1679"/>
        <w:gridCol w:w="1679"/>
        <w:gridCol w:w="1678"/>
      </w:tblGrid>
      <w:tr w:rsidR="008171B9" w:rsidRPr="008171B9" w:rsidTr="00652DCB">
        <w:trPr>
          <w:trHeight w:val="90"/>
          <w:jc w:val="center"/>
        </w:trPr>
        <w:tc>
          <w:tcPr>
            <w:tcW w:w="1591" w:type="dxa"/>
          </w:tcPr>
          <w:p w:rsidR="008171B9" w:rsidRPr="008171B9" w:rsidRDefault="008171B9" w:rsidP="008171B9">
            <w:pPr>
              <w:widowControl/>
              <w:spacing w:line="360" w:lineRule="atLeast"/>
              <w:jc w:val="center"/>
              <w:rPr>
                <w:rFonts w:ascii="仿宋_GB2312" w:eastAsia="仿宋_GB2312" w:hAnsi="宋体" w:cs="Times New Roman" w:hint="eastAsia"/>
                <w:szCs w:val="21"/>
              </w:rPr>
            </w:pPr>
            <w:r w:rsidRPr="008171B9">
              <w:rPr>
                <w:rFonts w:ascii="仿宋_GB2312" w:eastAsia="仿宋_GB2312" w:hAnsi="宋体" w:cs="Times New Roman" w:hint="eastAsia"/>
                <w:szCs w:val="21"/>
              </w:rPr>
              <w:t>债券项目</w:t>
            </w:r>
          </w:p>
        </w:tc>
        <w:tc>
          <w:tcPr>
            <w:tcW w:w="1679" w:type="dxa"/>
          </w:tcPr>
          <w:p w:rsidR="008171B9" w:rsidRPr="008171B9" w:rsidRDefault="008171B9" w:rsidP="008171B9">
            <w:pPr>
              <w:widowControl/>
              <w:spacing w:line="360" w:lineRule="atLeast"/>
              <w:jc w:val="center"/>
              <w:rPr>
                <w:rFonts w:ascii="仿宋_GB2312" w:eastAsia="仿宋_GB2312" w:hAnsi="宋体" w:cs="Times New Roman" w:hint="eastAsia"/>
                <w:szCs w:val="21"/>
              </w:rPr>
            </w:pPr>
            <w:r w:rsidRPr="008171B9">
              <w:rPr>
                <w:rFonts w:ascii="仿宋_GB2312" w:eastAsia="仿宋_GB2312" w:hAnsi="宋体" w:cs="Times New Roman" w:hint="eastAsia"/>
                <w:szCs w:val="21"/>
              </w:rPr>
              <w:t>面值</w:t>
            </w:r>
          </w:p>
        </w:tc>
        <w:tc>
          <w:tcPr>
            <w:tcW w:w="1679" w:type="dxa"/>
          </w:tcPr>
          <w:p w:rsidR="008171B9" w:rsidRPr="008171B9" w:rsidRDefault="008171B9" w:rsidP="008171B9">
            <w:pPr>
              <w:widowControl/>
              <w:spacing w:line="360" w:lineRule="atLeast"/>
              <w:jc w:val="center"/>
              <w:rPr>
                <w:rFonts w:ascii="仿宋_GB2312" w:eastAsia="仿宋_GB2312" w:hAnsi="宋体" w:cs="Times New Roman" w:hint="eastAsia"/>
                <w:szCs w:val="21"/>
              </w:rPr>
            </w:pPr>
            <w:r w:rsidRPr="008171B9">
              <w:rPr>
                <w:rFonts w:ascii="仿宋_GB2312" w:eastAsia="仿宋_GB2312" w:hAnsi="宋体" w:cs="Times New Roman" w:hint="eastAsia"/>
                <w:szCs w:val="21"/>
              </w:rPr>
              <w:t>票面利率</w:t>
            </w:r>
          </w:p>
        </w:tc>
        <w:tc>
          <w:tcPr>
            <w:tcW w:w="1679" w:type="dxa"/>
          </w:tcPr>
          <w:p w:rsidR="008171B9" w:rsidRPr="008171B9" w:rsidRDefault="008171B9" w:rsidP="008171B9">
            <w:pPr>
              <w:widowControl/>
              <w:spacing w:line="360" w:lineRule="atLeast"/>
              <w:jc w:val="center"/>
              <w:rPr>
                <w:rFonts w:ascii="仿宋_GB2312" w:eastAsia="仿宋_GB2312" w:hAnsi="宋体" w:cs="Times New Roman" w:hint="eastAsia"/>
                <w:szCs w:val="21"/>
              </w:rPr>
            </w:pPr>
            <w:r w:rsidRPr="008171B9">
              <w:rPr>
                <w:rFonts w:ascii="仿宋_GB2312" w:eastAsia="仿宋_GB2312" w:hAnsi="宋体" w:cs="Times New Roman" w:hint="eastAsia"/>
                <w:szCs w:val="21"/>
              </w:rPr>
              <w:t>实际利率</w:t>
            </w:r>
          </w:p>
        </w:tc>
        <w:tc>
          <w:tcPr>
            <w:tcW w:w="1678" w:type="dxa"/>
          </w:tcPr>
          <w:p w:rsidR="008171B9" w:rsidRPr="008171B9" w:rsidRDefault="008171B9" w:rsidP="008171B9">
            <w:pPr>
              <w:widowControl/>
              <w:spacing w:line="360" w:lineRule="atLeast"/>
              <w:jc w:val="center"/>
              <w:rPr>
                <w:rFonts w:ascii="仿宋_GB2312" w:eastAsia="仿宋_GB2312" w:hAnsi="宋体" w:cs="Times New Roman"/>
                <w:szCs w:val="21"/>
              </w:rPr>
            </w:pPr>
            <w:r w:rsidRPr="008171B9">
              <w:rPr>
                <w:rFonts w:ascii="仿宋_GB2312" w:eastAsia="仿宋_GB2312" w:hAnsi="宋体" w:cs="Times New Roman" w:hint="eastAsia"/>
                <w:szCs w:val="21"/>
              </w:rPr>
              <w:t>到期日</w:t>
            </w:r>
          </w:p>
        </w:tc>
      </w:tr>
      <w:tr w:rsidR="008171B9" w:rsidRPr="008171B9" w:rsidTr="00652DCB">
        <w:trPr>
          <w:trHeight w:val="90"/>
          <w:jc w:val="center"/>
        </w:trPr>
        <w:tc>
          <w:tcPr>
            <w:tcW w:w="1591" w:type="dxa"/>
            <w:vAlign w:val="center"/>
          </w:tcPr>
          <w:p w:rsidR="008171B9" w:rsidRPr="008171B9" w:rsidRDefault="008171B9" w:rsidP="008171B9">
            <w:pPr>
              <w:widowControl/>
              <w:spacing w:line="360" w:lineRule="atLeast"/>
              <w:rPr>
                <w:rFonts w:ascii="仿宋_GB2312" w:eastAsia="仿宋_GB2312" w:hAnsi="宋体" w:cs="Times New Roman" w:hint="eastAsia"/>
                <w:kern w:val="0"/>
                <w:szCs w:val="21"/>
              </w:rPr>
            </w:pPr>
          </w:p>
        </w:tc>
        <w:tc>
          <w:tcPr>
            <w:tcW w:w="1679" w:type="dxa"/>
            <w:vAlign w:val="center"/>
          </w:tcPr>
          <w:p w:rsidR="008171B9" w:rsidRPr="008171B9" w:rsidRDefault="008171B9" w:rsidP="008171B9">
            <w:pPr>
              <w:widowControl/>
              <w:spacing w:line="360" w:lineRule="atLeast"/>
              <w:ind w:firstLineChars="200" w:firstLine="420"/>
              <w:rPr>
                <w:rFonts w:ascii="仿宋_GB2312" w:eastAsia="仿宋_GB2312" w:hAnsi="宋体" w:cs="Times New Roman" w:hint="eastAsia"/>
                <w:kern w:val="0"/>
                <w:szCs w:val="21"/>
              </w:rPr>
            </w:pPr>
          </w:p>
        </w:tc>
        <w:tc>
          <w:tcPr>
            <w:tcW w:w="1679" w:type="dxa"/>
            <w:vAlign w:val="center"/>
          </w:tcPr>
          <w:p w:rsidR="008171B9" w:rsidRPr="008171B9" w:rsidRDefault="008171B9" w:rsidP="008171B9">
            <w:pPr>
              <w:widowControl/>
              <w:spacing w:line="360" w:lineRule="atLeast"/>
              <w:ind w:firstLineChars="200" w:firstLine="420"/>
              <w:rPr>
                <w:rFonts w:ascii="仿宋_GB2312" w:eastAsia="仿宋_GB2312" w:hAnsi="宋体" w:cs="Times New Roman" w:hint="eastAsia"/>
                <w:kern w:val="0"/>
                <w:szCs w:val="21"/>
              </w:rPr>
            </w:pPr>
          </w:p>
        </w:tc>
        <w:tc>
          <w:tcPr>
            <w:tcW w:w="1679" w:type="dxa"/>
          </w:tcPr>
          <w:p w:rsidR="008171B9" w:rsidRPr="008171B9" w:rsidRDefault="008171B9" w:rsidP="008171B9">
            <w:pPr>
              <w:widowControl/>
              <w:spacing w:line="360" w:lineRule="atLeast"/>
              <w:ind w:firstLineChars="200" w:firstLine="420"/>
              <w:rPr>
                <w:rFonts w:ascii="仿宋_GB2312" w:eastAsia="仿宋_GB2312" w:hAnsi="宋体" w:cs="Times New Roman" w:hint="eastAsia"/>
                <w:kern w:val="0"/>
                <w:szCs w:val="21"/>
              </w:rPr>
            </w:pPr>
          </w:p>
        </w:tc>
        <w:tc>
          <w:tcPr>
            <w:tcW w:w="1678" w:type="dxa"/>
          </w:tcPr>
          <w:p w:rsidR="008171B9" w:rsidRPr="008171B9" w:rsidRDefault="008171B9" w:rsidP="008171B9">
            <w:pPr>
              <w:widowControl/>
              <w:spacing w:line="360" w:lineRule="atLeast"/>
              <w:ind w:firstLineChars="200" w:firstLine="420"/>
              <w:rPr>
                <w:rFonts w:ascii="仿宋_GB2312" w:eastAsia="仿宋_GB2312" w:hAnsi="宋体" w:cs="Times New Roman" w:hint="eastAsia"/>
                <w:kern w:val="0"/>
                <w:szCs w:val="21"/>
              </w:rPr>
            </w:pPr>
          </w:p>
        </w:tc>
      </w:tr>
      <w:tr w:rsidR="008171B9" w:rsidRPr="008171B9" w:rsidTr="00652DCB">
        <w:trPr>
          <w:trHeight w:val="90"/>
          <w:jc w:val="center"/>
        </w:trPr>
        <w:tc>
          <w:tcPr>
            <w:tcW w:w="1591" w:type="dxa"/>
            <w:vAlign w:val="center"/>
          </w:tcPr>
          <w:p w:rsidR="008171B9" w:rsidRPr="008171B9" w:rsidRDefault="008171B9" w:rsidP="008171B9">
            <w:pPr>
              <w:widowControl/>
              <w:spacing w:line="360" w:lineRule="atLeast"/>
              <w:rPr>
                <w:rFonts w:ascii="仿宋_GB2312" w:eastAsia="仿宋_GB2312" w:hAnsi="宋体" w:cs="Times New Roman" w:hint="eastAsia"/>
                <w:kern w:val="0"/>
                <w:szCs w:val="21"/>
              </w:rPr>
            </w:pPr>
          </w:p>
        </w:tc>
        <w:tc>
          <w:tcPr>
            <w:tcW w:w="1679" w:type="dxa"/>
            <w:vAlign w:val="center"/>
          </w:tcPr>
          <w:p w:rsidR="008171B9" w:rsidRPr="008171B9" w:rsidRDefault="008171B9" w:rsidP="008171B9">
            <w:pPr>
              <w:widowControl/>
              <w:spacing w:line="360" w:lineRule="atLeast"/>
              <w:ind w:firstLineChars="200" w:firstLine="420"/>
              <w:rPr>
                <w:rFonts w:ascii="仿宋_GB2312" w:eastAsia="仿宋_GB2312" w:hAnsi="宋体" w:cs="Times New Roman" w:hint="eastAsia"/>
                <w:kern w:val="0"/>
                <w:szCs w:val="21"/>
              </w:rPr>
            </w:pPr>
          </w:p>
        </w:tc>
        <w:tc>
          <w:tcPr>
            <w:tcW w:w="1679" w:type="dxa"/>
            <w:vAlign w:val="center"/>
          </w:tcPr>
          <w:p w:rsidR="008171B9" w:rsidRPr="008171B9" w:rsidRDefault="008171B9" w:rsidP="008171B9">
            <w:pPr>
              <w:widowControl/>
              <w:spacing w:line="360" w:lineRule="atLeast"/>
              <w:ind w:firstLineChars="200" w:firstLine="420"/>
              <w:rPr>
                <w:rFonts w:ascii="仿宋_GB2312" w:eastAsia="仿宋_GB2312" w:hAnsi="宋体" w:cs="Times New Roman" w:hint="eastAsia"/>
                <w:kern w:val="0"/>
                <w:szCs w:val="21"/>
              </w:rPr>
            </w:pPr>
          </w:p>
        </w:tc>
        <w:tc>
          <w:tcPr>
            <w:tcW w:w="1679" w:type="dxa"/>
          </w:tcPr>
          <w:p w:rsidR="008171B9" w:rsidRPr="008171B9" w:rsidRDefault="008171B9" w:rsidP="008171B9">
            <w:pPr>
              <w:widowControl/>
              <w:spacing w:line="360" w:lineRule="atLeast"/>
              <w:ind w:firstLineChars="200" w:firstLine="420"/>
              <w:rPr>
                <w:rFonts w:ascii="仿宋_GB2312" w:eastAsia="仿宋_GB2312" w:hAnsi="宋体" w:cs="Times New Roman" w:hint="eastAsia"/>
                <w:kern w:val="0"/>
                <w:szCs w:val="21"/>
              </w:rPr>
            </w:pPr>
          </w:p>
        </w:tc>
        <w:tc>
          <w:tcPr>
            <w:tcW w:w="1678" w:type="dxa"/>
          </w:tcPr>
          <w:p w:rsidR="008171B9" w:rsidRPr="008171B9" w:rsidRDefault="008171B9" w:rsidP="008171B9">
            <w:pPr>
              <w:widowControl/>
              <w:spacing w:line="360" w:lineRule="atLeast"/>
              <w:ind w:firstLineChars="200" w:firstLine="420"/>
              <w:rPr>
                <w:rFonts w:ascii="仿宋_GB2312" w:eastAsia="仿宋_GB2312" w:hAnsi="宋体" w:cs="Times New Roman" w:hint="eastAsia"/>
                <w:kern w:val="0"/>
                <w:szCs w:val="21"/>
              </w:rPr>
            </w:pPr>
          </w:p>
        </w:tc>
      </w:tr>
      <w:tr w:rsidR="008171B9" w:rsidRPr="008171B9" w:rsidTr="00652DCB">
        <w:trPr>
          <w:trHeight w:val="90"/>
          <w:jc w:val="center"/>
        </w:trPr>
        <w:tc>
          <w:tcPr>
            <w:tcW w:w="1591" w:type="dxa"/>
            <w:vAlign w:val="center"/>
          </w:tcPr>
          <w:p w:rsidR="008171B9" w:rsidRPr="008171B9" w:rsidRDefault="008171B9" w:rsidP="008171B9">
            <w:pPr>
              <w:widowControl/>
              <w:spacing w:line="360" w:lineRule="atLeast"/>
              <w:jc w:val="center"/>
              <w:rPr>
                <w:rFonts w:ascii="仿宋_GB2312" w:eastAsia="仿宋_GB2312" w:hAnsi="宋体" w:cs="Times New Roman" w:hint="eastAsia"/>
                <w:kern w:val="0"/>
                <w:szCs w:val="21"/>
              </w:rPr>
            </w:pPr>
            <w:r w:rsidRPr="008171B9">
              <w:rPr>
                <w:rFonts w:ascii="仿宋_GB2312" w:eastAsia="仿宋_GB2312" w:hAnsi="宋体" w:cs="Times New Roman" w:hint="eastAsia"/>
                <w:kern w:val="0"/>
                <w:szCs w:val="21"/>
              </w:rPr>
              <w:t>……</w:t>
            </w:r>
          </w:p>
        </w:tc>
        <w:tc>
          <w:tcPr>
            <w:tcW w:w="1679" w:type="dxa"/>
            <w:vAlign w:val="center"/>
          </w:tcPr>
          <w:p w:rsidR="008171B9" w:rsidRPr="008171B9" w:rsidRDefault="008171B9" w:rsidP="008171B9">
            <w:pPr>
              <w:widowControl/>
              <w:spacing w:line="360" w:lineRule="atLeast"/>
              <w:ind w:firstLineChars="200" w:firstLine="420"/>
              <w:rPr>
                <w:rFonts w:ascii="仿宋_GB2312" w:eastAsia="仿宋_GB2312" w:hAnsi="宋体" w:cs="Times New Roman" w:hint="eastAsia"/>
                <w:kern w:val="0"/>
                <w:szCs w:val="21"/>
              </w:rPr>
            </w:pPr>
          </w:p>
        </w:tc>
        <w:tc>
          <w:tcPr>
            <w:tcW w:w="1679" w:type="dxa"/>
            <w:vAlign w:val="center"/>
          </w:tcPr>
          <w:p w:rsidR="008171B9" w:rsidRPr="008171B9" w:rsidRDefault="008171B9" w:rsidP="008171B9">
            <w:pPr>
              <w:widowControl/>
              <w:spacing w:line="360" w:lineRule="atLeast"/>
              <w:ind w:firstLineChars="200" w:firstLine="420"/>
              <w:rPr>
                <w:rFonts w:ascii="仿宋_GB2312" w:eastAsia="仿宋_GB2312" w:hAnsi="宋体" w:cs="Times New Roman" w:hint="eastAsia"/>
                <w:kern w:val="0"/>
                <w:szCs w:val="21"/>
              </w:rPr>
            </w:pPr>
          </w:p>
        </w:tc>
        <w:tc>
          <w:tcPr>
            <w:tcW w:w="1679" w:type="dxa"/>
          </w:tcPr>
          <w:p w:rsidR="008171B9" w:rsidRPr="008171B9" w:rsidRDefault="008171B9" w:rsidP="008171B9">
            <w:pPr>
              <w:widowControl/>
              <w:spacing w:line="360" w:lineRule="atLeast"/>
              <w:ind w:firstLineChars="200" w:firstLine="420"/>
              <w:rPr>
                <w:rFonts w:ascii="仿宋_GB2312" w:eastAsia="仿宋_GB2312" w:hAnsi="宋体" w:cs="Times New Roman" w:hint="eastAsia"/>
                <w:kern w:val="0"/>
                <w:szCs w:val="21"/>
              </w:rPr>
            </w:pPr>
          </w:p>
        </w:tc>
        <w:tc>
          <w:tcPr>
            <w:tcW w:w="1678" w:type="dxa"/>
          </w:tcPr>
          <w:p w:rsidR="008171B9" w:rsidRPr="008171B9" w:rsidRDefault="008171B9" w:rsidP="008171B9">
            <w:pPr>
              <w:widowControl/>
              <w:spacing w:line="360" w:lineRule="atLeast"/>
              <w:ind w:firstLineChars="200" w:firstLine="420"/>
              <w:rPr>
                <w:rFonts w:ascii="仿宋_GB2312" w:eastAsia="仿宋_GB2312" w:hAnsi="宋体" w:cs="Times New Roman" w:hint="eastAsia"/>
                <w:kern w:val="0"/>
                <w:szCs w:val="21"/>
              </w:rPr>
            </w:pPr>
          </w:p>
        </w:tc>
      </w:tr>
      <w:tr w:rsidR="008171B9" w:rsidRPr="008171B9" w:rsidTr="00652DCB">
        <w:trPr>
          <w:trHeight w:val="90"/>
          <w:jc w:val="center"/>
        </w:trPr>
        <w:tc>
          <w:tcPr>
            <w:tcW w:w="1591" w:type="dxa"/>
            <w:vAlign w:val="center"/>
          </w:tcPr>
          <w:p w:rsidR="008171B9" w:rsidRPr="008171B9" w:rsidRDefault="008171B9" w:rsidP="008171B9">
            <w:pPr>
              <w:widowControl/>
              <w:spacing w:line="360" w:lineRule="atLeast"/>
              <w:jc w:val="center"/>
              <w:rPr>
                <w:rFonts w:ascii="仿宋_GB2312" w:eastAsia="仿宋_GB2312" w:hAnsi="宋体" w:cs="Times New Roman" w:hint="eastAsia"/>
                <w:kern w:val="0"/>
                <w:szCs w:val="21"/>
              </w:rPr>
            </w:pPr>
            <w:r w:rsidRPr="008171B9">
              <w:rPr>
                <w:rFonts w:ascii="仿宋_GB2312" w:eastAsia="仿宋_GB2312" w:hAnsi="宋体" w:cs="Times New Roman" w:hint="eastAsia"/>
                <w:kern w:val="0"/>
                <w:position w:val="-1"/>
                <w:szCs w:val="21"/>
              </w:rPr>
              <w:t>合计</w:t>
            </w:r>
          </w:p>
        </w:tc>
        <w:tc>
          <w:tcPr>
            <w:tcW w:w="1679" w:type="dxa"/>
            <w:vAlign w:val="center"/>
          </w:tcPr>
          <w:p w:rsidR="008171B9" w:rsidRPr="008171B9" w:rsidRDefault="008171B9" w:rsidP="008171B9">
            <w:pPr>
              <w:widowControl/>
              <w:spacing w:line="360" w:lineRule="atLeast"/>
              <w:ind w:firstLineChars="200" w:firstLine="420"/>
              <w:rPr>
                <w:rFonts w:ascii="仿宋_GB2312" w:eastAsia="仿宋_GB2312" w:hAnsi="宋体" w:cs="Times New Roman" w:hint="eastAsia"/>
                <w:kern w:val="0"/>
                <w:szCs w:val="21"/>
              </w:rPr>
            </w:pPr>
          </w:p>
        </w:tc>
        <w:tc>
          <w:tcPr>
            <w:tcW w:w="1679" w:type="dxa"/>
            <w:vAlign w:val="center"/>
          </w:tcPr>
          <w:p w:rsidR="008171B9" w:rsidRPr="008171B9" w:rsidRDefault="008171B9" w:rsidP="008171B9">
            <w:pPr>
              <w:widowControl/>
              <w:spacing w:line="360" w:lineRule="atLeast"/>
              <w:ind w:firstLineChars="200" w:firstLine="420"/>
              <w:rPr>
                <w:rFonts w:ascii="仿宋_GB2312" w:eastAsia="仿宋_GB2312" w:hAnsi="宋体" w:cs="Times New Roman" w:hint="eastAsia"/>
                <w:kern w:val="0"/>
                <w:szCs w:val="21"/>
              </w:rPr>
            </w:pPr>
          </w:p>
        </w:tc>
        <w:tc>
          <w:tcPr>
            <w:tcW w:w="1679" w:type="dxa"/>
          </w:tcPr>
          <w:p w:rsidR="008171B9" w:rsidRPr="008171B9" w:rsidRDefault="008171B9" w:rsidP="008171B9">
            <w:pPr>
              <w:widowControl/>
              <w:spacing w:line="360" w:lineRule="atLeast"/>
              <w:jc w:val="center"/>
              <w:rPr>
                <w:rFonts w:ascii="仿宋_GB2312" w:eastAsia="仿宋_GB2312" w:hAnsi="宋体" w:cs="Times New Roman" w:hint="eastAsia"/>
                <w:kern w:val="0"/>
                <w:szCs w:val="21"/>
              </w:rPr>
            </w:pPr>
            <w:r w:rsidRPr="008171B9">
              <w:rPr>
                <w:rFonts w:ascii="仿宋_GB2312" w:eastAsia="仿宋_GB2312" w:hAnsi="仿宋" w:cs="Times New Roman" w:hint="eastAsia"/>
                <w:szCs w:val="21"/>
              </w:rPr>
              <w:t>--</w:t>
            </w:r>
          </w:p>
        </w:tc>
        <w:tc>
          <w:tcPr>
            <w:tcW w:w="1678" w:type="dxa"/>
          </w:tcPr>
          <w:p w:rsidR="008171B9" w:rsidRPr="008171B9" w:rsidRDefault="008171B9" w:rsidP="008171B9">
            <w:pPr>
              <w:widowControl/>
              <w:spacing w:line="360" w:lineRule="atLeast"/>
              <w:jc w:val="center"/>
              <w:rPr>
                <w:rFonts w:ascii="仿宋_GB2312" w:eastAsia="仿宋_GB2312" w:hAnsi="宋体" w:cs="Times New Roman" w:hint="eastAsia"/>
                <w:kern w:val="0"/>
                <w:szCs w:val="21"/>
              </w:rPr>
            </w:pPr>
            <w:r w:rsidRPr="008171B9">
              <w:rPr>
                <w:rFonts w:ascii="仿宋_GB2312" w:eastAsia="仿宋_GB2312" w:hAnsi="仿宋" w:cs="Times New Roman" w:hint="eastAsia"/>
                <w:szCs w:val="21"/>
              </w:rPr>
              <w:t>--</w:t>
            </w:r>
          </w:p>
        </w:tc>
      </w:tr>
    </w:tbl>
    <w:p w:rsidR="008171B9" w:rsidRPr="008171B9" w:rsidRDefault="008171B9" w:rsidP="008171B9">
      <w:pPr>
        <w:widowControl/>
        <w:spacing w:line="360" w:lineRule="exact"/>
        <w:ind w:firstLineChars="202" w:firstLine="424"/>
        <w:jc w:val="left"/>
        <w:rPr>
          <w:rFonts w:ascii="仿宋_GB2312" w:eastAsia="仿宋_GB2312" w:hAnsi="仿宋_GB2312" w:cs="Times New Roman" w:hint="eastAsia"/>
          <w:kern w:val="0"/>
          <w:szCs w:val="21"/>
        </w:rPr>
      </w:pPr>
      <w:r w:rsidRPr="008171B9">
        <w:rPr>
          <w:rFonts w:ascii="仿宋_GB2312" w:eastAsia="仿宋_GB2312" w:hAnsi="仿宋_GB2312" w:cs="Times New Roman" w:hint="eastAsia"/>
          <w:color w:val="000000"/>
          <w:kern w:val="0"/>
          <w:szCs w:val="24"/>
        </w:rPr>
        <w:t>注：本期重分类的持有至到期投资应详细说明重分类的原因和具体情况。</w:t>
      </w:r>
    </w:p>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（十八）长期应收款</w:t>
      </w:r>
      <w:bookmarkEnd w:id="17"/>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4264"/>
        <w:gridCol w:w="2129"/>
        <w:gridCol w:w="2129"/>
      </w:tblGrid>
      <w:tr w:rsidR="008171B9" w:rsidRPr="008171B9" w:rsidTr="00652DCB">
        <w:trPr>
          <w:trHeight w:val="397"/>
          <w:tblHeader/>
          <w:jc w:val="center"/>
        </w:trPr>
        <w:tc>
          <w:tcPr>
            <w:tcW w:w="4264"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项目</w:t>
            </w:r>
          </w:p>
        </w:tc>
        <w:tc>
          <w:tcPr>
            <w:tcW w:w="2129"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年末</w:t>
            </w:r>
            <w:r w:rsidRPr="008171B9">
              <w:rPr>
                <w:rFonts w:ascii="仿宋_GB2312" w:eastAsia="仿宋_GB2312" w:hAnsi="仿宋" w:cs="MingLiU" w:hint="eastAsia"/>
                <w:kern w:val="0"/>
                <w:position w:val="-1"/>
                <w:szCs w:val="21"/>
              </w:rPr>
              <w:t>余额</w:t>
            </w:r>
          </w:p>
        </w:tc>
        <w:tc>
          <w:tcPr>
            <w:tcW w:w="2129"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年初</w:t>
            </w:r>
            <w:r w:rsidRPr="008171B9">
              <w:rPr>
                <w:rFonts w:ascii="仿宋_GB2312" w:eastAsia="仿宋_GB2312" w:hAnsi="仿宋" w:cs="MingLiU" w:hint="eastAsia"/>
                <w:kern w:val="0"/>
                <w:position w:val="-1"/>
                <w:szCs w:val="21"/>
              </w:rPr>
              <w:t>余额</w:t>
            </w:r>
          </w:p>
        </w:tc>
      </w:tr>
      <w:tr w:rsidR="008171B9" w:rsidRPr="008171B9" w:rsidTr="00652DCB">
        <w:trPr>
          <w:trHeight w:val="397"/>
          <w:jc w:val="center"/>
        </w:trPr>
        <w:tc>
          <w:tcPr>
            <w:tcW w:w="4264" w:type="dxa"/>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融资租赁</w:t>
            </w:r>
          </w:p>
        </w:tc>
        <w:tc>
          <w:tcPr>
            <w:tcW w:w="212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2129"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4264" w:type="dxa"/>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 xml:space="preserve">  其中：未实现融资收益</w:t>
            </w:r>
          </w:p>
        </w:tc>
        <w:tc>
          <w:tcPr>
            <w:tcW w:w="212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2129"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4264" w:type="dxa"/>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分期收款销售商品</w:t>
            </w:r>
          </w:p>
        </w:tc>
        <w:tc>
          <w:tcPr>
            <w:tcW w:w="212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2129"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4264" w:type="dxa"/>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分期收款提供劳务</w:t>
            </w:r>
          </w:p>
        </w:tc>
        <w:tc>
          <w:tcPr>
            <w:tcW w:w="212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2129"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4264" w:type="dxa"/>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其他</w:t>
            </w:r>
          </w:p>
        </w:tc>
        <w:tc>
          <w:tcPr>
            <w:tcW w:w="212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2129"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4264"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合计</w:t>
            </w:r>
          </w:p>
        </w:tc>
        <w:tc>
          <w:tcPr>
            <w:tcW w:w="212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2129" w:type="dxa"/>
          </w:tcPr>
          <w:p w:rsidR="008171B9" w:rsidRPr="008171B9" w:rsidRDefault="008171B9" w:rsidP="008171B9">
            <w:pPr>
              <w:spacing w:line="440" w:lineRule="exact"/>
              <w:rPr>
                <w:rFonts w:ascii="仿宋_GB2312" w:eastAsia="仿宋_GB2312" w:hAnsi="仿宋" w:cs="Times New Roman" w:hint="eastAsia"/>
                <w:szCs w:val="21"/>
              </w:rPr>
            </w:pPr>
          </w:p>
        </w:tc>
      </w:tr>
    </w:tbl>
    <w:p w:rsidR="008171B9" w:rsidRPr="008171B9" w:rsidRDefault="008171B9" w:rsidP="008171B9">
      <w:pPr>
        <w:spacing w:line="360" w:lineRule="exact"/>
        <w:ind w:firstLineChars="200" w:firstLine="420"/>
        <w:rPr>
          <w:rFonts w:ascii="仿宋_GB2312" w:eastAsia="仿宋_GB2312" w:hAnsi="宋体" w:cs="Times New Roman"/>
          <w:kern w:val="0"/>
          <w:szCs w:val="21"/>
        </w:rPr>
      </w:pPr>
      <w:bookmarkStart w:id="19" w:name="_Toc302738345"/>
      <w:r w:rsidRPr="008171B9">
        <w:rPr>
          <w:rFonts w:ascii="仿宋_GB2312" w:eastAsia="仿宋_GB2312" w:hAnsi="宋体" w:cs="Times New Roman" w:hint="eastAsia"/>
          <w:kern w:val="0"/>
          <w:szCs w:val="21"/>
        </w:rPr>
        <w:t>注：报告期内应披露：(1)因金融资产转移而终止确认的长期应收款，资产转移的方式、终止确认的长期应收款金额，以及与终止确认相关的利得或损失。(2)转移长期应收款且继续涉入形成的资产、负债金额。</w:t>
      </w:r>
    </w:p>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（十九）长期股权投资</w:t>
      </w:r>
      <w:bookmarkEnd w:id="19"/>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1.长期股权投资分类</w:t>
      </w:r>
    </w:p>
    <w:tbl>
      <w:tblPr>
        <w:tblW w:w="0" w:type="auto"/>
        <w:jc w:val="center"/>
        <w:tblBorders>
          <w:top w:val="single" w:sz="4" w:space="0" w:color="auto"/>
          <w:bottom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3201"/>
        <w:gridCol w:w="1260"/>
        <w:gridCol w:w="1296"/>
        <w:gridCol w:w="1238"/>
        <w:gridCol w:w="1239"/>
      </w:tblGrid>
      <w:tr w:rsidR="008171B9" w:rsidRPr="008171B9" w:rsidTr="00652DCB">
        <w:trPr>
          <w:trHeight w:val="397"/>
          <w:jc w:val="center"/>
        </w:trPr>
        <w:tc>
          <w:tcPr>
            <w:tcW w:w="3201" w:type="dxa"/>
            <w:shd w:val="clear" w:color="auto" w:fill="FFFFFF"/>
            <w:vAlign w:val="center"/>
          </w:tcPr>
          <w:p w:rsidR="008171B9" w:rsidRPr="008171B9" w:rsidRDefault="008171B9" w:rsidP="008171B9">
            <w:pPr>
              <w:spacing w:line="440" w:lineRule="exact"/>
              <w:jc w:val="center"/>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项目</w:t>
            </w:r>
          </w:p>
        </w:tc>
        <w:tc>
          <w:tcPr>
            <w:tcW w:w="1260" w:type="dxa"/>
            <w:shd w:val="clear" w:color="auto" w:fill="FFFFFF"/>
            <w:vAlign w:val="center"/>
          </w:tcPr>
          <w:p w:rsidR="008171B9" w:rsidRPr="008171B9" w:rsidRDefault="008171B9" w:rsidP="008171B9">
            <w:pPr>
              <w:spacing w:line="440" w:lineRule="exact"/>
              <w:jc w:val="center"/>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年初余额</w:t>
            </w:r>
          </w:p>
        </w:tc>
        <w:tc>
          <w:tcPr>
            <w:tcW w:w="1296" w:type="dxa"/>
            <w:shd w:val="clear" w:color="auto" w:fill="FFFFFF"/>
            <w:vAlign w:val="center"/>
          </w:tcPr>
          <w:p w:rsidR="008171B9" w:rsidRPr="008171B9" w:rsidRDefault="008171B9" w:rsidP="008171B9">
            <w:pPr>
              <w:spacing w:line="440" w:lineRule="exact"/>
              <w:jc w:val="center"/>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本年增加</w:t>
            </w:r>
          </w:p>
        </w:tc>
        <w:tc>
          <w:tcPr>
            <w:tcW w:w="1238" w:type="dxa"/>
            <w:shd w:val="clear" w:color="auto" w:fill="FFFFFF"/>
            <w:vAlign w:val="center"/>
          </w:tcPr>
          <w:p w:rsidR="008171B9" w:rsidRPr="008171B9" w:rsidRDefault="008171B9" w:rsidP="008171B9">
            <w:pPr>
              <w:spacing w:line="440" w:lineRule="exact"/>
              <w:jc w:val="center"/>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本年减少</w:t>
            </w:r>
          </w:p>
        </w:tc>
        <w:tc>
          <w:tcPr>
            <w:tcW w:w="1239" w:type="dxa"/>
            <w:shd w:val="clear" w:color="auto" w:fill="FFFFFF"/>
            <w:vAlign w:val="center"/>
          </w:tcPr>
          <w:p w:rsidR="008171B9" w:rsidRPr="008171B9" w:rsidRDefault="008171B9" w:rsidP="008171B9">
            <w:pPr>
              <w:spacing w:line="440" w:lineRule="exact"/>
              <w:jc w:val="center"/>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年末余额</w:t>
            </w:r>
          </w:p>
        </w:tc>
      </w:tr>
      <w:tr w:rsidR="008171B9" w:rsidRPr="008171B9" w:rsidTr="00652DCB">
        <w:trPr>
          <w:trHeight w:val="397"/>
          <w:jc w:val="center"/>
        </w:trPr>
        <w:tc>
          <w:tcPr>
            <w:tcW w:w="3201" w:type="dxa"/>
            <w:shd w:val="clear" w:color="auto" w:fill="FFFFFF"/>
            <w:vAlign w:val="center"/>
          </w:tcPr>
          <w:p w:rsidR="008171B9" w:rsidRPr="008171B9" w:rsidRDefault="008171B9" w:rsidP="008171B9">
            <w:pPr>
              <w:spacing w:line="440" w:lineRule="exact"/>
              <w:rPr>
                <w:rFonts w:ascii="仿宋_GB2312" w:eastAsia="仿宋_GB2312" w:hAnsi="仿宋" w:cs="Arial" w:hint="eastAsia"/>
                <w:kern w:val="0"/>
                <w:szCs w:val="21"/>
              </w:rPr>
            </w:pPr>
            <w:r w:rsidRPr="008171B9">
              <w:rPr>
                <w:rFonts w:ascii="仿宋_GB2312" w:eastAsia="仿宋_GB2312" w:hAnsi="仿宋" w:cs="Arial" w:hint="eastAsia"/>
                <w:kern w:val="0"/>
                <w:szCs w:val="21"/>
              </w:rPr>
              <w:lastRenderedPageBreak/>
              <w:t>对子公司投资</w:t>
            </w:r>
          </w:p>
        </w:tc>
        <w:tc>
          <w:tcPr>
            <w:tcW w:w="1260" w:type="dxa"/>
            <w:shd w:val="clear" w:color="auto" w:fill="FFFFFF"/>
            <w:vAlign w:val="center"/>
          </w:tcPr>
          <w:p w:rsidR="008171B9" w:rsidRPr="008171B9" w:rsidRDefault="008171B9" w:rsidP="008171B9">
            <w:pPr>
              <w:spacing w:line="440" w:lineRule="exact"/>
              <w:rPr>
                <w:rFonts w:ascii="仿宋_GB2312" w:eastAsia="仿宋_GB2312" w:hAnsi="仿宋" w:cs="Arial" w:hint="eastAsia"/>
                <w:bCs/>
                <w:kern w:val="0"/>
                <w:szCs w:val="21"/>
              </w:rPr>
            </w:pPr>
          </w:p>
        </w:tc>
        <w:tc>
          <w:tcPr>
            <w:tcW w:w="1296" w:type="dxa"/>
            <w:shd w:val="clear" w:color="auto" w:fill="FFFFFF"/>
            <w:vAlign w:val="center"/>
          </w:tcPr>
          <w:p w:rsidR="008171B9" w:rsidRPr="008171B9" w:rsidRDefault="008171B9" w:rsidP="008171B9">
            <w:pPr>
              <w:spacing w:line="440" w:lineRule="exact"/>
              <w:rPr>
                <w:rFonts w:ascii="仿宋_GB2312" w:eastAsia="仿宋_GB2312" w:hAnsi="仿宋" w:cs="Arial" w:hint="eastAsia"/>
                <w:bCs/>
                <w:kern w:val="0"/>
                <w:szCs w:val="21"/>
              </w:rPr>
            </w:pPr>
          </w:p>
        </w:tc>
        <w:tc>
          <w:tcPr>
            <w:tcW w:w="1238" w:type="dxa"/>
            <w:shd w:val="clear" w:color="auto" w:fill="FFFFFF"/>
            <w:vAlign w:val="center"/>
          </w:tcPr>
          <w:p w:rsidR="008171B9" w:rsidRPr="008171B9" w:rsidRDefault="008171B9" w:rsidP="008171B9">
            <w:pPr>
              <w:spacing w:line="440" w:lineRule="exact"/>
              <w:rPr>
                <w:rFonts w:ascii="仿宋_GB2312" w:eastAsia="仿宋_GB2312" w:hAnsi="仿宋" w:cs="Arial" w:hint="eastAsia"/>
                <w:bCs/>
                <w:kern w:val="0"/>
                <w:szCs w:val="21"/>
              </w:rPr>
            </w:pPr>
          </w:p>
        </w:tc>
        <w:tc>
          <w:tcPr>
            <w:tcW w:w="1239" w:type="dxa"/>
            <w:shd w:val="clear" w:color="auto" w:fill="FFFFFF"/>
            <w:vAlign w:val="center"/>
          </w:tcPr>
          <w:p w:rsidR="008171B9" w:rsidRPr="008171B9" w:rsidRDefault="008171B9" w:rsidP="008171B9">
            <w:pPr>
              <w:spacing w:line="440" w:lineRule="exact"/>
              <w:rPr>
                <w:rFonts w:ascii="仿宋_GB2312" w:eastAsia="仿宋_GB2312" w:hAnsi="仿宋" w:cs="Arial" w:hint="eastAsia"/>
                <w:bCs/>
                <w:kern w:val="0"/>
                <w:szCs w:val="21"/>
              </w:rPr>
            </w:pPr>
          </w:p>
        </w:tc>
      </w:tr>
      <w:tr w:rsidR="008171B9" w:rsidRPr="008171B9" w:rsidTr="00652DCB">
        <w:trPr>
          <w:trHeight w:val="397"/>
          <w:jc w:val="center"/>
        </w:trPr>
        <w:tc>
          <w:tcPr>
            <w:tcW w:w="3201" w:type="dxa"/>
            <w:shd w:val="clear" w:color="auto" w:fill="FFFFFF"/>
            <w:vAlign w:val="center"/>
          </w:tcPr>
          <w:p w:rsidR="008171B9" w:rsidRPr="008171B9" w:rsidRDefault="008171B9" w:rsidP="008171B9">
            <w:pPr>
              <w:spacing w:line="440" w:lineRule="exact"/>
              <w:rPr>
                <w:rFonts w:ascii="仿宋_GB2312" w:eastAsia="仿宋_GB2312" w:hAnsi="仿宋" w:cs="Arial" w:hint="eastAsia"/>
                <w:szCs w:val="21"/>
              </w:rPr>
            </w:pPr>
            <w:r w:rsidRPr="008171B9">
              <w:rPr>
                <w:rFonts w:ascii="仿宋_GB2312" w:eastAsia="仿宋_GB2312" w:hAnsi="仿宋" w:cs="Arial" w:hint="eastAsia"/>
                <w:szCs w:val="21"/>
              </w:rPr>
              <w:t>对合营企业投资</w:t>
            </w:r>
          </w:p>
        </w:tc>
        <w:tc>
          <w:tcPr>
            <w:tcW w:w="1260" w:type="dxa"/>
            <w:shd w:val="clear" w:color="auto" w:fill="FFFFFF"/>
            <w:vAlign w:val="center"/>
          </w:tcPr>
          <w:p w:rsidR="008171B9" w:rsidRPr="008171B9" w:rsidRDefault="008171B9" w:rsidP="008171B9">
            <w:pPr>
              <w:spacing w:line="440" w:lineRule="exact"/>
              <w:rPr>
                <w:rFonts w:ascii="仿宋_GB2312" w:eastAsia="仿宋_GB2312" w:hAnsi="仿宋" w:cs="Arial" w:hint="eastAsia"/>
                <w:bCs/>
                <w:kern w:val="0"/>
                <w:szCs w:val="21"/>
              </w:rPr>
            </w:pPr>
          </w:p>
        </w:tc>
        <w:tc>
          <w:tcPr>
            <w:tcW w:w="1296" w:type="dxa"/>
            <w:shd w:val="clear" w:color="auto" w:fill="FFFFFF"/>
            <w:vAlign w:val="center"/>
          </w:tcPr>
          <w:p w:rsidR="008171B9" w:rsidRPr="008171B9" w:rsidRDefault="008171B9" w:rsidP="008171B9">
            <w:pPr>
              <w:spacing w:line="440" w:lineRule="exact"/>
              <w:rPr>
                <w:rFonts w:ascii="仿宋_GB2312" w:eastAsia="仿宋_GB2312" w:hAnsi="仿宋" w:cs="Arial" w:hint="eastAsia"/>
                <w:bCs/>
                <w:kern w:val="0"/>
                <w:szCs w:val="21"/>
              </w:rPr>
            </w:pPr>
          </w:p>
        </w:tc>
        <w:tc>
          <w:tcPr>
            <w:tcW w:w="1238" w:type="dxa"/>
            <w:shd w:val="clear" w:color="auto" w:fill="FFFFFF"/>
            <w:vAlign w:val="center"/>
          </w:tcPr>
          <w:p w:rsidR="008171B9" w:rsidRPr="008171B9" w:rsidRDefault="008171B9" w:rsidP="008171B9">
            <w:pPr>
              <w:spacing w:line="440" w:lineRule="exact"/>
              <w:rPr>
                <w:rFonts w:ascii="仿宋_GB2312" w:eastAsia="仿宋_GB2312" w:hAnsi="仿宋" w:cs="Arial" w:hint="eastAsia"/>
                <w:bCs/>
                <w:kern w:val="0"/>
                <w:szCs w:val="21"/>
              </w:rPr>
            </w:pPr>
          </w:p>
        </w:tc>
        <w:tc>
          <w:tcPr>
            <w:tcW w:w="1239" w:type="dxa"/>
            <w:shd w:val="clear" w:color="auto" w:fill="FFFFFF"/>
            <w:vAlign w:val="center"/>
          </w:tcPr>
          <w:p w:rsidR="008171B9" w:rsidRPr="008171B9" w:rsidRDefault="008171B9" w:rsidP="008171B9">
            <w:pPr>
              <w:spacing w:line="440" w:lineRule="exact"/>
              <w:rPr>
                <w:rFonts w:ascii="仿宋_GB2312" w:eastAsia="仿宋_GB2312" w:hAnsi="仿宋" w:cs="Arial" w:hint="eastAsia"/>
                <w:bCs/>
                <w:kern w:val="0"/>
                <w:szCs w:val="21"/>
              </w:rPr>
            </w:pPr>
          </w:p>
        </w:tc>
      </w:tr>
      <w:tr w:rsidR="008171B9" w:rsidRPr="008171B9" w:rsidTr="00652DCB">
        <w:trPr>
          <w:trHeight w:val="397"/>
          <w:jc w:val="center"/>
        </w:trPr>
        <w:tc>
          <w:tcPr>
            <w:tcW w:w="3201" w:type="dxa"/>
            <w:shd w:val="clear" w:color="auto" w:fill="FFFFFF"/>
            <w:vAlign w:val="center"/>
          </w:tcPr>
          <w:p w:rsidR="008171B9" w:rsidRPr="008171B9" w:rsidRDefault="008171B9" w:rsidP="008171B9">
            <w:pPr>
              <w:spacing w:line="440" w:lineRule="exact"/>
              <w:rPr>
                <w:rFonts w:ascii="仿宋_GB2312" w:eastAsia="仿宋_GB2312" w:hAnsi="仿宋" w:cs="Arial" w:hint="eastAsia"/>
                <w:szCs w:val="21"/>
              </w:rPr>
            </w:pPr>
            <w:r w:rsidRPr="008171B9">
              <w:rPr>
                <w:rFonts w:ascii="仿宋_GB2312" w:eastAsia="仿宋_GB2312" w:hAnsi="仿宋" w:cs="Arial" w:hint="eastAsia"/>
                <w:szCs w:val="21"/>
              </w:rPr>
              <w:t>对联营企业投资</w:t>
            </w:r>
          </w:p>
        </w:tc>
        <w:tc>
          <w:tcPr>
            <w:tcW w:w="1260" w:type="dxa"/>
            <w:shd w:val="clear" w:color="auto" w:fill="FFFFFF"/>
            <w:vAlign w:val="center"/>
          </w:tcPr>
          <w:p w:rsidR="008171B9" w:rsidRPr="008171B9" w:rsidRDefault="008171B9" w:rsidP="008171B9">
            <w:pPr>
              <w:spacing w:line="440" w:lineRule="exact"/>
              <w:rPr>
                <w:rFonts w:ascii="仿宋_GB2312" w:eastAsia="仿宋_GB2312" w:hAnsi="仿宋" w:cs="Arial" w:hint="eastAsia"/>
                <w:bCs/>
                <w:kern w:val="0"/>
                <w:szCs w:val="21"/>
              </w:rPr>
            </w:pPr>
          </w:p>
        </w:tc>
        <w:tc>
          <w:tcPr>
            <w:tcW w:w="1296" w:type="dxa"/>
            <w:shd w:val="clear" w:color="auto" w:fill="FFFFFF"/>
            <w:vAlign w:val="center"/>
          </w:tcPr>
          <w:p w:rsidR="008171B9" w:rsidRPr="008171B9" w:rsidRDefault="008171B9" w:rsidP="008171B9">
            <w:pPr>
              <w:spacing w:line="440" w:lineRule="exact"/>
              <w:rPr>
                <w:rFonts w:ascii="仿宋_GB2312" w:eastAsia="仿宋_GB2312" w:hAnsi="仿宋" w:cs="Arial" w:hint="eastAsia"/>
                <w:bCs/>
                <w:kern w:val="0"/>
                <w:szCs w:val="21"/>
              </w:rPr>
            </w:pPr>
          </w:p>
        </w:tc>
        <w:tc>
          <w:tcPr>
            <w:tcW w:w="1238" w:type="dxa"/>
            <w:shd w:val="clear" w:color="auto" w:fill="FFFFFF"/>
            <w:vAlign w:val="center"/>
          </w:tcPr>
          <w:p w:rsidR="008171B9" w:rsidRPr="008171B9" w:rsidRDefault="008171B9" w:rsidP="008171B9">
            <w:pPr>
              <w:spacing w:line="440" w:lineRule="exact"/>
              <w:rPr>
                <w:rFonts w:ascii="仿宋_GB2312" w:eastAsia="仿宋_GB2312" w:hAnsi="仿宋" w:cs="Arial" w:hint="eastAsia"/>
                <w:bCs/>
                <w:kern w:val="0"/>
                <w:szCs w:val="21"/>
              </w:rPr>
            </w:pPr>
          </w:p>
        </w:tc>
        <w:tc>
          <w:tcPr>
            <w:tcW w:w="1239" w:type="dxa"/>
            <w:shd w:val="clear" w:color="auto" w:fill="FFFFFF"/>
            <w:vAlign w:val="center"/>
          </w:tcPr>
          <w:p w:rsidR="008171B9" w:rsidRPr="008171B9" w:rsidRDefault="008171B9" w:rsidP="008171B9">
            <w:pPr>
              <w:spacing w:line="440" w:lineRule="exact"/>
              <w:rPr>
                <w:rFonts w:ascii="仿宋_GB2312" w:eastAsia="仿宋_GB2312" w:hAnsi="仿宋" w:cs="Arial" w:hint="eastAsia"/>
                <w:bCs/>
                <w:kern w:val="0"/>
                <w:szCs w:val="21"/>
              </w:rPr>
            </w:pPr>
          </w:p>
        </w:tc>
      </w:tr>
      <w:tr w:rsidR="008171B9" w:rsidRPr="008171B9" w:rsidTr="00652DCB">
        <w:trPr>
          <w:trHeight w:val="397"/>
          <w:jc w:val="center"/>
        </w:trPr>
        <w:tc>
          <w:tcPr>
            <w:tcW w:w="3201" w:type="dxa"/>
            <w:shd w:val="clear" w:color="auto" w:fill="FFFFFF"/>
            <w:vAlign w:val="center"/>
          </w:tcPr>
          <w:p w:rsidR="008171B9" w:rsidRPr="008171B9" w:rsidRDefault="008171B9" w:rsidP="008171B9">
            <w:pPr>
              <w:spacing w:line="440" w:lineRule="exact"/>
              <w:jc w:val="center"/>
              <w:rPr>
                <w:rFonts w:ascii="仿宋_GB2312" w:eastAsia="仿宋_GB2312" w:hAnsi="仿宋" w:cs="Arial" w:hint="eastAsia"/>
                <w:szCs w:val="21"/>
              </w:rPr>
            </w:pPr>
            <w:r w:rsidRPr="008171B9">
              <w:rPr>
                <w:rFonts w:ascii="仿宋_GB2312" w:eastAsia="仿宋_GB2312" w:hAnsi="仿宋" w:cs="Arial" w:hint="eastAsia"/>
                <w:szCs w:val="21"/>
              </w:rPr>
              <w:t>小计</w:t>
            </w:r>
          </w:p>
        </w:tc>
        <w:tc>
          <w:tcPr>
            <w:tcW w:w="1260" w:type="dxa"/>
            <w:shd w:val="clear" w:color="auto" w:fill="FFFFFF"/>
            <w:vAlign w:val="center"/>
          </w:tcPr>
          <w:p w:rsidR="008171B9" w:rsidRPr="008171B9" w:rsidRDefault="008171B9" w:rsidP="008171B9">
            <w:pPr>
              <w:tabs>
                <w:tab w:val="left" w:pos="657"/>
              </w:tabs>
              <w:spacing w:line="440" w:lineRule="exact"/>
              <w:rPr>
                <w:rFonts w:ascii="仿宋_GB2312" w:eastAsia="仿宋_GB2312" w:hAnsi="仿宋" w:cs="Arial" w:hint="eastAsia"/>
                <w:bCs/>
                <w:kern w:val="0"/>
                <w:szCs w:val="21"/>
              </w:rPr>
            </w:pPr>
          </w:p>
        </w:tc>
        <w:tc>
          <w:tcPr>
            <w:tcW w:w="1296" w:type="dxa"/>
            <w:shd w:val="clear" w:color="auto" w:fill="FFFFFF"/>
            <w:vAlign w:val="center"/>
          </w:tcPr>
          <w:p w:rsidR="008171B9" w:rsidRPr="008171B9" w:rsidRDefault="008171B9" w:rsidP="008171B9">
            <w:pPr>
              <w:spacing w:line="440" w:lineRule="exact"/>
              <w:rPr>
                <w:rFonts w:ascii="仿宋_GB2312" w:eastAsia="仿宋_GB2312" w:hAnsi="仿宋" w:cs="Arial" w:hint="eastAsia"/>
                <w:bCs/>
                <w:kern w:val="0"/>
                <w:szCs w:val="21"/>
              </w:rPr>
            </w:pPr>
          </w:p>
        </w:tc>
        <w:tc>
          <w:tcPr>
            <w:tcW w:w="1238" w:type="dxa"/>
            <w:shd w:val="clear" w:color="auto" w:fill="FFFFFF"/>
            <w:vAlign w:val="center"/>
          </w:tcPr>
          <w:p w:rsidR="008171B9" w:rsidRPr="008171B9" w:rsidRDefault="008171B9" w:rsidP="008171B9">
            <w:pPr>
              <w:spacing w:line="440" w:lineRule="exact"/>
              <w:rPr>
                <w:rFonts w:ascii="仿宋_GB2312" w:eastAsia="仿宋_GB2312" w:hAnsi="仿宋" w:cs="Arial" w:hint="eastAsia"/>
                <w:bCs/>
                <w:kern w:val="0"/>
                <w:szCs w:val="21"/>
              </w:rPr>
            </w:pPr>
          </w:p>
        </w:tc>
        <w:tc>
          <w:tcPr>
            <w:tcW w:w="1239" w:type="dxa"/>
            <w:shd w:val="clear" w:color="auto" w:fill="FFFFFF"/>
            <w:vAlign w:val="center"/>
          </w:tcPr>
          <w:p w:rsidR="008171B9" w:rsidRPr="008171B9" w:rsidRDefault="008171B9" w:rsidP="008171B9">
            <w:pPr>
              <w:spacing w:line="440" w:lineRule="exact"/>
              <w:rPr>
                <w:rFonts w:ascii="仿宋_GB2312" w:eastAsia="仿宋_GB2312" w:hAnsi="仿宋" w:cs="Arial" w:hint="eastAsia"/>
                <w:bCs/>
                <w:kern w:val="0"/>
                <w:szCs w:val="21"/>
              </w:rPr>
            </w:pPr>
          </w:p>
        </w:tc>
      </w:tr>
      <w:tr w:rsidR="008171B9" w:rsidRPr="008171B9" w:rsidTr="00652DCB">
        <w:trPr>
          <w:trHeight w:val="397"/>
          <w:jc w:val="center"/>
        </w:trPr>
        <w:tc>
          <w:tcPr>
            <w:tcW w:w="3201" w:type="dxa"/>
            <w:shd w:val="clear" w:color="auto" w:fill="FFFFFF"/>
            <w:vAlign w:val="center"/>
          </w:tcPr>
          <w:p w:rsidR="008171B9" w:rsidRPr="008171B9" w:rsidRDefault="008171B9" w:rsidP="008171B9">
            <w:pPr>
              <w:spacing w:line="440" w:lineRule="exact"/>
              <w:rPr>
                <w:rFonts w:ascii="仿宋_GB2312" w:eastAsia="仿宋_GB2312" w:hAnsi="仿宋" w:cs="Arial" w:hint="eastAsia"/>
                <w:szCs w:val="21"/>
              </w:rPr>
            </w:pPr>
            <w:r w:rsidRPr="008171B9">
              <w:rPr>
                <w:rFonts w:ascii="仿宋_GB2312" w:eastAsia="仿宋_GB2312" w:hAnsi="仿宋" w:cs="Arial" w:hint="eastAsia"/>
                <w:szCs w:val="21"/>
              </w:rPr>
              <w:t>减：长期股权投资减值准备</w:t>
            </w:r>
          </w:p>
        </w:tc>
        <w:tc>
          <w:tcPr>
            <w:tcW w:w="1260" w:type="dxa"/>
            <w:shd w:val="clear" w:color="auto" w:fill="FFFFFF"/>
            <w:vAlign w:val="center"/>
          </w:tcPr>
          <w:p w:rsidR="008171B9" w:rsidRPr="008171B9" w:rsidRDefault="008171B9" w:rsidP="008171B9">
            <w:pPr>
              <w:spacing w:line="440" w:lineRule="exact"/>
              <w:rPr>
                <w:rFonts w:ascii="仿宋_GB2312" w:eastAsia="仿宋_GB2312" w:hAnsi="仿宋" w:cs="Arial" w:hint="eastAsia"/>
                <w:bCs/>
                <w:kern w:val="0"/>
                <w:szCs w:val="21"/>
              </w:rPr>
            </w:pPr>
          </w:p>
        </w:tc>
        <w:tc>
          <w:tcPr>
            <w:tcW w:w="1296" w:type="dxa"/>
            <w:shd w:val="clear" w:color="auto" w:fill="FFFFFF"/>
            <w:vAlign w:val="center"/>
          </w:tcPr>
          <w:p w:rsidR="008171B9" w:rsidRPr="008171B9" w:rsidRDefault="008171B9" w:rsidP="008171B9">
            <w:pPr>
              <w:spacing w:line="440" w:lineRule="exact"/>
              <w:rPr>
                <w:rFonts w:ascii="仿宋_GB2312" w:eastAsia="仿宋_GB2312" w:hAnsi="仿宋" w:cs="Arial" w:hint="eastAsia"/>
                <w:bCs/>
                <w:kern w:val="0"/>
                <w:szCs w:val="21"/>
              </w:rPr>
            </w:pPr>
          </w:p>
        </w:tc>
        <w:tc>
          <w:tcPr>
            <w:tcW w:w="1238" w:type="dxa"/>
            <w:shd w:val="clear" w:color="auto" w:fill="FFFFFF"/>
            <w:vAlign w:val="center"/>
          </w:tcPr>
          <w:p w:rsidR="008171B9" w:rsidRPr="008171B9" w:rsidRDefault="008171B9" w:rsidP="008171B9">
            <w:pPr>
              <w:spacing w:line="440" w:lineRule="exact"/>
              <w:rPr>
                <w:rFonts w:ascii="仿宋_GB2312" w:eastAsia="仿宋_GB2312" w:hAnsi="仿宋" w:cs="Arial" w:hint="eastAsia"/>
                <w:bCs/>
                <w:kern w:val="0"/>
                <w:szCs w:val="21"/>
              </w:rPr>
            </w:pPr>
          </w:p>
        </w:tc>
        <w:tc>
          <w:tcPr>
            <w:tcW w:w="1239" w:type="dxa"/>
            <w:shd w:val="clear" w:color="auto" w:fill="FFFFFF"/>
            <w:vAlign w:val="center"/>
          </w:tcPr>
          <w:p w:rsidR="008171B9" w:rsidRPr="008171B9" w:rsidRDefault="008171B9" w:rsidP="008171B9">
            <w:pPr>
              <w:spacing w:line="440" w:lineRule="exact"/>
              <w:rPr>
                <w:rFonts w:ascii="仿宋_GB2312" w:eastAsia="仿宋_GB2312" w:hAnsi="仿宋" w:cs="Arial" w:hint="eastAsia"/>
                <w:bCs/>
                <w:kern w:val="0"/>
                <w:szCs w:val="21"/>
              </w:rPr>
            </w:pPr>
          </w:p>
        </w:tc>
      </w:tr>
      <w:tr w:rsidR="008171B9" w:rsidRPr="008171B9" w:rsidTr="00652DCB">
        <w:trPr>
          <w:trHeight w:val="397"/>
          <w:jc w:val="center"/>
        </w:trPr>
        <w:tc>
          <w:tcPr>
            <w:tcW w:w="3201" w:type="dxa"/>
            <w:shd w:val="clear" w:color="auto" w:fill="FFFFFF"/>
            <w:vAlign w:val="center"/>
          </w:tcPr>
          <w:p w:rsidR="008171B9" w:rsidRPr="008171B9" w:rsidRDefault="008171B9" w:rsidP="008171B9">
            <w:pPr>
              <w:spacing w:line="440" w:lineRule="exact"/>
              <w:jc w:val="center"/>
              <w:rPr>
                <w:rFonts w:ascii="仿宋_GB2312" w:eastAsia="仿宋_GB2312" w:hAnsi="仿宋" w:cs="Arial" w:hint="eastAsia"/>
                <w:szCs w:val="21"/>
              </w:rPr>
            </w:pPr>
            <w:r w:rsidRPr="008171B9">
              <w:rPr>
                <w:rFonts w:ascii="仿宋_GB2312" w:eastAsia="仿宋_GB2312" w:hAnsi="仿宋" w:cs="Arial" w:hint="eastAsia"/>
                <w:szCs w:val="21"/>
              </w:rPr>
              <w:t>合计</w:t>
            </w:r>
          </w:p>
        </w:tc>
        <w:tc>
          <w:tcPr>
            <w:tcW w:w="1260" w:type="dxa"/>
            <w:shd w:val="clear" w:color="auto" w:fill="FFFFFF"/>
            <w:vAlign w:val="center"/>
          </w:tcPr>
          <w:p w:rsidR="008171B9" w:rsidRPr="008171B9" w:rsidRDefault="008171B9" w:rsidP="008171B9">
            <w:pPr>
              <w:spacing w:line="440" w:lineRule="exact"/>
              <w:rPr>
                <w:rFonts w:ascii="仿宋_GB2312" w:eastAsia="仿宋_GB2312" w:hAnsi="仿宋" w:cs="Arial" w:hint="eastAsia"/>
                <w:bCs/>
                <w:kern w:val="0"/>
                <w:szCs w:val="21"/>
              </w:rPr>
            </w:pPr>
          </w:p>
        </w:tc>
        <w:tc>
          <w:tcPr>
            <w:tcW w:w="1296" w:type="dxa"/>
            <w:shd w:val="clear" w:color="auto" w:fill="FFFFFF"/>
            <w:vAlign w:val="center"/>
          </w:tcPr>
          <w:p w:rsidR="008171B9" w:rsidRPr="008171B9" w:rsidRDefault="008171B9" w:rsidP="008171B9">
            <w:pPr>
              <w:spacing w:line="440" w:lineRule="exact"/>
              <w:rPr>
                <w:rFonts w:ascii="仿宋_GB2312" w:eastAsia="仿宋_GB2312" w:hAnsi="仿宋" w:cs="Arial" w:hint="eastAsia"/>
                <w:bCs/>
                <w:kern w:val="0"/>
                <w:szCs w:val="21"/>
              </w:rPr>
            </w:pPr>
          </w:p>
        </w:tc>
        <w:tc>
          <w:tcPr>
            <w:tcW w:w="1238" w:type="dxa"/>
            <w:shd w:val="clear" w:color="auto" w:fill="FFFFFF"/>
            <w:vAlign w:val="center"/>
          </w:tcPr>
          <w:p w:rsidR="008171B9" w:rsidRPr="008171B9" w:rsidRDefault="008171B9" w:rsidP="008171B9">
            <w:pPr>
              <w:spacing w:line="440" w:lineRule="exact"/>
              <w:rPr>
                <w:rFonts w:ascii="仿宋_GB2312" w:eastAsia="仿宋_GB2312" w:hAnsi="仿宋" w:cs="Arial" w:hint="eastAsia"/>
                <w:bCs/>
                <w:kern w:val="0"/>
                <w:szCs w:val="21"/>
              </w:rPr>
            </w:pPr>
          </w:p>
        </w:tc>
        <w:tc>
          <w:tcPr>
            <w:tcW w:w="1239" w:type="dxa"/>
            <w:shd w:val="clear" w:color="auto" w:fill="FFFFFF"/>
            <w:vAlign w:val="center"/>
          </w:tcPr>
          <w:p w:rsidR="008171B9" w:rsidRPr="008171B9" w:rsidRDefault="008171B9" w:rsidP="008171B9">
            <w:pPr>
              <w:spacing w:line="440" w:lineRule="exact"/>
              <w:rPr>
                <w:rFonts w:ascii="仿宋_GB2312" w:eastAsia="仿宋_GB2312" w:hAnsi="仿宋" w:cs="Arial" w:hint="eastAsia"/>
                <w:bCs/>
                <w:kern w:val="0"/>
                <w:szCs w:val="21"/>
              </w:rPr>
            </w:pPr>
          </w:p>
        </w:tc>
      </w:tr>
    </w:tbl>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2.长期股权投资明细</w:t>
      </w:r>
      <w:r w:rsidRPr="008171B9">
        <w:rPr>
          <w:rFonts w:ascii="仿宋_GB2312" w:eastAsia="仿宋_GB2312" w:hAnsi="仿宋" w:cs="Arial" w:hint="eastAsia"/>
          <w:bCs/>
          <w:kern w:val="0"/>
          <w:sz w:val="22"/>
          <w:szCs w:val="24"/>
        </w:rPr>
        <w:t>（披露期末余额最大的前10项）</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1301"/>
        <w:gridCol w:w="788"/>
        <w:gridCol w:w="719"/>
        <w:gridCol w:w="845"/>
        <w:gridCol w:w="675"/>
        <w:gridCol w:w="675"/>
        <w:gridCol w:w="1110"/>
        <w:gridCol w:w="770"/>
        <w:gridCol w:w="770"/>
        <w:gridCol w:w="869"/>
      </w:tblGrid>
      <w:tr w:rsidR="008171B9" w:rsidRPr="008171B9" w:rsidTr="00652DCB">
        <w:trPr>
          <w:trHeight w:val="397"/>
          <w:tblHeader/>
          <w:jc w:val="center"/>
        </w:trPr>
        <w:tc>
          <w:tcPr>
            <w:tcW w:w="1301"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bookmarkStart w:id="20" w:name="_Toc215903122"/>
            <w:r w:rsidRPr="008171B9">
              <w:rPr>
                <w:rFonts w:ascii="仿宋_GB2312" w:eastAsia="仿宋_GB2312" w:hAnsi="仿宋" w:cs="Times New Roman" w:hint="eastAsia"/>
                <w:kern w:val="0"/>
                <w:szCs w:val="21"/>
              </w:rPr>
              <w:t>被投资单位</w:t>
            </w:r>
            <w:bookmarkEnd w:id="20"/>
          </w:p>
        </w:tc>
        <w:tc>
          <w:tcPr>
            <w:tcW w:w="788" w:type="dxa"/>
            <w:vAlign w:val="center"/>
          </w:tcPr>
          <w:p w:rsidR="008171B9" w:rsidRPr="008171B9" w:rsidRDefault="008171B9" w:rsidP="008171B9">
            <w:pPr>
              <w:spacing w:line="440" w:lineRule="exact"/>
              <w:rPr>
                <w:rFonts w:ascii="仿宋_GB2312" w:eastAsia="仿宋_GB2312" w:hAnsi="仿宋" w:cs="Times New Roman" w:hint="eastAsia"/>
                <w:szCs w:val="21"/>
              </w:rPr>
            </w:pPr>
            <w:bookmarkStart w:id="21" w:name="_Toc215903123"/>
            <w:r w:rsidRPr="008171B9">
              <w:rPr>
                <w:rFonts w:ascii="仿宋_GB2312" w:eastAsia="仿宋_GB2312" w:hAnsi="仿宋" w:cs="Times New Roman" w:hint="eastAsia"/>
                <w:szCs w:val="21"/>
              </w:rPr>
              <w:t>核算方 法</w:t>
            </w:r>
            <w:bookmarkEnd w:id="21"/>
          </w:p>
        </w:tc>
        <w:tc>
          <w:tcPr>
            <w:tcW w:w="719"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bookmarkStart w:id="22" w:name="_Toc215903124"/>
            <w:r w:rsidRPr="008171B9">
              <w:rPr>
                <w:rFonts w:ascii="仿宋_GB2312" w:eastAsia="仿宋_GB2312" w:hAnsi="仿宋" w:cs="Times New Roman" w:hint="eastAsia"/>
                <w:szCs w:val="21"/>
              </w:rPr>
              <w:t>投资成本</w:t>
            </w:r>
            <w:bookmarkEnd w:id="22"/>
          </w:p>
        </w:tc>
        <w:tc>
          <w:tcPr>
            <w:tcW w:w="845"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kern w:val="0"/>
                <w:szCs w:val="21"/>
              </w:rPr>
              <w:t>年初余额</w:t>
            </w:r>
          </w:p>
        </w:tc>
        <w:tc>
          <w:tcPr>
            <w:tcW w:w="675"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bookmarkStart w:id="23" w:name="_Toc215903126"/>
            <w:r w:rsidRPr="008171B9">
              <w:rPr>
                <w:rFonts w:ascii="仿宋_GB2312" w:eastAsia="仿宋_GB2312" w:hAnsi="仿宋" w:cs="Times New Roman" w:hint="eastAsia"/>
                <w:kern w:val="0"/>
                <w:szCs w:val="21"/>
              </w:rPr>
              <w:t>增减变动</w:t>
            </w:r>
            <w:bookmarkEnd w:id="23"/>
          </w:p>
        </w:tc>
        <w:tc>
          <w:tcPr>
            <w:tcW w:w="675"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kern w:val="0"/>
                <w:szCs w:val="21"/>
              </w:rPr>
              <w:t>年末余额</w:t>
            </w:r>
          </w:p>
        </w:tc>
        <w:tc>
          <w:tcPr>
            <w:tcW w:w="1110"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bookmarkStart w:id="24" w:name="_Toc215903128"/>
            <w:r w:rsidRPr="008171B9">
              <w:rPr>
                <w:rFonts w:ascii="仿宋_GB2312" w:eastAsia="仿宋_GB2312" w:hAnsi="仿宋" w:cs="Times New Roman" w:hint="eastAsia"/>
                <w:kern w:val="0"/>
                <w:szCs w:val="21"/>
              </w:rPr>
              <w:t>在被投资单位持股比例</w:t>
            </w:r>
            <w:bookmarkEnd w:id="24"/>
            <w:r w:rsidRPr="008171B9">
              <w:rPr>
                <w:rFonts w:ascii="仿宋_GB2312" w:eastAsia="仿宋_GB2312" w:hAnsi="仿宋" w:cs="Times New Roman" w:hint="eastAsia"/>
                <w:szCs w:val="21"/>
              </w:rPr>
              <w:t>(%)</w:t>
            </w:r>
          </w:p>
        </w:tc>
        <w:tc>
          <w:tcPr>
            <w:tcW w:w="770"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减值准备</w:t>
            </w:r>
          </w:p>
        </w:tc>
        <w:tc>
          <w:tcPr>
            <w:tcW w:w="770"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kern w:val="0"/>
                <w:szCs w:val="21"/>
              </w:rPr>
              <w:t>本年计提减值准备</w:t>
            </w:r>
          </w:p>
        </w:tc>
        <w:tc>
          <w:tcPr>
            <w:tcW w:w="869"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kern w:val="0"/>
                <w:szCs w:val="21"/>
              </w:rPr>
              <w:t>本年现金红利</w:t>
            </w:r>
          </w:p>
        </w:tc>
      </w:tr>
      <w:tr w:rsidR="008171B9" w:rsidRPr="008171B9" w:rsidTr="00652DCB">
        <w:trPr>
          <w:trHeight w:val="397"/>
          <w:jc w:val="center"/>
        </w:trPr>
        <w:tc>
          <w:tcPr>
            <w:tcW w:w="1301"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合计</w:t>
            </w:r>
          </w:p>
        </w:tc>
        <w:tc>
          <w:tcPr>
            <w:tcW w:w="788"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71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845"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675"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675"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110"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770"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770"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86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1301"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其中：1.</w:t>
            </w:r>
          </w:p>
        </w:tc>
        <w:tc>
          <w:tcPr>
            <w:tcW w:w="788"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71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845"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675"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675"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110"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770"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770"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86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1301"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 xml:space="preserve">      2.</w:t>
            </w:r>
          </w:p>
        </w:tc>
        <w:tc>
          <w:tcPr>
            <w:tcW w:w="788"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71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845"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675"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675"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110"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770"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770"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86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130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788"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71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845"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675"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675"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110"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770"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770"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86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1301"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788"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71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845"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675"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675"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110"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770"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770"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86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bl>
    <w:p w:rsidR="008171B9" w:rsidRPr="008171B9" w:rsidRDefault="008171B9" w:rsidP="008171B9">
      <w:pPr>
        <w:spacing w:line="440" w:lineRule="exact"/>
        <w:ind w:firstLineChars="200" w:firstLine="420"/>
        <w:rPr>
          <w:rFonts w:ascii="仿宋_GB2312" w:eastAsia="仿宋_GB2312" w:hAnsi="仿宋" w:cs="MingLiU" w:hint="eastAsia"/>
          <w:kern w:val="0"/>
          <w:szCs w:val="21"/>
        </w:rPr>
      </w:pPr>
      <w:r w:rsidRPr="008171B9">
        <w:rPr>
          <w:rFonts w:ascii="仿宋_GB2312" w:eastAsia="仿宋_GB2312" w:hAnsi="仿宋" w:cs="MingLiU" w:hint="eastAsia"/>
          <w:kern w:val="0"/>
          <w:szCs w:val="21"/>
        </w:rPr>
        <w:t>注：若对被投资单位持股比例与其在被投资单位表决权比例不一致，应说明原因。</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3.对合营企业投资和联营企业投资</w:t>
      </w:r>
    </w:p>
    <w:tbl>
      <w:tblPr>
        <w:tblW w:w="0" w:type="auto"/>
        <w:jc w:val="center"/>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05"/>
        <w:gridCol w:w="900"/>
        <w:gridCol w:w="945"/>
        <w:gridCol w:w="900"/>
        <w:gridCol w:w="1035"/>
        <w:gridCol w:w="1080"/>
        <w:gridCol w:w="1125"/>
      </w:tblGrid>
      <w:tr w:rsidR="008171B9" w:rsidRPr="008171B9" w:rsidTr="00652DCB">
        <w:trPr>
          <w:trHeight w:val="397"/>
          <w:tblHeader/>
          <w:jc w:val="center"/>
        </w:trPr>
        <w:tc>
          <w:tcPr>
            <w:tcW w:w="2405"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被投资单位名称</w:t>
            </w:r>
          </w:p>
        </w:tc>
        <w:tc>
          <w:tcPr>
            <w:tcW w:w="900"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本企业持股比例(%)</w:t>
            </w:r>
          </w:p>
        </w:tc>
        <w:tc>
          <w:tcPr>
            <w:tcW w:w="945"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年末资产总额</w:t>
            </w:r>
          </w:p>
        </w:tc>
        <w:tc>
          <w:tcPr>
            <w:tcW w:w="900"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年末负债总额</w:t>
            </w:r>
          </w:p>
        </w:tc>
        <w:tc>
          <w:tcPr>
            <w:tcW w:w="1035"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年末净资产总额</w:t>
            </w:r>
          </w:p>
        </w:tc>
        <w:tc>
          <w:tcPr>
            <w:tcW w:w="1080"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本年营业收入总额</w:t>
            </w:r>
          </w:p>
        </w:tc>
        <w:tc>
          <w:tcPr>
            <w:tcW w:w="1125"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本年</w:t>
            </w:r>
          </w:p>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净利润</w:t>
            </w:r>
          </w:p>
        </w:tc>
      </w:tr>
      <w:tr w:rsidR="008171B9" w:rsidRPr="008171B9" w:rsidTr="00652DCB">
        <w:trPr>
          <w:trHeight w:val="397"/>
          <w:jc w:val="center"/>
        </w:trPr>
        <w:tc>
          <w:tcPr>
            <w:tcW w:w="2405"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一、合营企业</w:t>
            </w:r>
          </w:p>
        </w:tc>
        <w:tc>
          <w:tcPr>
            <w:tcW w:w="900" w:type="dxa"/>
          </w:tcPr>
          <w:p w:rsidR="008171B9" w:rsidRPr="008171B9" w:rsidRDefault="008171B9" w:rsidP="008171B9">
            <w:pPr>
              <w:spacing w:line="440" w:lineRule="exact"/>
              <w:rPr>
                <w:rFonts w:ascii="仿宋_GB2312" w:eastAsia="仿宋_GB2312" w:hAnsi="仿宋" w:cs="Times New Roman" w:hint="eastAsia"/>
                <w:szCs w:val="21"/>
              </w:rPr>
            </w:pPr>
          </w:p>
        </w:tc>
        <w:tc>
          <w:tcPr>
            <w:tcW w:w="945" w:type="dxa"/>
          </w:tcPr>
          <w:p w:rsidR="008171B9" w:rsidRPr="008171B9" w:rsidRDefault="008171B9" w:rsidP="008171B9">
            <w:pPr>
              <w:spacing w:line="440" w:lineRule="exact"/>
              <w:rPr>
                <w:rFonts w:ascii="仿宋_GB2312" w:eastAsia="仿宋_GB2312" w:hAnsi="仿宋" w:cs="Times New Roman" w:hint="eastAsia"/>
                <w:szCs w:val="21"/>
              </w:rPr>
            </w:pPr>
          </w:p>
        </w:tc>
        <w:tc>
          <w:tcPr>
            <w:tcW w:w="900" w:type="dxa"/>
          </w:tcPr>
          <w:p w:rsidR="008171B9" w:rsidRPr="008171B9" w:rsidRDefault="008171B9" w:rsidP="008171B9">
            <w:pPr>
              <w:spacing w:line="440" w:lineRule="exact"/>
              <w:rPr>
                <w:rFonts w:ascii="仿宋_GB2312" w:eastAsia="仿宋_GB2312" w:hAnsi="仿宋" w:cs="Times New Roman" w:hint="eastAsia"/>
                <w:szCs w:val="21"/>
              </w:rPr>
            </w:pPr>
          </w:p>
        </w:tc>
        <w:tc>
          <w:tcPr>
            <w:tcW w:w="1035" w:type="dxa"/>
          </w:tcPr>
          <w:p w:rsidR="008171B9" w:rsidRPr="008171B9" w:rsidRDefault="008171B9" w:rsidP="008171B9">
            <w:pPr>
              <w:spacing w:line="440" w:lineRule="exact"/>
              <w:rPr>
                <w:rFonts w:ascii="仿宋_GB2312" w:eastAsia="仿宋_GB2312" w:hAnsi="仿宋" w:cs="Times New Roman" w:hint="eastAsia"/>
                <w:szCs w:val="21"/>
              </w:rPr>
            </w:pPr>
          </w:p>
        </w:tc>
        <w:tc>
          <w:tcPr>
            <w:tcW w:w="1080" w:type="dxa"/>
          </w:tcPr>
          <w:p w:rsidR="008171B9" w:rsidRPr="008171B9" w:rsidRDefault="008171B9" w:rsidP="008171B9">
            <w:pPr>
              <w:spacing w:line="440" w:lineRule="exact"/>
              <w:rPr>
                <w:rFonts w:ascii="仿宋_GB2312" w:eastAsia="仿宋_GB2312" w:hAnsi="仿宋" w:cs="Times New Roman" w:hint="eastAsia"/>
                <w:szCs w:val="21"/>
              </w:rPr>
            </w:pPr>
          </w:p>
        </w:tc>
        <w:tc>
          <w:tcPr>
            <w:tcW w:w="1125"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2405"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其中：</w:t>
            </w:r>
          </w:p>
        </w:tc>
        <w:tc>
          <w:tcPr>
            <w:tcW w:w="900" w:type="dxa"/>
          </w:tcPr>
          <w:p w:rsidR="008171B9" w:rsidRPr="008171B9" w:rsidRDefault="008171B9" w:rsidP="008171B9">
            <w:pPr>
              <w:spacing w:line="440" w:lineRule="exact"/>
              <w:rPr>
                <w:rFonts w:ascii="仿宋_GB2312" w:eastAsia="仿宋_GB2312" w:hAnsi="仿宋" w:cs="Times New Roman" w:hint="eastAsia"/>
                <w:szCs w:val="21"/>
              </w:rPr>
            </w:pPr>
          </w:p>
        </w:tc>
        <w:tc>
          <w:tcPr>
            <w:tcW w:w="945" w:type="dxa"/>
          </w:tcPr>
          <w:p w:rsidR="008171B9" w:rsidRPr="008171B9" w:rsidRDefault="008171B9" w:rsidP="008171B9">
            <w:pPr>
              <w:spacing w:line="440" w:lineRule="exact"/>
              <w:rPr>
                <w:rFonts w:ascii="仿宋_GB2312" w:eastAsia="仿宋_GB2312" w:hAnsi="仿宋" w:cs="Times New Roman" w:hint="eastAsia"/>
                <w:szCs w:val="21"/>
              </w:rPr>
            </w:pPr>
          </w:p>
        </w:tc>
        <w:tc>
          <w:tcPr>
            <w:tcW w:w="900" w:type="dxa"/>
          </w:tcPr>
          <w:p w:rsidR="008171B9" w:rsidRPr="008171B9" w:rsidRDefault="008171B9" w:rsidP="008171B9">
            <w:pPr>
              <w:spacing w:line="440" w:lineRule="exact"/>
              <w:rPr>
                <w:rFonts w:ascii="仿宋_GB2312" w:eastAsia="仿宋_GB2312" w:hAnsi="仿宋" w:cs="Times New Roman" w:hint="eastAsia"/>
                <w:szCs w:val="21"/>
              </w:rPr>
            </w:pPr>
          </w:p>
        </w:tc>
        <w:tc>
          <w:tcPr>
            <w:tcW w:w="1035" w:type="dxa"/>
          </w:tcPr>
          <w:p w:rsidR="008171B9" w:rsidRPr="008171B9" w:rsidRDefault="008171B9" w:rsidP="008171B9">
            <w:pPr>
              <w:spacing w:line="440" w:lineRule="exact"/>
              <w:rPr>
                <w:rFonts w:ascii="仿宋_GB2312" w:eastAsia="仿宋_GB2312" w:hAnsi="仿宋" w:cs="Times New Roman" w:hint="eastAsia"/>
                <w:szCs w:val="21"/>
              </w:rPr>
            </w:pPr>
          </w:p>
        </w:tc>
        <w:tc>
          <w:tcPr>
            <w:tcW w:w="1080" w:type="dxa"/>
          </w:tcPr>
          <w:p w:rsidR="008171B9" w:rsidRPr="008171B9" w:rsidRDefault="008171B9" w:rsidP="008171B9">
            <w:pPr>
              <w:spacing w:line="440" w:lineRule="exact"/>
              <w:rPr>
                <w:rFonts w:ascii="仿宋_GB2312" w:eastAsia="仿宋_GB2312" w:hAnsi="仿宋" w:cs="Times New Roman" w:hint="eastAsia"/>
                <w:szCs w:val="21"/>
              </w:rPr>
            </w:pPr>
          </w:p>
        </w:tc>
        <w:tc>
          <w:tcPr>
            <w:tcW w:w="1125"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2405" w:type="dxa"/>
          </w:tcPr>
          <w:p w:rsidR="008171B9" w:rsidRPr="008171B9" w:rsidRDefault="008171B9" w:rsidP="008171B9">
            <w:pPr>
              <w:spacing w:line="440" w:lineRule="exact"/>
              <w:rPr>
                <w:rFonts w:ascii="仿宋_GB2312" w:eastAsia="仿宋_GB2312" w:hAnsi="仿宋" w:cs="Times New Roman" w:hint="eastAsia"/>
                <w:szCs w:val="21"/>
              </w:rPr>
            </w:pPr>
          </w:p>
        </w:tc>
        <w:tc>
          <w:tcPr>
            <w:tcW w:w="900" w:type="dxa"/>
          </w:tcPr>
          <w:p w:rsidR="008171B9" w:rsidRPr="008171B9" w:rsidRDefault="008171B9" w:rsidP="008171B9">
            <w:pPr>
              <w:spacing w:line="440" w:lineRule="exact"/>
              <w:rPr>
                <w:rFonts w:ascii="仿宋_GB2312" w:eastAsia="仿宋_GB2312" w:hAnsi="仿宋" w:cs="Times New Roman" w:hint="eastAsia"/>
                <w:szCs w:val="21"/>
              </w:rPr>
            </w:pPr>
          </w:p>
        </w:tc>
        <w:tc>
          <w:tcPr>
            <w:tcW w:w="945" w:type="dxa"/>
          </w:tcPr>
          <w:p w:rsidR="008171B9" w:rsidRPr="008171B9" w:rsidRDefault="008171B9" w:rsidP="008171B9">
            <w:pPr>
              <w:spacing w:line="440" w:lineRule="exact"/>
              <w:rPr>
                <w:rFonts w:ascii="仿宋_GB2312" w:eastAsia="仿宋_GB2312" w:hAnsi="仿宋" w:cs="Times New Roman" w:hint="eastAsia"/>
                <w:szCs w:val="21"/>
              </w:rPr>
            </w:pPr>
          </w:p>
        </w:tc>
        <w:tc>
          <w:tcPr>
            <w:tcW w:w="900" w:type="dxa"/>
          </w:tcPr>
          <w:p w:rsidR="008171B9" w:rsidRPr="008171B9" w:rsidRDefault="008171B9" w:rsidP="008171B9">
            <w:pPr>
              <w:spacing w:line="440" w:lineRule="exact"/>
              <w:rPr>
                <w:rFonts w:ascii="仿宋_GB2312" w:eastAsia="仿宋_GB2312" w:hAnsi="仿宋" w:cs="Times New Roman" w:hint="eastAsia"/>
                <w:szCs w:val="21"/>
              </w:rPr>
            </w:pPr>
          </w:p>
        </w:tc>
        <w:tc>
          <w:tcPr>
            <w:tcW w:w="1035" w:type="dxa"/>
          </w:tcPr>
          <w:p w:rsidR="008171B9" w:rsidRPr="008171B9" w:rsidRDefault="008171B9" w:rsidP="008171B9">
            <w:pPr>
              <w:spacing w:line="440" w:lineRule="exact"/>
              <w:rPr>
                <w:rFonts w:ascii="仿宋_GB2312" w:eastAsia="仿宋_GB2312" w:hAnsi="仿宋" w:cs="Times New Roman" w:hint="eastAsia"/>
                <w:szCs w:val="21"/>
              </w:rPr>
            </w:pPr>
          </w:p>
        </w:tc>
        <w:tc>
          <w:tcPr>
            <w:tcW w:w="1080" w:type="dxa"/>
          </w:tcPr>
          <w:p w:rsidR="008171B9" w:rsidRPr="008171B9" w:rsidRDefault="008171B9" w:rsidP="008171B9">
            <w:pPr>
              <w:spacing w:line="440" w:lineRule="exact"/>
              <w:rPr>
                <w:rFonts w:ascii="仿宋_GB2312" w:eastAsia="仿宋_GB2312" w:hAnsi="仿宋" w:cs="Times New Roman" w:hint="eastAsia"/>
                <w:szCs w:val="21"/>
              </w:rPr>
            </w:pPr>
          </w:p>
        </w:tc>
        <w:tc>
          <w:tcPr>
            <w:tcW w:w="1125"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2405" w:type="dxa"/>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二、联营企业</w:t>
            </w:r>
          </w:p>
        </w:tc>
        <w:tc>
          <w:tcPr>
            <w:tcW w:w="900" w:type="dxa"/>
          </w:tcPr>
          <w:p w:rsidR="008171B9" w:rsidRPr="008171B9" w:rsidRDefault="008171B9" w:rsidP="008171B9">
            <w:pPr>
              <w:spacing w:line="440" w:lineRule="exact"/>
              <w:rPr>
                <w:rFonts w:ascii="仿宋_GB2312" w:eastAsia="仿宋_GB2312" w:hAnsi="仿宋" w:cs="Times New Roman" w:hint="eastAsia"/>
                <w:szCs w:val="21"/>
              </w:rPr>
            </w:pPr>
          </w:p>
        </w:tc>
        <w:tc>
          <w:tcPr>
            <w:tcW w:w="945" w:type="dxa"/>
          </w:tcPr>
          <w:p w:rsidR="008171B9" w:rsidRPr="008171B9" w:rsidRDefault="008171B9" w:rsidP="008171B9">
            <w:pPr>
              <w:spacing w:line="440" w:lineRule="exact"/>
              <w:rPr>
                <w:rFonts w:ascii="仿宋_GB2312" w:eastAsia="仿宋_GB2312" w:hAnsi="仿宋" w:cs="Times New Roman" w:hint="eastAsia"/>
                <w:szCs w:val="21"/>
              </w:rPr>
            </w:pPr>
          </w:p>
        </w:tc>
        <w:tc>
          <w:tcPr>
            <w:tcW w:w="900" w:type="dxa"/>
          </w:tcPr>
          <w:p w:rsidR="008171B9" w:rsidRPr="008171B9" w:rsidRDefault="008171B9" w:rsidP="008171B9">
            <w:pPr>
              <w:spacing w:line="440" w:lineRule="exact"/>
              <w:rPr>
                <w:rFonts w:ascii="仿宋_GB2312" w:eastAsia="仿宋_GB2312" w:hAnsi="仿宋" w:cs="Times New Roman" w:hint="eastAsia"/>
                <w:szCs w:val="21"/>
              </w:rPr>
            </w:pPr>
          </w:p>
        </w:tc>
        <w:tc>
          <w:tcPr>
            <w:tcW w:w="1035" w:type="dxa"/>
          </w:tcPr>
          <w:p w:rsidR="008171B9" w:rsidRPr="008171B9" w:rsidRDefault="008171B9" w:rsidP="008171B9">
            <w:pPr>
              <w:spacing w:line="440" w:lineRule="exact"/>
              <w:rPr>
                <w:rFonts w:ascii="仿宋_GB2312" w:eastAsia="仿宋_GB2312" w:hAnsi="仿宋" w:cs="Times New Roman" w:hint="eastAsia"/>
                <w:szCs w:val="21"/>
              </w:rPr>
            </w:pPr>
          </w:p>
        </w:tc>
        <w:tc>
          <w:tcPr>
            <w:tcW w:w="1080" w:type="dxa"/>
          </w:tcPr>
          <w:p w:rsidR="008171B9" w:rsidRPr="008171B9" w:rsidRDefault="008171B9" w:rsidP="008171B9">
            <w:pPr>
              <w:spacing w:line="440" w:lineRule="exact"/>
              <w:rPr>
                <w:rFonts w:ascii="仿宋_GB2312" w:eastAsia="仿宋_GB2312" w:hAnsi="仿宋" w:cs="Times New Roman" w:hint="eastAsia"/>
                <w:szCs w:val="21"/>
              </w:rPr>
            </w:pPr>
          </w:p>
        </w:tc>
        <w:tc>
          <w:tcPr>
            <w:tcW w:w="1125"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2405"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其中：</w:t>
            </w:r>
          </w:p>
        </w:tc>
        <w:tc>
          <w:tcPr>
            <w:tcW w:w="900" w:type="dxa"/>
          </w:tcPr>
          <w:p w:rsidR="008171B9" w:rsidRPr="008171B9" w:rsidRDefault="008171B9" w:rsidP="008171B9">
            <w:pPr>
              <w:spacing w:line="440" w:lineRule="exact"/>
              <w:rPr>
                <w:rFonts w:ascii="仿宋_GB2312" w:eastAsia="仿宋_GB2312" w:hAnsi="仿宋" w:cs="Times New Roman" w:hint="eastAsia"/>
                <w:szCs w:val="21"/>
              </w:rPr>
            </w:pPr>
          </w:p>
        </w:tc>
        <w:tc>
          <w:tcPr>
            <w:tcW w:w="945" w:type="dxa"/>
          </w:tcPr>
          <w:p w:rsidR="008171B9" w:rsidRPr="008171B9" w:rsidRDefault="008171B9" w:rsidP="008171B9">
            <w:pPr>
              <w:spacing w:line="440" w:lineRule="exact"/>
              <w:rPr>
                <w:rFonts w:ascii="仿宋_GB2312" w:eastAsia="仿宋_GB2312" w:hAnsi="仿宋" w:cs="Times New Roman" w:hint="eastAsia"/>
                <w:szCs w:val="21"/>
              </w:rPr>
            </w:pPr>
          </w:p>
        </w:tc>
        <w:tc>
          <w:tcPr>
            <w:tcW w:w="900" w:type="dxa"/>
          </w:tcPr>
          <w:p w:rsidR="008171B9" w:rsidRPr="008171B9" w:rsidRDefault="008171B9" w:rsidP="008171B9">
            <w:pPr>
              <w:spacing w:line="440" w:lineRule="exact"/>
              <w:rPr>
                <w:rFonts w:ascii="仿宋_GB2312" w:eastAsia="仿宋_GB2312" w:hAnsi="仿宋" w:cs="Times New Roman" w:hint="eastAsia"/>
                <w:szCs w:val="21"/>
              </w:rPr>
            </w:pPr>
          </w:p>
        </w:tc>
        <w:tc>
          <w:tcPr>
            <w:tcW w:w="1035" w:type="dxa"/>
          </w:tcPr>
          <w:p w:rsidR="008171B9" w:rsidRPr="008171B9" w:rsidRDefault="008171B9" w:rsidP="008171B9">
            <w:pPr>
              <w:spacing w:line="440" w:lineRule="exact"/>
              <w:rPr>
                <w:rFonts w:ascii="仿宋_GB2312" w:eastAsia="仿宋_GB2312" w:hAnsi="仿宋" w:cs="Times New Roman" w:hint="eastAsia"/>
                <w:szCs w:val="21"/>
              </w:rPr>
            </w:pPr>
          </w:p>
        </w:tc>
        <w:tc>
          <w:tcPr>
            <w:tcW w:w="1080" w:type="dxa"/>
          </w:tcPr>
          <w:p w:rsidR="008171B9" w:rsidRPr="008171B9" w:rsidRDefault="008171B9" w:rsidP="008171B9">
            <w:pPr>
              <w:spacing w:line="440" w:lineRule="exact"/>
              <w:rPr>
                <w:rFonts w:ascii="仿宋_GB2312" w:eastAsia="仿宋_GB2312" w:hAnsi="仿宋" w:cs="Times New Roman" w:hint="eastAsia"/>
                <w:szCs w:val="21"/>
              </w:rPr>
            </w:pPr>
          </w:p>
        </w:tc>
        <w:tc>
          <w:tcPr>
            <w:tcW w:w="1125"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2405" w:type="dxa"/>
          </w:tcPr>
          <w:p w:rsidR="008171B9" w:rsidRPr="008171B9" w:rsidRDefault="008171B9" w:rsidP="008171B9">
            <w:pPr>
              <w:spacing w:line="440" w:lineRule="exact"/>
              <w:rPr>
                <w:rFonts w:ascii="仿宋_GB2312" w:eastAsia="仿宋_GB2312" w:hAnsi="仿宋" w:cs="Times New Roman" w:hint="eastAsia"/>
                <w:szCs w:val="21"/>
              </w:rPr>
            </w:pPr>
          </w:p>
        </w:tc>
        <w:tc>
          <w:tcPr>
            <w:tcW w:w="900" w:type="dxa"/>
          </w:tcPr>
          <w:p w:rsidR="008171B9" w:rsidRPr="008171B9" w:rsidRDefault="008171B9" w:rsidP="008171B9">
            <w:pPr>
              <w:spacing w:line="440" w:lineRule="exact"/>
              <w:rPr>
                <w:rFonts w:ascii="仿宋_GB2312" w:eastAsia="仿宋_GB2312" w:hAnsi="仿宋" w:cs="Times New Roman" w:hint="eastAsia"/>
                <w:szCs w:val="21"/>
              </w:rPr>
            </w:pPr>
          </w:p>
        </w:tc>
        <w:tc>
          <w:tcPr>
            <w:tcW w:w="945" w:type="dxa"/>
          </w:tcPr>
          <w:p w:rsidR="008171B9" w:rsidRPr="008171B9" w:rsidRDefault="008171B9" w:rsidP="008171B9">
            <w:pPr>
              <w:spacing w:line="440" w:lineRule="exact"/>
              <w:rPr>
                <w:rFonts w:ascii="仿宋_GB2312" w:eastAsia="仿宋_GB2312" w:hAnsi="仿宋" w:cs="Times New Roman" w:hint="eastAsia"/>
                <w:szCs w:val="21"/>
              </w:rPr>
            </w:pPr>
          </w:p>
        </w:tc>
        <w:tc>
          <w:tcPr>
            <w:tcW w:w="900" w:type="dxa"/>
          </w:tcPr>
          <w:p w:rsidR="008171B9" w:rsidRPr="008171B9" w:rsidRDefault="008171B9" w:rsidP="008171B9">
            <w:pPr>
              <w:spacing w:line="440" w:lineRule="exact"/>
              <w:rPr>
                <w:rFonts w:ascii="仿宋_GB2312" w:eastAsia="仿宋_GB2312" w:hAnsi="仿宋" w:cs="Times New Roman" w:hint="eastAsia"/>
                <w:szCs w:val="21"/>
              </w:rPr>
            </w:pPr>
          </w:p>
        </w:tc>
        <w:tc>
          <w:tcPr>
            <w:tcW w:w="1035" w:type="dxa"/>
          </w:tcPr>
          <w:p w:rsidR="008171B9" w:rsidRPr="008171B9" w:rsidRDefault="008171B9" w:rsidP="008171B9">
            <w:pPr>
              <w:spacing w:line="440" w:lineRule="exact"/>
              <w:rPr>
                <w:rFonts w:ascii="仿宋_GB2312" w:eastAsia="仿宋_GB2312" w:hAnsi="仿宋" w:cs="Times New Roman" w:hint="eastAsia"/>
                <w:szCs w:val="21"/>
              </w:rPr>
            </w:pPr>
          </w:p>
        </w:tc>
        <w:tc>
          <w:tcPr>
            <w:tcW w:w="1080" w:type="dxa"/>
          </w:tcPr>
          <w:p w:rsidR="008171B9" w:rsidRPr="008171B9" w:rsidRDefault="008171B9" w:rsidP="008171B9">
            <w:pPr>
              <w:spacing w:line="440" w:lineRule="exact"/>
              <w:rPr>
                <w:rFonts w:ascii="仿宋_GB2312" w:eastAsia="仿宋_GB2312" w:hAnsi="仿宋" w:cs="Times New Roman" w:hint="eastAsia"/>
                <w:szCs w:val="21"/>
              </w:rPr>
            </w:pPr>
          </w:p>
        </w:tc>
        <w:tc>
          <w:tcPr>
            <w:tcW w:w="1125" w:type="dxa"/>
          </w:tcPr>
          <w:p w:rsidR="008171B9" w:rsidRPr="008171B9" w:rsidRDefault="008171B9" w:rsidP="008171B9">
            <w:pPr>
              <w:spacing w:line="440" w:lineRule="exact"/>
              <w:rPr>
                <w:rFonts w:ascii="仿宋_GB2312" w:eastAsia="仿宋_GB2312" w:hAnsi="仿宋" w:cs="Times New Roman" w:hint="eastAsia"/>
                <w:szCs w:val="21"/>
              </w:rPr>
            </w:pPr>
          </w:p>
        </w:tc>
      </w:tr>
    </w:tbl>
    <w:p w:rsidR="008171B9" w:rsidRPr="008171B9" w:rsidRDefault="008171B9" w:rsidP="008171B9">
      <w:pPr>
        <w:spacing w:line="440" w:lineRule="exact"/>
        <w:ind w:leftChars="200" w:left="840" w:hangingChars="200" w:hanging="420"/>
        <w:rPr>
          <w:rFonts w:ascii="仿宋_GB2312" w:eastAsia="仿宋_GB2312" w:hAnsi="仿宋" w:cs="MingLiU" w:hint="eastAsia"/>
          <w:kern w:val="0"/>
          <w:szCs w:val="21"/>
        </w:rPr>
      </w:pPr>
      <w:r w:rsidRPr="008171B9">
        <w:rPr>
          <w:rFonts w:ascii="仿宋_GB2312" w:eastAsia="仿宋_GB2312" w:hAnsi="仿宋" w:cs="MingLiU" w:hint="eastAsia"/>
          <w:kern w:val="0"/>
          <w:szCs w:val="21"/>
        </w:rPr>
        <w:t>注：（1）合营企业、联营企业的重要会计政策、会计估计与公司的会计政策、会计估计存在重大差异的说明。</w:t>
      </w:r>
    </w:p>
    <w:p w:rsidR="008171B9" w:rsidRPr="008171B9" w:rsidRDefault="008171B9" w:rsidP="008171B9">
      <w:pPr>
        <w:spacing w:line="440" w:lineRule="exact"/>
        <w:ind w:firstLineChars="400" w:firstLine="840"/>
        <w:rPr>
          <w:rFonts w:ascii="仿宋_GB2312" w:eastAsia="仿宋_GB2312" w:hAnsi="仿宋" w:cs="MingLiU" w:hint="eastAsia"/>
          <w:kern w:val="0"/>
          <w:szCs w:val="21"/>
        </w:rPr>
      </w:pPr>
      <w:r w:rsidRPr="008171B9">
        <w:rPr>
          <w:rFonts w:ascii="仿宋_GB2312" w:eastAsia="仿宋_GB2312" w:hAnsi="仿宋" w:cs="MingLiU" w:hint="eastAsia"/>
          <w:kern w:val="0"/>
          <w:szCs w:val="21"/>
        </w:rPr>
        <w:t>（2）若对被投资单位持股比例与其在被投资单位表决权比例不一致，应说明原因。</w:t>
      </w:r>
    </w:p>
    <w:p w:rsidR="008171B9" w:rsidRPr="008171B9" w:rsidRDefault="008171B9" w:rsidP="008171B9">
      <w:pPr>
        <w:spacing w:line="440" w:lineRule="exact"/>
        <w:ind w:leftChars="400" w:left="840"/>
        <w:rPr>
          <w:rFonts w:ascii="仿宋_GB2312" w:eastAsia="仿宋_GB2312" w:hAnsi="仿宋" w:cs="MingLiU" w:hint="eastAsia"/>
          <w:kern w:val="0"/>
          <w:szCs w:val="21"/>
        </w:rPr>
      </w:pPr>
      <w:r w:rsidRPr="008171B9">
        <w:rPr>
          <w:rFonts w:ascii="仿宋_GB2312" w:eastAsia="仿宋_GB2312" w:hAnsi="仿宋" w:cs="MingLiU" w:hint="eastAsia"/>
          <w:kern w:val="0"/>
          <w:szCs w:val="21"/>
        </w:rPr>
        <w:t>（3）若在权益法核算时未按照被投资单位账面净利润与投资股权比例确认投资收</w:t>
      </w:r>
      <w:r w:rsidRPr="008171B9">
        <w:rPr>
          <w:rFonts w:ascii="仿宋_GB2312" w:eastAsia="仿宋_GB2312" w:hAnsi="仿宋" w:cs="MingLiU" w:hint="eastAsia"/>
          <w:kern w:val="0"/>
          <w:szCs w:val="21"/>
        </w:rPr>
        <w:lastRenderedPageBreak/>
        <w:t>益，应当说明原因以及影响金额（如股权比例与享有或承担的权益不一致、投资企业与合营单位会计政策和会计估计存在重大差异、取得联营企业时其可辩认净资产与账面价值存在差异等）。</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4.向投资企业转移资金的能力受到限制的有关情况</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420"/>
        <w:gridCol w:w="3262"/>
      </w:tblGrid>
      <w:tr w:rsidR="008171B9" w:rsidRPr="008171B9" w:rsidTr="00652DCB">
        <w:trPr>
          <w:trHeight w:val="397"/>
          <w:jc w:val="center"/>
        </w:trPr>
        <w:tc>
          <w:tcPr>
            <w:tcW w:w="2840" w:type="dxa"/>
            <w:vAlign w:val="center"/>
          </w:tcPr>
          <w:p w:rsidR="008171B9" w:rsidRPr="008171B9" w:rsidRDefault="008171B9" w:rsidP="008171B9">
            <w:pPr>
              <w:spacing w:line="440" w:lineRule="exact"/>
              <w:jc w:val="center"/>
              <w:rPr>
                <w:rFonts w:ascii="仿宋_GB2312" w:eastAsia="仿宋_GB2312" w:hAnsi="仿宋" w:cs="Times New Roman" w:hint="eastAsia"/>
                <w:bCs/>
                <w:szCs w:val="21"/>
              </w:rPr>
            </w:pPr>
            <w:r w:rsidRPr="008171B9">
              <w:rPr>
                <w:rFonts w:ascii="仿宋_GB2312" w:eastAsia="仿宋_GB2312" w:hAnsi="仿宋" w:cs="Times New Roman" w:hint="eastAsia"/>
                <w:bCs/>
                <w:szCs w:val="21"/>
              </w:rPr>
              <w:t>向投资企业转移资金能力受到限制的长期股权投资项目</w:t>
            </w:r>
          </w:p>
        </w:tc>
        <w:tc>
          <w:tcPr>
            <w:tcW w:w="2420" w:type="dxa"/>
            <w:vAlign w:val="center"/>
          </w:tcPr>
          <w:p w:rsidR="008171B9" w:rsidRPr="008171B9" w:rsidRDefault="008171B9" w:rsidP="008171B9">
            <w:pPr>
              <w:spacing w:line="440" w:lineRule="exact"/>
              <w:jc w:val="center"/>
              <w:rPr>
                <w:rFonts w:ascii="仿宋_GB2312" w:eastAsia="仿宋_GB2312" w:hAnsi="仿宋" w:cs="Times New Roman" w:hint="eastAsia"/>
                <w:bCs/>
                <w:szCs w:val="21"/>
              </w:rPr>
            </w:pPr>
            <w:r w:rsidRPr="008171B9">
              <w:rPr>
                <w:rFonts w:ascii="仿宋_GB2312" w:eastAsia="仿宋_GB2312" w:hAnsi="仿宋" w:cs="Times New Roman" w:hint="eastAsia"/>
                <w:bCs/>
                <w:szCs w:val="21"/>
              </w:rPr>
              <w:t>受限制的原因</w:t>
            </w:r>
          </w:p>
        </w:tc>
        <w:tc>
          <w:tcPr>
            <w:tcW w:w="3262" w:type="dxa"/>
            <w:vAlign w:val="center"/>
          </w:tcPr>
          <w:p w:rsidR="008171B9" w:rsidRPr="008171B9" w:rsidRDefault="008171B9" w:rsidP="008171B9">
            <w:pPr>
              <w:spacing w:line="440" w:lineRule="exact"/>
              <w:jc w:val="center"/>
              <w:rPr>
                <w:rFonts w:ascii="仿宋_GB2312" w:eastAsia="仿宋_GB2312" w:hAnsi="仿宋" w:cs="Times New Roman" w:hint="eastAsia"/>
                <w:bCs/>
                <w:szCs w:val="21"/>
              </w:rPr>
            </w:pPr>
            <w:r w:rsidRPr="008171B9">
              <w:rPr>
                <w:rFonts w:ascii="仿宋_GB2312" w:eastAsia="仿宋_GB2312" w:hAnsi="仿宋" w:cs="Times New Roman" w:hint="eastAsia"/>
                <w:bCs/>
                <w:szCs w:val="21"/>
              </w:rPr>
              <w:t>当期累计未确认的投资损失金额</w:t>
            </w:r>
          </w:p>
        </w:tc>
      </w:tr>
      <w:tr w:rsidR="008171B9" w:rsidRPr="008171B9" w:rsidTr="00652DCB">
        <w:trPr>
          <w:trHeight w:val="397"/>
          <w:jc w:val="center"/>
        </w:trPr>
        <w:tc>
          <w:tcPr>
            <w:tcW w:w="2840" w:type="dxa"/>
            <w:vAlign w:val="center"/>
          </w:tcPr>
          <w:p w:rsidR="008171B9" w:rsidRPr="008171B9" w:rsidRDefault="008171B9" w:rsidP="008171B9">
            <w:pPr>
              <w:spacing w:line="440" w:lineRule="exact"/>
              <w:rPr>
                <w:rFonts w:ascii="仿宋_GB2312" w:eastAsia="仿宋_GB2312" w:hAnsi="仿宋" w:cs="Times New Roman" w:hint="eastAsia"/>
                <w:bCs/>
                <w:szCs w:val="21"/>
              </w:rPr>
            </w:pPr>
          </w:p>
        </w:tc>
        <w:tc>
          <w:tcPr>
            <w:tcW w:w="2420" w:type="dxa"/>
            <w:vAlign w:val="center"/>
          </w:tcPr>
          <w:p w:rsidR="008171B9" w:rsidRPr="008171B9" w:rsidRDefault="008171B9" w:rsidP="008171B9">
            <w:pPr>
              <w:spacing w:line="440" w:lineRule="exact"/>
              <w:rPr>
                <w:rFonts w:ascii="仿宋_GB2312" w:eastAsia="仿宋_GB2312" w:hAnsi="仿宋" w:cs="Times New Roman" w:hint="eastAsia"/>
                <w:bCs/>
                <w:szCs w:val="21"/>
              </w:rPr>
            </w:pPr>
          </w:p>
        </w:tc>
        <w:tc>
          <w:tcPr>
            <w:tcW w:w="3262" w:type="dxa"/>
            <w:vAlign w:val="center"/>
          </w:tcPr>
          <w:p w:rsidR="008171B9" w:rsidRPr="008171B9" w:rsidRDefault="008171B9" w:rsidP="008171B9">
            <w:pPr>
              <w:spacing w:line="440" w:lineRule="exact"/>
              <w:rPr>
                <w:rFonts w:ascii="仿宋_GB2312" w:eastAsia="仿宋_GB2312" w:hAnsi="仿宋" w:cs="Times New Roman" w:hint="eastAsia"/>
                <w:bCs/>
                <w:szCs w:val="21"/>
              </w:rPr>
            </w:pPr>
          </w:p>
        </w:tc>
      </w:tr>
      <w:tr w:rsidR="008171B9" w:rsidRPr="008171B9" w:rsidTr="00652DCB">
        <w:trPr>
          <w:trHeight w:val="397"/>
          <w:jc w:val="center"/>
        </w:trPr>
        <w:tc>
          <w:tcPr>
            <w:tcW w:w="2840" w:type="dxa"/>
            <w:vAlign w:val="center"/>
          </w:tcPr>
          <w:p w:rsidR="008171B9" w:rsidRPr="008171B9" w:rsidRDefault="008171B9" w:rsidP="008171B9">
            <w:pPr>
              <w:spacing w:line="440" w:lineRule="exact"/>
              <w:rPr>
                <w:rFonts w:ascii="仿宋_GB2312" w:eastAsia="仿宋_GB2312" w:hAnsi="仿宋" w:cs="Times New Roman" w:hint="eastAsia"/>
                <w:bCs/>
                <w:szCs w:val="21"/>
              </w:rPr>
            </w:pPr>
          </w:p>
        </w:tc>
        <w:tc>
          <w:tcPr>
            <w:tcW w:w="2420" w:type="dxa"/>
            <w:vAlign w:val="center"/>
          </w:tcPr>
          <w:p w:rsidR="008171B9" w:rsidRPr="008171B9" w:rsidRDefault="008171B9" w:rsidP="008171B9">
            <w:pPr>
              <w:spacing w:line="440" w:lineRule="exact"/>
              <w:rPr>
                <w:rFonts w:ascii="仿宋_GB2312" w:eastAsia="仿宋_GB2312" w:hAnsi="仿宋" w:cs="Times New Roman" w:hint="eastAsia"/>
                <w:bCs/>
                <w:szCs w:val="21"/>
              </w:rPr>
            </w:pPr>
          </w:p>
        </w:tc>
        <w:tc>
          <w:tcPr>
            <w:tcW w:w="3262" w:type="dxa"/>
            <w:vAlign w:val="center"/>
          </w:tcPr>
          <w:p w:rsidR="008171B9" w:rsidRPr="008171B9" w:rsidRDefault="008171B9" w:rsidP="008171B9">
            <w:pPr>
              <w:spacing w:line="440" w:lineRule="exact"/>
              <w:rPr>
                <w:rFonts w:ascii="仿宋_GB2312" w:eastAsia="仿宋_GB2312" w:hAnsi="仿宋" w:cs="Times New Roman" w:hint="eastAsia"/>
                <w:bCs/>
                <w:szCs w:val="21"/>
              </w:rPr>
            </w:pPr>
          </w:p>
        </w:tc>
      </w:tr>
    </w:tbl>
    <w:p w:rsidR="008171B9" w:rsidRPr="008171B9" w:rsidRDefault="008171B9" w:rsidP="008171B9">
      <w:pPr>
        <w:spacing w:line="440" w:lineRule="exact"/>
        <w:ind w:firstLineChars="200" w:firstLine="480"/>
        <w:outlineLvl w:val="1"/>
        <w:rPr>
          <w:rFonts w:ascii="仿宋_GB2312" w:eastAsia="仿宋_GB2312" w:hAnsi="仿宋" w:cs="MingLiU"/>
          <w:kern w:val="0"/>
          <w:sz w:val="24"/>
          <w:szCs w:val="28"/>
        </w:rPr>
      </w:pPr>
      <w:bookmarkStart w:id="25" w:name="_Toc302738346"/>
      <w:r w:rsidRPr="008171B9">
        <w:rPr>
          <w:rFonts w:ascii="仿宋_GB2312" w:eastAsia="仿宋_GB2312" w:hAnsi="仿宋" w:cs="MingLiU" w:hint="eastAsia"/>
          <w:kern w:val="0"/>
          <w:sz w:val="24"/>
          <w:szCs w:val="28"/>
        </w:rPr>
        <w:t>（二十）其他权益工具投资</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1</w:t>
      </w:r>
      <w:r w:rsidRPr="008171B9">
        <w:rPr>
          <w:rFonts w:ascii="仿宋_GB2312" w:eastAsia="仿宋_GB2312" w:hAnsi="仿宋" w:cs="MingLiU"/>
          <w:kern w:val="0"/>
          <w:sz w:val="24"/>
          <w:szCs w:val="28"/>
        </w:rPr>
        <w:t>.</w:t>
      </w:r>
      <w:r w:rsidRPr="008171B9">
        <w:rPr>
          <w:rFonts w:ascii="仿宋_GB2312" w:eastAsia="仿宋_GB2312" w:hAnsi="仿宋" w:cs="MingLiU" w:hint="eastAsia"/>
          <w:kern w:val="0"/>
          <w:sz w:val="24"/>
          <w:szCs w:val="28"/>
        </w:rPr>
        <w:t>其他权益工具情况</w:t>
      </w:r>
    </w:p>
    <w:tbl>
      <w:tblPr>
        <w:tblW w:w="0" w:type="auto"/>
        <w:jc w:val="center"/>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548"/>
        <w:gridCol w:w="2217"/>
        <w:gridCol w:w="2705"/>
      </w:tblGrid>
      <w:tr w:rsidR="008171B9" w:rsidRPr="008171B9" w:rsidTr="00652DCB">
        <w:trPr>
          <w:trHeight w:val="397"/>
          <w:jc w:val="center"/>
        </w:trPr>
        <w:tc>
          <w:tcPr>
            <w:tcW w:w="3548"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项目</w:t>
            </w:r>
          </w:p>
        </w:tc>
        <w:tc>
          <w:tcPr>
            <w:tcW w:w="2217"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年末余额</w:t>
            </w:r>
          </w:p>
        </w:tc>
        <w:tc>
          <w:tcPr>
            <w:tcW w:w="2705"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年初余额</w:t>
            </w:r>
          </w:p>
        </w:tc>
      </w:tr>
      <w:tr w:rsidR="008171B9" w:rsidRPr="008171B9" w:rsidTr="00652DCB">
        <w:trPr>
          <w:trHeight w:val="397"/>
          <w:jc w:val="center"/>
        </w:trPr>
        <w:tc>
          <w:tcPr>
            <w:tcW w:w="3548" w:type="dxa"/>
            <w:vAlign w:val="center"/>
          </w:tcPr>
          <w:p w:rsidR="008171B9" w:rsidRPr="008171B9" w:rsidRDefault="008171B9" w:rsidP="008171B9">
            <w:pPr>
              <w:widowControl/>
              <w:spacing w:line="360" w:lineRule="atLeast"/>
              <w:rPr>
                <w:rFonts w:ascii="仿宋_GB2312" w:eastAsia="仿宋_GB2312" w:hAnsi="宋体" w:cs="Times New Roman" w:hint="eastAsia"/>
                <w:kern w:val="0"/>
                <w:szCs w:val="21"/>
              </w:rPr>
            </w:pPr>
          </w:p>
        </w:tc>
        <w:tc>
          <w:tcPr>
            <w:tcW w:w="2217"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2705"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3548" w:type="dxa"/>
            <w:vAlign w:val="center"/>
          </w:tcPr>
          <w:p w:rsidR="008171B9" w:rsidRPr="008171B9" w:rsidRDefault="008171B9" w:rsidP="008171B9">
            <w:pPr>
              <w:widowControl/>
              <w:spacing w:line="360" w:lineRule="atLeast"/>
              <w:rPr>
                <w:rFonts w:ascii="仿宋_GB2312" w:eastAsia="仿宋_GB2312" w:hAnsi="宋体" w:cs="Times New Roman" w:hint="eastAsia"/>
                <w:kern w:val="0"/>
                <w:szCs w:val="21"/>
              </w:rPr>
            </w:pPr>
          </w:p>
        </w:tc>
        <w:tc>
          <w:tcPr>
            <w:tcW w:w="2217"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2705"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3548"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合计</w:t>
            </w:r>
          </w:p>
        </w:tc>
        <w:tc>
          <w:tcPr>
            <w:tcW w:w="2217"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2705"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r>
    </w:tbl>
    <w:p w:rsidR="008171B9" w:rsidRPr="008171B9" w:rsidRDefault="008171B9" w:rsidP="008171B9">
      <w:pPr>
        <w:spacing w:line="440" w:lineRule="exact"/>
        <w:ind w:firstLineChars="200" w:firstLine="420"/>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注：仅适用于执行新金融准则的企业。</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2</w:t>
      </w:r>
      <w:r w:rsidRPr="008171B9">
        <w:rPr>
          <w:rFonts w:ascii="仿宋_GB2312" w:eastAsia="仿宋_GB2312" w:hAnsi="仿宋" w:cs="MingLiU"/>
          <w:kern w:val="0"/>
          <w:sz w:val="24"/>
          <w:szCs w:val="28"/>
        </w:rPr>
        <w:t>.</w:t>
      </w:r>
      <w:r w:rsidRPr="008171B9">
        <w:rPr>
          <w:rFonts w:ascii="仿宋_GB2312" w:eastAsia="仿宋_GB2312" w:hAnsi="仿宋" w:cs="MingLiU" w:hint="eastAsia"/>
          <w:kern w:val="0"/>
          <w:sz w:val="24"/>
          <w:szCs w:val="28"/>
        </w:rPr>
        <w:t>期末重要的其他权益工具投资</w:t>
      </w:r>
    </w:p>
    <w:tbl>
      <w:tblPr>
        <w:tblW w:w="8506" w:type="dxa"/>
        <w:tblInd w:w="-142"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36"/>
        <w:gridCol w:w="1984"/>
        <w:gridCol w:w="2268"/>
        <w:gridCol w:w="1418"/>
      </w:tblGrid>
      <w:tr w:rsidR="008171B9" w:rsidRPr="008171B9" w:rsidTr="00652DCB">
        <w:trPr>
          <w:trHeight w:val="397"/>
        </w:trPr>
        <w:tc>
          <w:tcPr>
            <w:tcW w:w="2836"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项目</w:t>
            </w:r>
          </w:p>
        </w:tc>
        <w:tc>
          <w:tcPr>
            <w:tcW w:w="1984"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投资成本</w:t>
            </w:r>
          </w:p>
        </w:tc>
        <w:tc>
          <w:tcPr>
            <w:tcW w:w="2268"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累计计入其他综合收益的公允价值变动金额</w:t>
            </w:r>
          </w:p>
        </w:tc>
        <w:tc>
          <w:tcPr>
            <w:tcW w:w="1418" w:type="dxa"/>
            <w:vAlign w:val="center"/>
          </w:tcPr>
          <w:p w:rsidR="008171B9" w:rsidRPr="008171B9" w:rsidRDefault="008171B9" w:rsidP="008171B9">
            <w:pPr>
              <w:spacing w:line="440" w:lineRule="exact"/>
              <w:jc w:val="center"/>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期末公允价值</w:t>
            </w:r>
          </w:p>
        </w:tc>
      </w:tr>
      <w:tr w:rsidR="008171B9" w:rsidRPr="008171B9" w:rsidTr="00652DCB">
        <w:trPr>
          <w:trHeight w:val="397"/>
        </w:trPr>
        <w:tc>
          <w:tcPr>
            <w:tcW w:w="2836" w:type="dxa"/>
            <w:vAlign w:val="center"/>
          </w:tcPr>
          <w:p w:rsidR="008171B9" w:rsidRPr="008171B9" w:rsidRDefault="008171B9" w:rsidP="008171B9">
            <w:pPr>
              <w:widowControl/>
              <w:spacing w:line="360" w:lineRule="atLeast"/>
              <w:jc w:val="center"/>
              <w:rPr>
                <w:rFonts w:ascii="仿宋_GB2312" w:eastAsia="仿宋_GB2312" w:hAnsi="宋体" w:cs="Times New Roman" w:hint="eastAsia"/>
                <w:kern w:val="0"/>
                <w:szCs w:val="21"/>
              </w:rPr>
            </w:pPr>
          </w:p>
        </w:tc>
        <w:tc>
          <w:tcPr>
            <w:tcW w:w="1984"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p>
        </w:tc>
        <w:tc>
          <w:tcPr>
            <w:tcW w:w="2268"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p>
        </w:tc>
        <w:tc>
          <w:tcPr>
            <w:tcW w:w="1418"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p>
        </w:tc>
      </w:tr>
      <w:tr w:rsidR="008171B9" w:rsidRPr="008171B9" w:rsidTr="00652DCB">
        <w:trPr>
          <w:trHeight w:val="397"/>
        </w:trPr>
        <w:tc>
          <w:tcPr>
            <w:tcW w:w="2836" w:type="dxa"/>
            <w:vAlign w:val="center"/>
          </w:tcPr>
          <w:p w:rsidR="008171B9" w:rsidRPr="008171B9" w:rsidRDefault="008171B9" w:rsidP="008171B9">
            <w:pPr>
              <w:widowControl/>
              <w:spacing w:line="360" w:lineRule="atLeast"/>
              <w:jc w:val="center"/>
              <w:rPr>
                <w:rFonts w:ascii="仿宋_GB2312" w:eastAsia="仿宋_GB2312" w:hAnsi="宋体" w:cs="Times New Roman" w:hint="eastAsia"/>
                <w:kern w:val="0"/>
                <w:szCs w:val="21"/>
              </w:rPr>
            </w:pPr>
          </w:p>
        </w:tc>
        <w:tc>
          <w:tcPr>
            <w:tcW w:w="1984"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p>
        </w:tc>
        <w:tc>
          <w:tcPr>
            <w:tcW w:w="2268"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p>
        </w:tc>
        <w:tc>
          <w:tcPr>
            <w:tcW w:w="1418"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p>
        </w:tc>
      </w:tr>
      <w:tr w:rsidR="008171B9" w:rsidRPr="008171B9" w:rsidTr="00652DCB">
        <w:trPr>
          <w:trHeight w:val="397"/>
        </w:trPr>
        <w:tc>
          <w:tcPr>
            <w:tcW w:w="2836"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合计</w:t>
            </w:r>
          </w:p>
        </w:tc>
        <w:tc>
          <w:tcPr>
            <w:tcW w:w="1984"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p>
        </w:tc>
        <w:tc>
          <w:tcPr>
            <w:tcW w:w="2268"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p>
        </w:tc>
        <w:tc>
          <w:tcPr>
            <w:tcW w:w="1418"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p>
        </w:tc>
      </w:tr>
    </w:tbl>
    <w:p w:rsidR="008171B9" w:rsidRPr="008171B9" w:rsidRDefault="008171B9" w:rsidP="008171B9">
      <w:pPr>
        <w:spacing w:line="440" w:lineRule="exact"/>
        <w:ind w:firstLineChars="200" w:firstLine="420"/>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注：仅适用于执行新金融准则的企业。</w:t>
      </w:r>
    </w:p>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（二十一）其他非流动金融资产</w:t>
      </w:r>
    </w:p>
    <w:tbl>
      <w:tblPr>
        <w:tblW w:w="0" w:type="auto"/>
        <w:tblLayout w:type="fixed"/>
        <w:tblLook w:val="0000" w:firstRow="0" w:lastRow="0" w:firstColumn="0" w:lastColumn="0" w:noHBand="0" w:noVBand="0"/>
      </w:tblPr>
      <w:tblGrid>
        <w:gridCol w:w="4322"/>
        <w:gridCol w:w="2088"/>
        <w:gridCol w:w="2112"/>
      </w:tblGrid>
      <w:tr w:rsidR="008171B9" w:rsidRPr="008171B9" w:rsidTr="00652DCB">
        <w:trPr>
          <w:trHeight w:val="397"/>
        </w:trPr>
        <w:tc>
          <w:tcPr>
            <w:tcW w:w="4322" w:type="dxa"/>
            <w:tcBorders>
              <w:top w:val="single" w:sz="4" w:space="0" w:color="auto"/>
              <w:left w:val="nil"/>
              <w:bottom w:val="single" w:sz="4" w:space="0" w:color="auto"/>
              <w:right w:val="single" w:sz="4" w:space="0" w:color="auto"/>
            </w:tcBorders>
            <w:vAlign w:val="center"/>
          </w:tcPr>
          <w:p w:rsidR="008171B9" w:rsidRPr="008171B9" w:rsidRDefault="008171B9" w:rsidP="008171B9">
            <w:pPr>
              <w:widowControl/>
              <w:jc w:val="center"/>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项  目</w:t>
            </w:r>
          </w:p>
        </w:tc>
        <w:tc>
          <w:tcPr>
            <w:tcW w:w="2088" w:type="dxa"/>
            <w:tcBorders>
              <w:top w:val="single" w:sz="4" w:space="0" w:color="auto"/>
              <w:left w:val="single" w:sz="4" w:space="0" w:color="auto"/>
              <w:bottom w:val="single" w:sz="4" w:space="0" w:color="auto"/>
              <w:right w:val="single" w:sz="4" w:space="0" w:color="auto"/>
            </w:tcBorders>
            <w:vAlign w:val="center"/>
          </w:tcPr>
          <w:p w:rsidR="008171B9" w:rsidRPr="008171B9" w:rsidRDefault="008171B9" w:rsidP="008171B9">
            <w:pPr>
              <w:widowControl/>
              <w:jc w:val="center"/>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期末公允价值</w:t>
            </w:r>
          </w:p>
        </w:tc>
        <w:tc>
          <w:tcPr>
            <w:tcW w:w="2112" w:type="dxa"/>
            <w:tcBorders>
              <w:top w:val="single" w:sz="4" w:space="0" w:color="auto"/>
              <w:left w:val="single" w:sz="4" w:space="0" w:color="auto"/>
              <w:bottom w:val="single" w:sz="4" w:space="0" w:color="auto"/>
              <w:right w:val="nil"/>
            </w:tcBorders>
            <w:vAlign w:val="center"/>
          </w:tcPr>
          <w:p w:rsidR="008171B9" w:rsidRPr="008171B9" w:rsidRDefault="008171B9" w:rsidP="008171B9">
            <w:pPr>
              <w:widowControl/>
              <w:jc w:val="center"/>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年初公允价值</w:t>
            </w:r>
          </w:p>
        </w:tc>
      </w:tr>
      <w:tr w:rsidR="008171B9" w:rsidRPr="008171B9" w:rsidTr="00652DCB">
        <w:trPr>
          <w:trHeight w:val="397"/>
        </w:trPr>
        <w:tc>
          <w:tcPr>
            <w:tcW w:w="4322" w:type="dxa"/>
            <w:tcBorders>
              <w:top w:val="single" w:sz="4" w:space="0" w:color="auto"/>
              <w:left w:val="nil"/>
              <w:bottom w:val="single" w:sz="4" w:space="0" w:color="auto"/>
              <w:right w:val="single" w:sz="4" w:space="0" w:color="auto"/>
            </w:tcBorders>
            <w:vAlign w:val="center"/>
          </w:tcPr>
          <w:p w:rsidR="008171B9" w:rsidRPr="008171B9" w:rsidRDefault="008171B9" w:rsidP="008171B9">
            <w:pPr>
              <w:widowControl/>
              <w:jc w:val="center"/>
              <w:rPr>
                <w:rFonts w:ascii="仿宋_GB2312" w:eastAsia="仿宋_GB2312" w:hAnsi="宋体" w:cs="宋体"/>
                <w:color w:val="000000"/>
                <w:kern w:val="0"/>
                <w:szCs w:val="21"/>
              </w:rPr>
            </w:pPr>
          </w:p>
        </w:tc>
        <w:tc>
          <w:tcPr>
            <w:tcW w:w="2088" w:type="dxa"/>
            <w:tcBorders>
              <w:top w:val="single" w:sz="4" w:space="0" w:color="auto"/>
              <w:left w:val="single" w:sz="4" w:space="0" w:color="auto"/>
              <w:bottom w:val="single" w:sz="4" w:space="0" w:color="auto"/>
              <w:right w:val="single" w:sz="4" w:space="0" w:color="auto"/>
            </w:tcBorders>
            <w:vAlign w:val="center"/>
          </w:tcPr>
          <w:p w:rsidR="008171B9" w:rsidRPr="008171B9" w:rsidRDefault="008171B9" w:rsidP="008171B9">
            <w:pPr>
              <w:widowControl/>
              <w:jc w:val="center"/>
              <w:rPr>
                <w:rFonts w:ascii="仿宋_GB2312" w:eastAsia="仿宋_GB2312" w:hAnsi="宋体" w:cs="宋体"/>
                <w:color w:val="000000"/>
                <w:kern w:val="0"/>
                <w:szCs w:val="21"/>
              </w:rPr>
            </w:pPr>
          </w:p>
        </w:tc>
        <w:tc>
          <w:tcPr>
            <w:tcW w:w="2112" w:type="dxa"/>
            <w:tcBorders>
              <w:top w:val="single" w:sz="4" w:space="0" w:color="auto"/>
              <w:left w:val="single" w:sz="4" w:space="0" w:color="auto"/>
              <w:bottom w:val="single" w:sz="4" w:space="0" w:color="auto"/>
              <w:right w:val="nil"/>
            </w:tcBorders>
            <w:vAlign w:val="center"/>
          </w:tcPr>
          <w:p w:rsidR="008171B9" w:rsidRPr="008171B9" w:rsidRDefault="008171B9" w:rsidP="008171B9">
            <w:pPr>
              <w:widowControl/>
              <w:jc w:val="center"/>
              <w:rPr>
                <w:rFonts w:ascii="仿宋_GB2312" w:eastAsia="仿宋_GB2312" w:hAnsi="宋体" w:cs="宋体"/>
                <w:color w:val="000000"/>
                <w:kern w:val="0"/>
                <w:szCs w:val="21"/>
              </w:rPr>
            </w:pPr>
          </w:p>
        </w:tc>
      </w:tr>
      <w:tr w:rsidR="008171B9" w:rsidRPr="008171B9" w:rsidTr="00652DCB">
        <w:trPr>
          <w:trHeight w:val="397"/>
        </w:trPr>
        <w:tc>
          <w:tcPr>
            <w:tcW w:w="4322" w:type="dxa"/>
            <w:tcBorders>
              <w:top w:val="single" w:sz="4" w:space="0" w:color="auto"/>
              <w:left w:val="nil"/>
              <w:bottom w:val="single" w:sz="4" w:space="0" w:color="auto"/>
              <w:right w:val="single" w:sz="4" w:space="0" w:color="auto"/>
            </w:tcBorders>
            <w:vAlign w:val="center"/>
          </w:tcPr>
          <w:p w:rsidR="008171B9" w:rsidRPr="008171B9" w:rsidRDefault="008171B9" w:rsidP="008171B9">
            <w:pPr>
              <w:widowControl/>
              <w:jc w:val="center"/>
              <w:rPr>
                <w:rFonts w:ascii="仿宋_GB2312" w:eastAsia="仿宋_GB2312" w:hAnsi="宋体" w:cs="宋体"/>
                <w:color w:val="000000"/>
                <w:kern w:val="0"/>
                <w:szCs w:val="21"/>
              </w:rPr>
            </w:pPr>
          </w:p>
        </w:tc>
        <w:tc>
          <w:tcPr>
            <w:tcW w:w="2088" w:type="dxa"/>
            <w:tcBorders>
              <w:top w:val="single" w:sz="4" w:space="0" w:color="auto"/>
              <w:left w:val="single" w:sz="4" w:space="0" w:color="auto"/>
              <w:bottom w:val="single" w:sz="4" w:space="0" w:color="auto"/>
              <w:right w:val="single" w:sz="4" w:space="0" w:color="auto"/>
            </w:tcBorders>
            <w:vAlign w:val="center"/>
          </w:tcPr>
          <w:p w:rsidR="008171B9" w:rsidRPr="008171B9" w:rsidRDefault="008171B9" w:rsidP="008171B9">
            <w:pPr>
              <w:widowControl/>
              <w:ind w:firstLineChars="200" w:firstLine="420"/>
              <w:jc w:val="center"/>
              <w:rPr>
                <w:rFonts w:ascii="仿宋_GB2312" w:eastAsia="仿宋_GB2312" w:hAnsi="宋体" w:cs="宋体"/>
                <w:color w:val="000000"/>
                <w:kern w:val="0"/>
                <w:szCs w:val="21"/>
              </w:rPr>
            </w:pPr>
          </w:p>
        </w:tc>
        <w:tc>
          <w:tcPr>
            <w:tcW w:w="2112" w:type="dxa"/>
            <w:tcBorders>
              <w:top w:val="single" w:sz="4" w:space="0" w:color="auto"/>
              <w:left w:val="single" w:sz="4" w:space="0" w:color="auto"/>
              <w:bottom w:val="single" w:sz="4" w:space="0" w:color="auto"/>
              <w:right w:val="nil"/>
            </w:tcBorders>
            <w:vAlign w:val="center"/>
          </w:tcPr>
          <w:p w:rsidR="008171B9" w:rsidRPr="008171B9" w:rsidRDefault="008171B9" w:rsidP="008171B9">
            <w:pPr>
              <w:widowControl/>
              <w:ind w:firstLineChars="200" w:firstLine="420"/>
              <w:jc w:val="center"/>
              <w:rPr>
                <w:rFonts w:ascii="仿宋_GB2312" w:eastAsia="仿宋_GB2312" w:hAnsi="宋体" w:cs="宋体"/>
                <w:color w:val="000000"/>
                <w:kern w:val="0"/>
                <w:szCs w:val="21"/>
              </w:rPr>
            </w:pPr>
          </w:p>
        </w:tc>
      </w:tr>
      <w:tr w:rsidR="008171B9" w:rsidRPr="008171B9" w:rsidTr="00652DCB">
        <w:trPr>
          <w:trHeight w:val="397"/>
        </w:trPr>
        <w:tc>
          <w:tcPr>
            <w:tcW w:w="4322" w:type="dxa"/>
            <w:tcBorders>
              <w:top w:val="single" w:sz="4" w:space="0" w:color="auto"/>
              <w:left w:val="nil"/>
              <w:bottom w:val="single" w:sz="4" w:space="0" w:color="auto"/>
              <w:right w:val="single" w:sz="4" w:space="0" w:color="auto"/>
            </w:tcBorders>
            <w:vAlign w:val="center"/>
          </w:tcPr>
          <w:p w:rsidR="008171B9" w:rsidRPr="008171B9" w:rsidRDefault="008171B9" w:rsidP="008171B9">
            <w:pPr>
              <w:widowControl/>
              <w:jc w:val="center"/>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合  计</w:t>
            </w:r>
          </w:p>
        </w:tc>
        <w:tc>
          <w:tcPr>
            <w:tcW w:w="2088" w:type="dxa"/>
            <w:tcBorders>
              <w:top w:val="single" w:sz="4" w:space="0" w:color="auto"/>
              <w:left w:val="single" w:sz="4" w:space="0" w:color="auto"/>
              <w:bottom w:val="single" w:sz="4" w:space="0" w:color="auto"/>
              <w:right w:val="single" w:sz="4" w:space="0" w:color="auto"/>
            </w:tcBorders>
            <w:vAlign w:val="center"/>
          </w:tcPr>
          <w:p w:rsidR="008171B9" w:rsidRPr="008171B9" w:rsidRDefault="008171B9" w:rsidP="008171B9">
            <w:pPr>
              <w:widowControl/>
              <w:jc w:val="center"/>
              <w:rPr>
                <w:rFonts w:ascii="仿宋_GB2312" w:eastAsia="仿宋_GB2312" w:hAnsi="宋体" w:cs="宋体"/>
                <w:color w:val="000000"/>
                <w:kern w:val="0"/>
                <w:szCs w:val="21"/>
              </w:rPr>
            </w:pPr>
          </w:p>
        </w:tc>
        <w:tc>
          <w:tcPr>
            <w:tcW w:w="2112" w:type="dxa"/>
            <w:tcBorders>
              <w:top w:val="single" w:sz="4" w:space="0" w:color="auto"/>
              <w:left w:val="single" w:sz="4" w:space="0" w:color="auto"/>
              <w:bottom w:val="single" w:sz="4" w:space="0" w:color="auto"/>
              <w:right w:val="dotted" w:sz="4" w:space="0" w:color="auto"/>
            </w:tcBorders>
            <w:vAlign w:val="center"/>
          </w:tcPr>
          <w:p w:rsidR="008171B9" w:rsidRPr="008171B9" w:rsidRDefault="008171B9" w:rsidP="008171B9">
            <w:pPr>
              <w:widowControl/>
              <w:jc w:val="center"/>
              <w:rPr>
                <w:rFonts w:ascii="仿宋_GB2312" w:eastAsia="仿宋_GB2312" w:hAnsi="宋体" w:cs="宋体"/>
                <w:color w:val="000000"/>
                <w:kern w:val="0"/>
                <w:szCs w:val="21"/>
              </w:rPr>
            </w:pPr>
          </w:p>
        </w:tc>
      </w:tr>
    </w:tbl>
    <w:p w:rsidR="008171B9" w:rsidRPr="008171B9" w:rsidRDefault="008171B9" w:rsidP="008171B9">
      <w:pPr>
        <w:spacing w:line="440" w:lineRule="exact"/>
        <w:ind w:firstLineChars="200" w:firstLine="420"/>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注：仅适用于执行新金融准则的企业。</w:t>
      </w:r>
    </w:p>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（二十二）投资性房地产</w:t>
      </w:r>
      <w:bookmarkEnd w:id="25"/>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1.按成本计量的投资性房地产</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3311"/>
        <w:gridCol w:w="1416"/>
        <w:gridCol w:w="1418"/>
        <w:gridCol w:w="1417"/>
        <w:gridCol w:w="1408"/>
      </w:tblGrid>
      <w:tr w:rsidR="008171B9" w:rsidRPr="008171B9" w:rsidTr="00652DCB">
        <w:trPr>
          <w:trHeight w:val="397"/>
          <w:tblHeader/>
          <w:jc w:val="center"/>
        </w:trPr>
        <w:tc>
          <w:tcPr>
            <w:tcW w:w="3311" w:type="dxa"/>
            <w:vAlign w:val="center"/>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项目</w:t>
            </w:r>
          </w:p>
        </w:tc>
        <w:tc>
          <w:tcPr>
            <w:tcW w:w="1416" w:type="dxa"/>
            <w:vAlign w:val="center"/>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年初余额</w:t>
            </w:r>
          </w:p>
        </w:tc>
        <w:tc>
          <w:tcPr>
            <w:tcW w:w="1418" w:type="dxa"/>
            <w:vAlign w:val="center"/>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本年增加</w:t>
            </w:r>
          </w:p>
        </w:tc>
        <w:tc>
          <w:tcPr>
            <w:tcW w:w="1417" w:type="dxa"/>
            <w:vAlign w:val="center"/>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本年减少</w:t>
            </w:r>
          </w:p>
        </w:tc>
        <w:tc>
          <w:tcPr>
            <w:tcW w:w="1408" w:type="dxa"/>
            <w:vAlign w:val="center"/>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年末余额</w:t>
            </w:r>
          </w:p>
        </w:tc>
      </w:tr>
      <w:tr w:rsidR="008171B9" w:rsidRPr="008171B9" w:rsidTr="00652DCB">
        <w:trPr>
          <w:trHeight w:val="397"/>
          <w:jc w:val="center"/>
        </w:trPr>
        <w:tc>
          <w:tcPr>
            <w:tcW w:w="3311" w:type="dxa"/>
          </w:tcPr>
          <w:p w:rsidR="008171B9" w:rsidRPr="008171B9" w:rsidRDefault="008171B9" w:rsidP="008171B9">
            <w:pPr>
              <w:spacing w:line="440" w:lineRule="exact"/>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lastRenderedPageBreak/>
              <w:t>一、账面原值合计</w:t>
            </w:r>
          </w:p>
        </w:tc>
        <w:tc>
          <w:tcPr>
            <w:tcW w:w="1416" w:type="dxa"/>
          </w:tcPr>
          <w:p w:rsidR="008171B9" w:rsidRPr="008171B9" w:rsidRDefault="008171B9" w:rsidP="008171B9">
            <w:pPr>
              <w:spacing w:line="440" w:lineRule="exact"/>
              <w:rPr>
                <w:rFonts w:ascii="仿宋_GB2312" w:eastAsia="仿宋_GB2312" w:hAnsi="仿宋" w:cs="Times New Roman" w:hint="eastAsia"/>
                <w:szCs w:val="21"/>
              </w:rPr>
            </w:pPr>
          </w:p>
        </w:tc>
        <w:tc>
          <w:tcPr>
            <w:tcW w:w="1418" w:type="dxa"/>
          </w:tcPr>
          <w:p w:rsidR="008171B9" w:rsidRPr="008171B9" w:rsidRDefault="008171B9" w:rsidP="008171B9">
            <w:pPr>
              <w:spacing w:line="440" w:lineRule="exact"/>
              <w:rPr>
                <w:rFonts w:ascii="仿宋_GB2312" w:eastAsia="仿宋_GB2312" w:hAnsi="仿宋" w:cs="Times New Roman" w:hint="eastAsia"/>
                <w:szCs w:val="21"/>
              </w:rPr>
            </w:pPr>
          </w:p>
        </w:tc>
        <w:tc>
          <w:tcPr>
            <w:tcW w:w="1417" w:type="dxa"/>
          </w:tcPr>
          <w:p w:rsidR="008171B9" w:rsidRPr="008171B9" w:rsidRDefault="008171B9" w:rsidP="008171B9">
            <w:pPr>
              <w:spacing w:line="440" w:lineRule="exact"/>
              <w:rPr>
                <w:rFonts w:ascii="仿宋_GB2312" w:eastAsia="仿宋_GB2312" w:hAnsi="仿宋" w:cs="Times New Roman" w:hint="eastAsia"/>
                <w:szCs w:val="21"/>
              </w:rPr>
            </w:pPr>
          </w:p>
        </w:tc>
        <w:tc>
          <w:tcPr>
            <w:tcW w:w="1408"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311" w:type="dxa"/>
          </w:tcPr>
          <w:p w:rsidR="008171B9" w:rsidRPr="008171B9" w:rsidRDefault="008171B9" w:rsidP="008171B9">
            <w:pPr>
              <w:spacing w:line="440" w:lineRule="exact"/>
              <w:rPr>
                <w:rFonts w:ascii="仿宋_GB2312" w:eastAsia="仿宋_GB2312" w:hAnsi="仿宋" w:cs="Times New Roman" w:hint="eastAsia"/>
                <w:kern w:val="0"/>
                <w:szCs w:val="21"/>
              </w:rPr>
            </w:pPr>
            <w:r w:rsidRPr="008171B9">
              <w:rPr>
                <w:rFonts w:ascii="仿宋_GB2312" w:eastAsia="仿宋_GB2312" w:hAnsi="仿宋" w:cs="Times New Roman" w:hint="eastAsia"/>
                <w:szCs w:val="21"/>
              </w:rPr>
              <w:t>其中：</w:t>
            </w:r>
            <w:r w:rsidRPr="008171B9">
              <w:rPr>
                <w:rFonts w:ascii="仿宋_GB2312" w:eastAsia="仿宋_GB2312" w:hAnsi="仿宋" w:cs="Times New Roman" w:hint="eastAsia"/>
                <w:kern w:val="0"/>
                <w:szCs w:val="21"/>
              </w:rPr>
              <w:t>1.房屋、建筑物</w:t>
            </w:r>
          </w:p>
        </w:tc>
        <w:tc>
          <w:tcPr>
            <w:tcW w:w="1416" w:type="dxa"/>
          </w:tcPr>
          <w:p w:rsidR="008171B9" w:rsidRPr="008171B9" w:rsidRDefault="008171B9" w:rsidP="008171B9">
            <w:pPr>
              <w:spacing w:line="440" w:lineRule="exact"/>
              <w:rPr>
                <w:rFonts w:ascii="仿宋_GB2312" w:eastAsia="仿宋_GB2312" w:hAnsi="仿宋" w:cs="Times New Roman" w:hint="eastAsia"/>
                <w:szCs w:val="21"/>
              </w:rPr>
            </w:pPr>
          </w:p>
        </w:tc>
        <w:tc>
          <w:tcPr>
            <w:tcW w:w="1418" w:type="dxa"/>
          </w:tcPr>
          <w:p w:rsidR="008171B9" w:rsidRPr="008171B9" w:rsidRDefault="008171B9" w:rsidP="008171B9">
            <w:pPr>
              <w:spacing w:line="440" w:lineRule="exact"/>
              <w:rPr>
                <w:rFonts w:ascii="仿宋_GB2312" w:eastAsia="仿宋_GB2312" w:hAnsi="仿宋" w:cs="Times New Roman" w:hint="eastAsia"/>
                <w:szCs w:val="21"/>
              </w:rPr>
            </w:pPr>
          </w:p>
        </w:tc>
        <w:tc>
          <w:tcPr>
            <w:tcW w:w="1417" w:type="dxa"/>
          </w:tcPr>
          <w:p w:rsidR="008171B9" w:rsidRPr="008171B9" w:rsidRDefault="008171B9" w:rsidP="008171B9">
            <w:pPr>
              <w:spacing w:line="440" w:lineRule="exact"/>
              <w:rPr>
                <w:rFonts w:ascii="仿宋_GB2312" w:eastAsia="仿宋_GB2312" w:hAnsi="仿宋" w:cs="Times New Roman" w:hint="eastAsia"/>
                <w:szCs w:val="21"/>
              </w:rPr>
            </w:pPr>
          </w:p>
        </w:tc>
        <w:tc>
          <w:tcPr>
            <w:tcW w:w="1408"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311" w:type="dxa"/>
          </w:tcPr>
          <w:p w:rsidR="008171B9" w:rsidRPr="008171B9" w:rsidRDefault="008171B9" w:rsidP="008171B9">
            <w:pPr>
              <w:spacing w:line="440" w:lineRule="exact"/>
              <w:ind w:firstLine="650"/>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2.土地使用权</w:t>
            </w:r>
          </w:p>
        </w:tc>
        <w:tc>
          <w:tcPr>
            <w:tcW w:w="1416" w:type="dxa"/>
          </w:tcPr>
          <w:p w:rsidR="008171B9" w:rsidRPr="008171B9" w:rsidRDefault="008171B9" w:rsidP="008171B9">
            <w:pPr>
              <w:spacing w:line="440" w:lineRule="exact"/>
              <w:rPr>
                <w:rFonts w:ascii="仿宋_GB2312" w:eastAsia="仿宋_GB2312" w:hAnsi="仿宋" w:cs="Times New Roman" w:hint="eastAsia"/>
                <w:szCs w:val="21"/>
              </w:rPr>
            </w:pPr>
          </w:p>
        </w:tc>
        <w:tc>
          <w:tcPr>
            <w:tcW w:w="1418" w:type="dxa"/>
          </w:tcPr>
          <w:p w:rsidR="008171B9" w:rsidRPr="008171B9" w:rsidRDefault="008171B9" w:rsidP="008171B9">
            <w:pPr>
              <w:spacing w:line="440" w:lineRule="exact"/>
              <w:rPr>
                <w:rFonts w:ascii="仿宋_GB2312" w:eastAsia="仿宋_GB2312" w:hAnsi="仿宋" w:cs="Times New Roman" w:hint="eastAsia"/>
                <w:szCs w:val="21"/>
              </w:rPr>
            </w:pPr>
          </w:p>
        </w:tc>
        <w:tc>
          <w:tcPr>
            <w:tcW w:w="1417" w:type="dxa"/>
          </w:tcPr>
          <w:p w:rsidR="008171B9" w:rsidRPr="008171B9" w:rsidRDefault="008171B9" w:rsidP="008171B9">
            <w:pPr>
              <w:spacing w:line="440" w:lineRule="exact"/>
              <w:rPr>
                <w:rFonts w:ascii="仿宋_GB2312" w:eastAsia="仿宋_GB2312" w:hAnsi="仿宋" w:cs="Times New Roman" w:hint="eastAsia"/>
                <w:szCs w:val="21"/>
              </w:rPr>
            </w:pPr>
          </w:p>
        </w:tc>
        <w:tc>
          <w:tcPr>
            <w:tcW w:w="1408"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311" w:type="dxa"/>
          </w:tcPr>
          <w:p w:rsidR="008171B9" w:rsidRPr="008171B9" w:rsidRDefault="008171B9" w:rsidP="008171B9">
            <w:pPr>
              <w:spacing w:line="440" w:lineRule="exact"/>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二、累计折旧和累计摊销合计</w:t>
            </w:r>
          </w:p>
        </w:tc>
        <w:tc>
          <w:tcPr>
            <w:tcW w:w="1416" w:type="dxa"/>
          </w:tcPr>
          <w:p w:rsidR="008171B9" w:rsidRPr="008171B9" w:rsidRDefault="008171B9" w:rsidP="008171B9">
            <w:pPr>
              <w:spacing w:line="440" w:lineRule="exact"/>
              <w:rPr>
                <w:rFonts w:ascii="仿宋_GB2312" w:eastAsia="仿宋_GB2312" w:hAnsi="仿宋" w:cs="Times New Roman" w:hint="eastAsia"/>
                <w:szCs w:val="21"/>
              </w:rPr>
            </w:pPr>
          </w:p>
        </w:tc>
        <w:tc>
          <w:tcPr>
            <w:tcW w:w="1418" w:type="dxa"/>
          </w:tcPr>
          <w:p w:rsidR="008171B9" w:rsidRPr="008171B9" w:rsidRDefault="008171B9" w:rsidP="008171B9">
            <w:pPr>
              <w:spacing w:line="440" w:lineRule="exact"/>
              <w:rPr>
                <w:rFonts w:ascii="仿宋_GB2312" w:eastAsia="仿宋_GB2312" w:hAnsi="仿宋" w:cs="Times New Roman" w:hint="eastAsia"/>
                <w:szCs w:val="21"/>
              </w:rPr>
            </w:pPr>
          </w:p>
        </w:tc>
        <w:tc>
          <w:tcPr>
            <w:tcW w:w="1417" w:type="dxa"/>
          </w:tcPr>
          <w:p w:rsidR="008171B9" w:rsidRPr="008171B9" w:rsidRDefault="008171B9" w:rsidP="008171B9">
            <w:pPr>
              <w:spacing w:line="440" w:lineRule="exact"/>
              <w:rPr>
                <w:rFonts w:ascii="仿宋_GB2312" w:eastAsia="仿宋_GB2312" w:hAnsi="仿宋" w:cs="Times New Roman" w:hint="eastAsia"/>
                <w:szCs w:val="21"/>
              </w:rPr>
            </w:pPr>
          </w:p>
        </w:tc>
        <w:tc>
          <w:tcPr>
            <w:tcW w:w="1408"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311" w:type="dxa"/>
          </w:tcPr>
          <w:p w:rsidR="008171B9" w:rsidRPr="008171B9" w:rsidRDefault="008171B9" w:rsidP="008171B9">
            <w:pPr>
              <w:spacing w:line="440" w:lineRule="exact"/>
              <w:rPr>
                <w:rFonts w:ascii="仿宋_GB2312" w:eastAsia="仿宋_GB2312" w:hAnsi="仿宋" w:cs="Times New Roman" w:hint="eastAsia"/>
                <w:kern w:val="0"/>
                <w:szCs w:val="21"/>
              </w:rPr>
            </w:pPr>
            <w:r w:rsidRPr="008171B9">
              <w:rPr>
                <w:rFonts w:ascii="仿宋_GB2312" w:eastAsia="仿宋_GB2312" w:hAnsi="仿宋" w:cs="Times New Roman" w:hint="eastAsia"/>
                <w:szCs w:val="21"/>
              </w:rPr>
              <w:t>其中：</w:t>
            </w:r>
            <w:r w:rsidRPr="008171B9">
              <w:rPr>
                <w:rFonts w:ascii="仿宋_GB2312" w:eastAsia="仿宋_GB2312" w:hAnsi="仿宋" w:cs="Times New Roman" w:hint="eastAsia"/>
                <w:kern w:val="0"/>
                <w:szCs w:val="21"/>
              </w:rPr>
              <w:t>1.房屋、建筑物</w:t>
            </w:r>
          </w:p>
        </w:tc>
        <w:tc>
          <w:tcPr>
            <w:tcW w:w="1416" w:type="dxa"/>
          </w:tcPr>
          <w:p w:rsidR="008171B9" w:rsidRPr="008171B9" w:rsidRDefault="008171B9" w:rsidP="008171B9">
            <w:pPr>
              <w:spacing w:line="440" w:lineRule="exact"/>
              <w:rPr>
                <w:rFonts w:ascii="仿宋_GB2312" w:eastAsia="仿宋_GB2312" w:hAnsi="仿宋" w:cs="Times New Roman" w:hint="eastAsia"/>
                <w:szCs w:val="21"/>
              </w:rPr>
            </w:pPr>
          </w:p>
        </w:tc>
        <w:tc>
          <w:tcPr>
            <w:tcW w:w="1418" w:type="dxa"/>
          </w:tcPr>
          <w:p w:rsidR="008171B9" w:rsidRPr="008171B9" w:rsidRDefault="008171B9" w:rsidP="008171B9">
            <w:pPr>
              <w:spacing w:line="440" w:lineRule="exact"/>
              <w:rPr>
                <w:rFonts w:ascii="仿宋_GB2312" w:eastAsia="仿宋_GB2312" w:hAnsi="仿宋" w:cs="Times New Roman" w:hint="eastAsia"/>
                <w:szCs w:val="21"/>
              </w:rPr>
            </w:pPr>
          </w:p>
        </w:tc>
        <w:tc>
          <w:tcPr>
            <w:tcW w:w="1417" w:type="dxa"/>
          </w:tcPr>
          <w:p w:rsidR="008171B9" w:rsidRPr="008171B9" w:rsidRDefault="008171B9" w:rsidP="008171B9">
            <w:pPr>
              <w:spacing w:line="440" w:lineRule="exact"/>
              <w:rPr>
                <w:rFonts w:ascii="仿宋_GB2312" w:eastAsia="仿宋_GB2312" w:hAnsi="仿宋" w:cs="Times New Roman" w:hint="eastAsia"/>
                <w:szCs w:val="21"/>
              </w:rPr>
            </w:pPr>
          </w:p>
        </w:tc>
        <w:tc>
          <w:tcPr>
            <w:tcW w:w="1408"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311" w:type="dxa"/>
          </w:tcPr>
          <w:p w:rsidR="008171B9" w:rsidRPr="008171B9" w:rsidRDefault="008171B9" w:rsidP="008171B9">
            <w:pPr>
              <w:spacing w:line="440" w:lineRule="exact"/>
              <w:ind w:firstLine="650"/>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2.土地使用权</w:t>
            </w:r>
          </w:p>
        </w:tc>
        <w:tc>
          <w:tcPr>
            <w:tcW w:w="1416" w:type="dxa"/>
          </w:tcPr>
          <w:p w:rsidR="008171B9" w:rsidRPr="008171B9" w:rsidRDefault="008171B9" w:rsidP="008171B9">
            <w:pPr>
              <w:spacing w:line="440" w:lineRule="exact"/>
              <w:rPr>
                <w:rFonts w:ascii="仿宋_GB2312" w:eastAsia="仿宋_GB2312" w:hAnsi="仿宋" w:cs="Times New Roman" w:hint="eastAsia"/>
                <w:szCs w:val="21"/>
              </w:rPr>
            </w:pPr>
          </w:p>
        </w:tc>
        <w:tc>
          <w:tcPr>
            <w:tcW w:w="1418" w:type="dxa"/>
          </w:tcPr>
          <w:p w:rsidR="008171B9" w:rsidRPr="008171B9" w:rsidRDefault="008171B9" w:rsidP="008171B9">
            <w:pPr>
              <w:spacing w:line="440" w:lineRule="exact"/>
              <w:rPr>
                <w:rFonts w:ascii="仿宋_GB2312" w:eastAsia="仿宋_GB2312" w:hAnsi="仿宋" w:cs="Times New Roman" w:hint="eastAsia"/>
                <w:szCs w:val="21"/>
              </w:rPr>
            </w:pPr>
          </w:p>
        </w:tc>
        <w:tc>
          <w:tcPr>
            <w:tcW w:w="1417" w:type="dxa"/>
          </w:tcPr>
          <w:p w:rsidR="008171B9" w:rsidRPr="008171B9" w:rsidRDefault="008171B9" w:rsidP="008171B9">
            <w:pPr>
              <w:spacing w:line="440" w:lineRule="exact"/>
              <w:rPr>
                <w:rFonts w:ascii="仿宋_GB2312" w:eastAsia="仿宋_GB2312" w:hAnsi="仿宋" w:cs="Times New Roman" w:hint="eastAsia"/>
                <w:szCs w:val="21"/>
              </w:rPr>
            </w:pPr>
          </w:p>
        </w:tc>
        <w:tc>
          <w:tcPr>
            <w:tcW w:w="1408"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311" w:type="dxa"/>
          </w:tcPr>
          <w:p w:rsidR="008171B9" w:rsidRPr="008171B9" w:rsidRDefault="008171B9" w:rsidP="008171B9">
            <w:pPr>
              <w:spacing w:line="440" w:lineRule="exact"/>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三、投资性房地产账面净值合计</w:t>
            </w:r>
          </w:p>
        </w:tc>
        <w:tc>
          <w:tcPr>
            <w:tcW w:w="1416" w:type="dxa"/>
          </w:tcPr>
          <w:p w:rsidR="008171B9" w:rsidRPr="008171B9" w:rsidRDefault="008171B9" w:rsidP="008171B9">
            <w:pPr>
              <w:spacing w:line="440" w:lineRule="exact"/>
              <w:rPr>
                <w:rFonts w:ascii="仿宋_GB2312" w:eastAsia="仿宋_GB2312" w:hAnsi="仿宋" w:cs="Times New Roman" w:hint="eastAsia"/>
                <w:szCs w:val="21"/>
              </w:rPr>
            </w:pPr>
          </w:p>
        </w:tc>
        <w:tc>
          <w:tcPr>
            <w:tcW w:w="1418" w:type="dxa"/>
          </w:tcPr>
          <w:p w:rsidR="008171B9" w:rsidRPr="008171B9" w:rsidRDefault="008171B9" w:rsidP="008171B9">
            <w:pPr>
              <w:spacing w:line="440" w:lineRule="exact"/>
              <w:rPr>
                <w:rFonts w:ascii="仿宋_GB2312" w:eastAsia="仿宋_GB2312" w:hAnsi="仿宋" w:cs="Times New Roman" w:hint="eastAsia"/>
                <w:szCs w:val="21"/>
              </w:rPr>
            </w:pPr>
          </w:p>
        </w:tc>
        <w:tc>
          <w:tcPr>
            <w:tcW w:w="1417" w:type="dxa"/>
          </w:tcPr>
          <w:p w:rsidR="008171B9" w:rsidRPr="008171B9" w:rsidRDefault="008171B9" w:rsidP="008171B9">
            <w:pPr>
              <w:spacing w:line="440" w:lineRule="exact"/>
              <w:rPr>
                <w:rFonts w:ascii="仿宋_GB2312" w:eastAsia="仿宋_GB2312" w:hAnsi="仿宋" w:cs="Times New Roman" w:hint="eastAsia"/>
                <w:szCs w:val="21"/>
              </w:rPr>
            </w:pPr>
          </w:p>
        </w:tc>
        <w:tc>
          <w:tcPr>
            <w:tcW w:w="1408"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311" w:type="dxa"/>
          </w:tcPr>
          <w:p w:rsidR="008171B9" w:rsidRPr="008171B9" w:rsidRDefault="008171B9" w:rsidP="008171B9">
            <w:pPr>
              <w:spacing w:line="440" w:lineRule="exact"/>
              <w:rPr>
                <w:rFonts w:ascii="仿宋_GB2312" w:eastAsia="仿宋_GB2312" w:hAnsi="仿宋" w:cs="Times New Roman" w:hint="eastAsia"/>
                <w:kern w:val="0"/>
                <w:szCs w:val="21"/>
              </w:rPr>
            </w:pPr>
            <w:r w:rsidRPr="008171B9">
              <w:rPr>
                <w:rFonts w:ascii="仿宋_GB2312" w:eastAsia="仿宋_GB2312" w:hAnsi="仿宋" w:cs="Times New Roman" w:hint="eastAsia"/>
                <w:szCs w:val="21"/>
              </w:rPr>
              <w:t>其中：</w:t>
            </w:r>
            <w:r w:rsidRPr="008171B9">
              <w:rPr>
                <w:rFonts w:ascii="仿宋_GB2312" w:eastAsia="仿宋_GB2312" w:hAnsi="仿宋" w:cs="Times New Roman" w:hint="eastAsia"/>
                <w:kern w:val="0"/>
                <w:szCs w:val="21"/>
              </w:rPr>
              <w:t>1.房屋、建筑物</w:t>
            </w:r>
          </w:p>
        </w:tc>
        <w:tc>
          <w:tcPr>
            <w:tcW w:w="1416" w:type="dxa"/>
          </w:tcPr>
          <w:p w:rsidR="008171B9" w:rsidRPr="008171B9" w:rsidRDefault="008171B9" w:rsidP="008171B9">
            <w:pPr>
              <w:spacing w:line="440" w:lineRule="exact"/>
              <w:rPr>
                <w:rFonts w:ascii="仿宋_GB2312" w:eastAsia="仿宋_GB2312" w:hAnsi="仿宋" w:cs="Times New Roman" w:hint="eastAsia"/>
                <w:szCs w:val="21"/>
              </w:rPr>
            </w:pPr>
          </w:p>
        </w:tc>
        <w:tc>
          <w:tcPr>
            <w:tcW w:w="1418" w:type="dxa"/>
          </w:tcPr>
          <w:p w:rsidR="008171B9" w:rsidRPr="008171B9" w:rsidRDefault="008171B9" w:rsidP="008171B9">
            <w:pPr>
              <w:spacing w:line="440" w:lineRule="exact"/>
              <w:rPr>
                <w:rFonts w:ascii="仿宋_GB2312" w:eastAsia="仿宋_GB2312" w:hAnsi="仿宋" w:cs="Times New Roman" w:hint="eastAsia"/>
                <w:szCs w:val="21"/>
              </w:rPr>
            </w:pPr>
          </w:p>
        </w:tc>
        <w:tc>
          <w:tcPr>
            <w:tcW w:w="1417" w:type="dxa"/>
          </w:tcPr>
          <w:p w:rsidR="008171B9" w:rsidRPr="008171B9" w:rsidRDefault="008171B9" w:rsidP="008171B9">
            <w:pPr>
              <w:spacing w:line="440" w:lineRule="exact"/>
              <w:rPr>
                <w:rFonts w:ascii="仿宋_GB2312" w:eastAsia="仿宋_GB2312" w:hAnsi="仿宋" w:cs="Times New Roman" w:hint="eastAsia"/>
                <w:szCs w:val="21"/>
              </w:rPr>
            </w:pPr>
          </w:p>
        </w:tc>
        <w:tc>
          <w:tcPr>
            <w:tcW w:w="1408"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311" w:type="dxa"/>
          </w:tcPr>
          <w:p w:rsidR="008171B9" w:rsidRPr="008171B9" w:rsidRDefault="008171B9" w:rsidP="008171B9">
            <w:pPr>
              <w:spacing w:line="440" w:lineRule="exact"/>
              <w:ind w:firstLineChars="309" w:firstLine="649"/>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2.土地使用权</w:t>
            </w:r>
          </w:p>
        </w:tc>
        <w:tc>
          <w:tcPr>
            <w:tcW w:w="1416" w:type="dxa"/>
          </w:tcPr>
          <w:p w:rsidR="008171B9" w:rsidRPr="008171B9" w:rsidRDefault="008171B9" w:rsidP="008171B9">
            <w:pPr>
              <w:spacing w:line="440" w:lineRule="exact"/>
              <w:rPr>
                <w:rFonts w:ascii="仿宋_GB2312" w:eastAsia="仿宋_GB2312" w:hAnsi="仿宋" w:cs="Times New Roman" w:hint="eastAsia"/>
                <w:szCs w:val="21"/>
              </w:rPr>
            </w:pPr>
          </w:p>
        </w:tc>
        <w:tc>
          <w:tcPr>
            <w:tcW w:w="1418" w:type="dxa"/>
          </w:tcPr>
          <w:p w:rsidR="008171B9" w:rsidRPr="008171B9" w:rsidRDefault="008171B9" w:rsidP="008171B9">
            <w:pPr>
              <w:spacing w:line="440" w:lineRule="exact"/>
              <w:rPr>
                <w:rFonts w:ascii="仿宋_GB2312" w:eastAsia="仿宋_GB2312" w:hAnsi="仿宋" w:cs="Times New Roman" w:hint="eastAsia"/>
                <w:szCs w:val="21"/>
              </w:rPr>
            </w:pPr>
          </w:p>
        </w:tc>
        <w:tc>
          <w:tcPr>
            <w:tcW w:w="1417" w:type="dxa"/>
          </w:tcPr>
          <w:p w:rsidR="008171B9" w:rsidRPr="008171B9" w:rsidRDefault="008171B9" w:rsidP="008171B9">
            <w:pPr>
              <w:spacing w:line="440" w:lineRule="exact"/>
              <w:rPr>
                <w:rFonts w:ascii="仿宋_GB2312" w:eastAsia="仿宋_GB2312" w:hAnsi="仿宋" w:cs="Times New Roman" w:hint="eastAsia"/>
                <w:szCs w:val="21"/>
              </w:rPr>
            </w:pPr>
          </w:p>
        </w:tc>
        <w:tc>
          <w:tcPr>
            <w:tcW w:w="1408"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311" w:type="dxa"/>
          </w:tcPr>
          <w:p w:rsidR="008171B9" w:rsidRPr="008171B9" w:rsidRDefault="008171B9" w:rsidP="008171B9">
            <w:pPr>
              <w:spacing w:line="440" w:lineRule="exact"/>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四、投资性房地产减值准备累计金额合计</w:t>
            </w:r>
          </w:p>
        </w:tc>
        <w:tc>
          <w:tcPr>
            <w:tcW w:w="1416" w:type="dxa"/>
          </w:tcPr>
          <w:p w:rsidR="008171B9" w:rsidRPr="008171B9" w:rsidRDefault="008171B9" w:rsidP="008171B9">
            <w:pPr>
              <w:spacing w:line="440" w:lineRule="exact"/>
              <w:rPr>
                <w:rFonts w:ascii="仿宋_GB2312" w:eastAsia="仿宋_GB2312" w:hAnsi="仿宋" w:cs="Times New Roman" w:hint="eastAsia"/>
                <w:szCs w:val="21"/>
              </w:rPr>
            </w:pPr>
          </w:p>
        </w:tc>
        <w:tc>
          <w:tcPr>
            <w:tcW w:w="1418" w:type="dxa"/>
          </w:tcPr>
          <w:p w:rsidR="008171B9" w:rsidRPr="008171B9" w:rsidRDefault="008171B9" w:rsidP="008171B9">
            <w:pPr>
              <w:spacing w:line="440" w:lineRule="exact"/>
              <w:rPr>
                <w:rFonts w:ascii="仿宋_GB2312" w:eastAsia="仿宋_GB2312" w:hAnsi="仿宋" w:cs="Times New Roman" w:hint="eastAsia"/>
                <w:szCs w:val="21"/>
              </w:rPr>
            </w:pPr>
          </w:p>
        </w:tc>
        <w:tc>
          <w:tcPr>
            <w:tcW w:w="1417" w:type="dxa"/>
          </w:tcPr>
          <w:p w:rsidR="008171B9" w:rsidRPr="008171B9" w:rsidRDefault="008171B9" w:rsidP="008171B9">
            <w:pPr>
              <w:spacing w:line="440" w:lineRule="exact"/>
              <w:rPr>
                <w:rFonts w:ascii="仿宋_GB2312" w:eastAsia="仿宋_GB2312" w:hAnsi="仿宋" w:cs="Times New Roman" w:hint="eastAsia"/>
                <w:szCs w:val="21"/>
              </w:rPr>
            </w:pPr>
          </w:p>
        </w:tc>
        <w:tc>
          <w:tcPr>
            <w:tcW w:w="1408"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311" w:type="dxa"/>
          </w:tcPr>
          <w:p w:rsidR="008171B9" w:rsidRPr="008171B9" w:rsidRDefault="008171B9" w:rsidP="008171B9">
            <w:pPr>
              <w:spacing w:line="440" w:lineRule="exact"/>
              <w:rPr>
                <w:rFonts w:ascii="仿宋_GB2312" w:eastAsia="仿宋_GB2312" w:hAnsi="仿宋" w:cs="Times New Roman" w:hint="eastAsia"/>
                <w:kern w:val="0"/>
                <w:szCs w:val="21"/>
              </w:rPr>
            </w:pPr>
            <w:r w:rsidRPr="008171B9">
              <w:rPr>
                <w:rFonts w:ascii="仿宋_GB2312" w:eastAsia="仿宋_GB2312" w:hAnsi="仿宋" w:cs="Times New Roman" w:hint="eastAsia"/>
                <w:szCs w:val="21"/>
              </w:rPr>
              <w:t>其中：</w:t>
            </w:r>
            <w:r w:rsidRPr="008171B9">
              <w:rPr>
                <w:rFonts w:ascii="仿宋_GB2312" w:eastAsia="仿宋_GB2312" w:hAnsi="仿宋" w:cs="Times New Roman" w:hint="eastAsia"/>
                <w:kern w:val="0"/>
                <w:szCs w:val="21"/>
              </w:rPr>
              <w:t>1.房屋、建筑物</w:t>
            </w:r>
          </w:p>
        </w:tc>
        <w:tc>
          <w:tcPr>
            <w:tcW w:w="1416" w:type="dxa"/>
          </w:tcPr>
          <w:p w:rsidR="008171B9" w:rsidRPr="008171B9" w:rsidRDefault="008171B9" w:rsidP="008171B9">
            <w:pPr>
              <w:spacing w:line="440" w:lineRule="exact"/>
              <w:rPr>
                <w:rFonts w:ascii="仿宋_GB2312" w:eastAsia="仿宋_GB2312" w:hAnsi="仿宋" w:cs="Times New Roman" w:hint="eastAsia"/>
                <w:szCs w:val="21"/>
              </w:rPr>
            </w:pPr>
          </w:p>
        </w:tc>
        <w:tc>
          <w:tcPr>
            <w:tcW w:w="1418" w:type="dxa"/>
          </w:tcPr>
          <w:p w:rsidR="008171B9" w:rsidRPr="008171B9" w:rsidRDefault="008171B9" w:rsidP="008171B9">
            <w:pPr>
              <w:spacing w:line="440" w:lineRule="exact"/>
              <w:rPr>
                <w:rFonts w:ascii="仿宋_GB2312" w:eastAsia="仿宋_GB2312" w:hAnsi="仿宋" w:cs="Times New Roman" w:hint="eastAsia"/>
                <w:szCs w:val="21"/>
              </w:rPr>
            </w:pPr>
          </w:p>
        </w:tc>
        <w:tc>
          <w:tcPr>
            <w:tcW w:w="1417" w:type="dxa"/>
          </w:tcPr>
          <w:p w:rsidR="008171B9" w:rsidRPr="008171B9" w:rsidRDefault="008171B9" w:rsidP="008171B9">
            <w:pPr>
              <w:spacing w:line="440" w:lineRule="exact"/>
              <w:rPr>
                <w:rFonts w:ascii="仿宋_GB2312" w:eastAsia="仿宋_GB2312" w:hAnsi="仿宋" w:cs="Times New Roman" w:hint="eastAsia"/>
                <w:szCs w:val="21"/>
              </w:rPr>
            </w:pPr>
          </w:p>
        </w:tc>
        <w:tc>
          <w:tcPr>
            <w:tcW w:w="1408"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311" w:type="dxa"/>
          </w:tcPr>
          <w:p w:rsidR="008171B9" w:rsidRPr="008171B9" w:rsidRDefault="008171B9" w:rsidP="008171B9">
            <w:pPr>
              <w:spacing w:line="440" w:lineRule="exact"/>
              <w:ind w:firstLineChars="309" w:firstLine="649"/>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2.土地使用权</w:t>
            </w:r>
          </w:p>
        </w:tc>
        <w:tc>
          <w:tcPr>
            <w:tcW w:w="1416" w:type="dxa"/>
          </w:tcPr>
          <w:p w:rsidR="008171B9" w:rsidRPr="008171B9" w:rsidRDefault="008171B9" w:rsidP="008171B9">
            <w:pPr>
              <w:spacing w:line="440" w:lineRule="exact"/>
              <w:rPr>
                <w:rFonts w:ascii="仿宋_GB2312" w:eastAsia="仿宋_GB2312" w:hAnsi="仿宋" w:cs="Times New Roman" w:hint="eastAsia"/>
                <w:szCs w:val="21"/>
              </w:rPr>
            </w:pPr>
          </w:p>
        </w:tc>
        <w:tc>
          <w:tcPr>
            <w:tcW w:w="1418" w:type="dxa"/>
          </w:tcPr>
          <w:p w:rsidR="008171B9" w:rsidRPr="008171B9" w:rsidRDefault="008171B9" w:rsidP="008171B9">
            <w:pPr>
              <w:spacing w:line="440" w:lineRule="exact"/>
              <w:rPr>
                <w:rFonts w:ascii="仿宋_GB2312" w:eastAsia="仿宋_GB2312" w:hAnsi="仿宋" w:cs="Times New Roman" w:hint="eastAsia"/>
                <w:szCs w:val="21"/>
              </w:rPr>
            </w:pPr>
          </w:p>
        </w:tc>
        <w:tc>
          <w:tcPr>
            <w:tcW w:w="1417" w:type="dxa"/>
          </w:tcPr>
          <w:p w:rsidR="008171B9" w:rsidRPr="008171B9" w:rsidRDefault="008171B9" w:rsidP="008171B9">
            <w:pPr>
              <w:spacing w:line="440" w:lineRule="exact"/>
              <w:rPr>
                <w:rFonts w:ascii="仿宋_GB2312" w:eastAsia="仿宋_GB2312" w:hAnsi="仿宋" w:cs="Times New Roman" w:hint="eastAsia"/>
                <w:szCs w:val="21"/>
              </w:rPr>
            </w:pPr>
          </w:p>
        </w:tc>
        <w:tc>
          <w:tcPr>
            <w:tcW w:w="1408"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311" w:type="dxa"/>
          </w:tcPr>
          <w:p w:rsidR="008171B9" w:rsidRPr="008171B9" w:rsidRDefault="008171B9" w:rsidP="008171B9">
            <w:pPr>
              <w:spacing w:line="440" w:lineRule="exact"/>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五、投资性房地产账面价值合计</w:t>
            </w:r>
          </w:p>
        </w:tc>
        <w:tc>
          <w:tcPr>
            <w:tcW w:w="1416" w:type="dxa"/>
          </w:tcPr>
          <w:p w:rsidR="008171B9" w:rsidRPr="008171B9" w:rsidRDefault="008171B9" w:rsidP="008171B9">
            <w:pPr>
              <w:spacing w:line="440" w:lineRule="exact"/>
              <w:rPr>
                <w:rFonts w:ascii="仿宋_GB2312" w:eastAsia="仿宋_GB2312" w:hAnsi="仿宋" w:cs="Times New Roman" w:hint="eastAsia"/>
                <w:szCs w:val="21"/>
              </w:rPr>
            </w:pPr>
          </w:p>
        </w:tc>
        <w:tc>
          <w:tcPr>
            <w:tcW w:w="1418" w:type="dxa"/>
          </w:tcPr>
          <w:p w:rsidR="008171B9" w:rsidRPr="008171B9" w:rsidRDefault="008171B9" w:rsidP="008171B9">
            <w:pPr>
              <w:spacing w:line="440" w:lineRule="exact"/>
              <w:rPr>
                <w:rFonts w:ascii="仿宋_GB2312" w:eastAsia="仿宋_GB2312" w:hAnsi="仿宋" w:cs="Times New Roman" w:hint="eastAsia"/>
                <w:szCs w:val="21"/>
              </w:rPr>
            </w:pPr>
          </w:p>
        </w:tc>
        <w:tc>
          <w:tcPr>
            <w:tcW w:w="1417" w:type="dxa"/>
          </w:tcPr>
          <w:p w:rsidR="008171B9" w:rsidRPr="008171B9" w:rsidRDefault="008171B9" w:rsidP="008171B9">
            <w:pPr>
              <w:spacing w:line="440" w:lineRule="exact"/>
              <w:rPr>
                <w:rFonts w:ascii="仿宋_GB2312" w:eastAsia="仿宋_GB2312" w:hAnsi="仿宋" w:cs="Times New Roman" w:hint="eastAsia"/>
                <w:szCs w:val="21"/>
              </w:rPr>
            </w:pPr>
          </w:p>
        </w:tc>
        <w:tc>
          <w:tcPr>
            <w:tcW w:w="1408"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311" w:type="dxa"/>
          </w:tcPr>
          <w:p w:rsidR="008171B9" w:rsidRPr="008171B9" w:rsidRDefault="008171B9" w:rsidP="008171B9">
            <w:pPr>
              <w:spacing w:line="440" w:lineRule="exact"/>
              <w:rPr>
                <w:rFonts w:ascii="仿宋_GB2312" w:eastAsia="仿宋_GB2312" w:hAnsi="仿宋" w:cs="Times New Roman" w:hint="eastAsia"/>
                <w:kern w:val="0"/>
                <w:szCs w:val="21"/>
              </w:rPr>
            </w:pPr>
            <w:r w:rsidRPr="008171B9">
              <w:rPr>
                <w:rFonts w:ascii="仿宋_GB2312" w:eastAsia="仿宋_GB2312" w:hAnsi="仿宋" w:cs="Times New Roman" w:hint="eastAsia"/>
                <w:szCs w:val="21"/>
              </w:rPr>
              <w:t>其中：</w:t>
            </w:r>
            <w:r w:rsidRPr="008171B9">
              <w:rPr>
                <w:rFonts w:ascii="仿宋_GB2312" w:eastAsia="仿宋_GB2312" w:hAnsi="仿宋" w:cs="Times New Roman" w:hint="eastAsia"/>
                <w:kern w:val="0"/>
                <w:szCs w:val="21"/>
              </w:rPr>
              <w:t>1.房屋、建筑物</w:t>
            </w:r>
          </w:p>
        </w:tc>
        <w:tc>
          <w:tcPr>
            <w:tcW w:w="1416" w:type="dxa"/>
          </w:tcPr>
          <w:p w:rsidR="008171B9" w:rsidRPr="008171B9" w:rsidRDefault="008171B9" w:rsidP="008171B9">
            <w:pPr>
              <w:spacing w:line="440" w:lineRule="exact"/>
              <w:rPr>
                <w:rFonts w:ascii="仿宋_GB2312" w:eastAsia="仿宋_GB2312" w:hAnsi="仿宋" w:cs="Times New Roman" w:hint="eastAsia"/>
                <w:szCs w:val="21"/>
              </w:rPr>
            </w:pPr>
          </w:p>
        </w:tc>
        <w:tc>
          <w:tcPr>
            <w:tcW w:w="1418" w:type="dxa"/>
          </w:tcPr>
          <w:p w:rsidR="008171B9" w:rsidRPr="008171B9" w:rsidRDefault="008171B9" w:rsidP="008171B9">
            <w:pPr>
              <w:spacing w:line="440" w:lineRule="exact"/>
              <w:rPr>
                <w:rFonts w:ascii="仿宋_GB2312" w:eastAsia="仿宋_GB2312" w:hAnsi="仿宋" w:cs="Times New Roman" w:hint="eastAsia"/>
                <w:szCs w:val="21"/>
              </w:rPr>
            </w:pPr>
          </w:p>
        </w:tc>
        <w:tc>
          <w:tcPr>
            <w:tcW w:w="1417" w:type="dxa"/>
          </w:tcPr>
          <w:p w:rsidR="008171B9" w:rsidRPr="008171B9" w:rsidRDefault="008171B9" w:rsidP="008171B9">
            <w:pPr>
              <w:spacing w:line="440" w:lineRule="exact"/>
              <w:rPr>
                <w:rFonts w:ascii="仿宋_GB2312" w:eastAsia="仿宋_GB2312" w:hAnsi="仿宋" w:cs="Times New Roman" w:hint="eastAsia"/>
                <w:szCs w:val="21"/>
              </w:rPr>
            </w:pPr>
          </w:p>
        </w:tc>
        <w:tc>
          <w:tcPr>
            <w:tcW w:w="1408"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311" w:type="dxa"/>
          </w:tcPr>
          <w:p w:rsidR="008171B9" w:rsidRPr="008171B9" w:rsidRDefault="008171B9" w:rsidP="008171B9">
            <w:pPr>
              <w:spacing w:line="440" w:lineRule="exact"/>
              <w:ind w:firstLineChars="309" w:firstLine="649"/>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2.土地使用权</w:t>
            </w:r>
          </w:p>
        </w:tc>
        <w:tc>
          <w:tcPr>
            <w:tcW w:w="1416" w:type="dxa"/>
          </w:tcPr>
          <w:p w:rsidR="008171B9" w:rsidRPr="008171B9" w:rsidRDefault="008171B9" w:rsidP="008171B9">
            <w:pPr>
              <w:spacing w:line="440" w:lineRule="exact"/>
              <w:rPr>
                <w:rFonts w:ascii="仿宋_GB2312" w:eastAsia="仿宋_GB2312" w:hAnsi="仿宋" w:cs="Times New Roman" w:hint="eastAsia"/>
                <w:szCs w:val="21"/>
              </w:rPr>
            </w:pPr>
          </w:p>
        </w:tc>
        <w:tc>
          <w:tcPr>
            <w:tcW w:w="1418" w:type="dxa"/>
          </w:tcPr>
          <w:p w:rsidR="008171B9" w:rsidRPr="008171B9" w:rsidRDefault="008171B9" w:rsidP="008171B9">
            <w:pPr>
              <w:spacing w:line="440" w:lineRule="exact"/>
              <w:rPr>
                <w:rFonts w:ascii="仿宋_GB2312" w:eastAsia="仿宋_GB2312" w:hAnsi="仿宋" w:cs="Times New Roman" w:hint="eastAsia"/>
                <w:szCs w:val="21"/>
              </w:rPr>
            </w:pPr>
          </w:p>
        </w:tc>
        <w:tc>
          <w:tcPr>
            <w:tcW w:w="1417" w:type="dxa"/>
          </w:tcPr>
          <w:p w:rsidR="008171B9" w:rsidRPr="008171B9" w:rsidRDefault="008171B9" w:rsidP="008171B9">
            <w:pPr>
              <w:spacing w:line="440" w:lineRule="exact"/>
              <w:rPr>
                <w:rFonts w:ascii="仿宋_GB2312" w:eastAsia="仿宋_GB2312" w:hAnsi="仿宋" w:cs="Times New Roman" w:hint="eastAsia"/>
                <w:szCs w:val="21"/>
              </w:rPr>
            </w:pPr>
          </w:p>
        </w:tc>
        <w:tc>
          <w:tcPr>
            <w:tcW w:w="1408" w:type="dxa"/>
          </w:tcPr>
          <w:p w:rsidR="008171B9" w:rsidRPr="008171B9" w:rsidRDefault="008171B9" w:rsidP="008171B9">
            <w:pPr>
              <w:spacing w:line="440" w:lineRule="exact"/>
              <w:rPr>
                <w:rFonts w:ascii="仿宋_GB2312" w:eastAsia="仿宋_GB2312" w:hAnsi="仿宋" w:cs="Times New Roman" w:hint="eastAsia"/>
                <w:szCs w:val="21"/>
              </w:rPr>
            </w:pPr>
          </w:p>
        </w:tc>
      </w:tr>
    </w:tbl>
    <w:p w:rsidR="008171B9" w:rsidRPr="008171B9" w:rsidRDefault="008171B9" w:rsidP="008171B9">
      <w:pPr>
        <w:spacing w:line="440" w:lineRule="exact"/>
        <w:ind w:firstLineChars="200" w:firstLine="420"/>
        <w:rPr>
          <w:rFonts w:ascii="仿宋_GB2312" w:eastAsia="仿宋_GB2312" w:hAnsi="仿宋" w:cs="MingLiU" w:hint="eastAsia"/>
          <w:kern w:val="0"/>
          <w:szCs w:val="21"/>
        </w:rPr>
      </w:pPr>
      <w:r w:rsidRPr="008171B9">
        <w:rPr>
          <w:rFonts w:ascii="仿宋_GB2312" w:eastAsia="仿宋_GB2312" w:hAnsi="仿宋" w:cs="MingLiU" w:hint="eastAsia"/>
          <w:kern w:val="0"/>
          <w:szCs w:val="21"/>
        </w:rPr>
        <w:t>注：本年折旧和摊销额</w:t>
      </w:r>
      <w:r w:rsidRPr="008171B9">
        <w:rPr>
          <w:rFonts w:ascii="仿宋_GB2312" w:eastAsia="仿宋_GB2312" w:hAnsi="仿宋" w:cs="Arial" w:hint="eastAsia"/>
          <w:bCs/>
          <w:kern w:val="0"/>
          <w:szCs w:val="21"/>
        </w:rPr>
        <w:t>______。</w:t>
      </w:r>
      <w:r w:rsidRPr="008171B9">
        <w:rPr>
          <w:rFonts w:ascii="仿宋_GB2312" w:eastAsia="仿宋_GB2312" w:hAnsi="仿宋" w:cs="MingLiU" w:hint="eastAsia"/>
          <w:kern w:val="0"/>
          <w:szCs w:val="21"/>
        </w:rPr>
        <w:t>投资性房地产本年减值准备计提额</w:t>
      </w:r>
      <w:r w:rsidRPr="008171B9">
        <w:rPr>
          <w:rFonts w:ascii="仿宋_GB2312" w:eastAsia="仿宋_GB2312" w:hAnsi="仿宋" w:cs="Arial" w:hint="eastAsia"/>
          <w:bCs/>
          <w:kern w:val="0"/>
          <w:szCs w:val="21"/>
        </w:rPr>
        <w:t>________。</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 xml:space="preserve">2.按公允价值计量的投资性房地产 </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2550"/>
        <w:gridCol w:w="813"/>
        <w:gridCol w:w="740"/>
        <w:gridCol w:w="888"/>
        <w:gridCol w:w="1014"/>
        <w:gridCol w:w="793"/>
        <w:gridCol w:w="920"/>
        <w:gridCol w:w="804"/>
      </w:tblGrid>
      <w:tr w:rsidR="008171B9" w:rsidRPr="008171B9" w:rsidTr="00652DCB">
        <w:trPr>
          <w:cantSplit/>
          <w:trHeight w:val="397"/>
          <w:jc w:val="center"/>
        </w:trPr>
        <w:tc>
          <w:tcPr>
            <w:tcW w:w="2550" w:type="dxa"/>
            <w:vMerge w:val="restart"/>
            <w:vAlign w:val="center"/>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项目</w:t>
            </w:r>
          </w:p>
        </w:tc>
        <w:tc>
          <w:tcPr>
            <w:tcW w:w="813" w:type="dxa"/>
            <w:vMerge w:val="restart"/>
            <w:vAlign w:val="center"/>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年初公允价值</w:t>
            </w:r>
          </w:p>
        </w:tc>
        <w:tc>
          <w:tcPr>
            <w:tcW w:w="2642" w:type="dxa"/>
            <w:gridSpan w:val="3"/>
            <w:vAlign w:val="center"/>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本年增加</w:t>
            </w:r>
          </w:p>
        </w:tc>
        <w:tc>
          <w:tcPr>
            <w:tcW w:w="1713" w:type="dxa"/>
            <w:gridSpan w:val="2"/>
            <w:vAlign w:val="center"/>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本年减少</w:t>
            </w:r>
          </w:p>
        </w:tc>
        <w:tc>
          <w:tcPr>
            <w:tcW w:w="804" w:type="dxa"/>
            <w:vMerge w:val="restart"/>
            <w:vAlign w:val="center"/>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年末公允价值</w:t>
            </w:r>
          </w:p>
        </w:tc>
      </w:tr>
      <w:tr w:rsidR="008171B9" w:rsidRPr="008171B9" w:rsidTr="00652DCB">
        <w:trPr>
          <w:cantSplit/>
          <w:trHeight w:val="397"/>
          <w:jc w:val="center"/>
        </w:trPr>
        <w:tc>
          <w:tcPr>
            <w:tcW w:w="2550" w:type="dxa"/>
            <w:vMerge/>
            <w:vAlign w:val="center"/>
          </w:tcPr>
          <w:p w:rsidR="008171B9" w:rsidRPr="008171B9" w:rsidRDefault="008171B9" w:rsidP="008171B9">
            <w:pPr>
              <w:spacing w:line="440" w:lineRule="exact"/>
              <w:jc w:val="center"/>
              <w:rPr>
                <w:rFonts w:ascii="仿宋_GB2312" w:eastAsia="仿宋_GB2312" w:hAnsi="仿宋" w:cs="Times New Roman" w:hint="eastAsia"/>
                <w:kern w:val="0"/>
                <w:szCs w:val="21"/>
              </w:rPr>
            </w:pPr>
          </w:p>
        </w:tc>
        <w:tc>
          <w:tcPr>
            <w:tcW w:w="813" w:type="dxa"/>
            <w:vMerge/>
            <w:vAlign w:val="center"/>
          </w:tcPr>
          <w:p w:rsidR="008171B9" w:rsidRPr="008171B9" w:rsidRDefault="008171B9" w:rsidP="008171B9">
            <w:pPr>
              <w:spacing w:line="440" w:lineRule="exact"/>
              <w:jc w:val="center"/>
              <w:rPr>
                <w:rFonts w:ascii="仿宋_GB2312" w:eastAsia="仿宋_GB2312" w:hAnsi="仿宋" w:cs="Times New Roman" w:hint="eastAsia"/>
                <w:kern w:val="0"/>
                <w:sz w:val="20"/>
                <w:szCs w:val="21"/>
              </w:rPr>
            </w:pPr>
          </w:p>
        </w:tc>
        <w:tc>
          <w:tcPr>
            <w:tcW w:w="740" w:type="dxa"/>
            <w:vAlign w:val="center"/>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购  置</w:t>
            </w:r>
          </w:p>
        </w:tc>
        <w:tc>
          <w:tcPr>
            <w:tcW w:w="888" w:type="dxa"/>
            <w:vAlign w:val="center"/>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自用房地产或存货转入</w:t>
            </w:r>
          </w:p>
        </w:tc>
        <w:tc>
          <w:tcPr>
            <w:tcW w:w="1014" w:type="dxa"/>
            <w:vAlign w:val="center"/>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公允价值变动损益</w:t>
            </w:r>
          </w:p>
        </w:tc>
        <w:tc>
          <w:tcPr>
            <w:tcW w:w="793" w:type="dxa"/>
            <w:vAlign w:val="center"/>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处  置</w:t>
            </w:r>
          </w:p>
        </w:tc>
        <w:tc>
          <w:tcPr>
            <w:tcW w:w="920" w:type="dxa"/>
            <w:vAlign w:val="center"/>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转为自用房地产</w:t>
            </w:r>
          </w:p>
        </w:tc>
        <w:tc>
          <w:tcPr>
            <w:tcW w:w="804" w:type="dxa"/>
            <w:vMerge/>
            <w:vAlign w:val="center"/>
          </w:tcPr>
          <w:p w:rsidR="008171B9" w:rsidRPr="008171B9" w:rsidRDefault="008171B9" w:rsidP="008171B9">
            <w:pPr>
              <w:spacing w:line="440" w:lineRule="exact"/>
              <w:jc w:val="center"/>
              <w:rPr>
                <w:rFonts w:ascii="仿宋_GB2312" w:eastAsia="仿宋_GB2312" w:hAnsi="仿宋" w:cs="宋体" w:hint="eastAsia"/>
                <w:i/>
                <w:kern w:val="0"/>
                <w:sz w:val="20"/>
                <w:szCs w:val="18"/>
                <w:shd w:val="pct10" w:color="auto" w:fill="FFFFFF"/>
              </w:rPr>
            </w:pPr>
          </w:p>
        </w:tc>
      </w:tr>
      <w:tr w:rsidR="008171B9" w:rsidRPr="008171B9" w:rsidTr="00652DCB">
        <w:trPr>
          <w:cantSplit/>
          <w:trHeight w:val="397"/>
          <w:jc w:val="center"/>
        </w:trPr>
        <w:tc>
          <w:tcPr>
            <w:tcW w:w="2550"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一、成本合计</w:t>
            </w:r>
          </w:p>
        </w:tc>
        <w:tc>
          <w:tcPr>
            <w:tcW w:w="813"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740"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888"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1014"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793"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920"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804"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r>
      <w:tr w:rsidR="008171B9" w:rsidRPr="008171B9" w:rsidTr="00652DCB">
        <w:trPr>
          <w:cantSplit/>
          <w:trHeight w:val="397"/>
          <w:jc w:val="center"/>
        </w:trPr>
        <w:tc>
          <w:tcPr>
            <w:tcW w:w="2550"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其中：1.房屋、建筑物</w:t>
            </w:r>
          </w:p>
        </w:tc>
        <w:tc>
          <w:tcPr>
            <w:tcW w:w="813"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740"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888"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1014"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793"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920"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804"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r>
      <w:tr w:rsidR="008171B9" w:rsidRPr="008171B9" w:rsidTr="00652DCB">
        <w:trPr>
          <w:cantSplit/>
          <w:trHeight w:val="397"/>
          <w:jc w:val="center"/>
        </w:trPr>
        <w:tc>
          <w:tcPr>
            <w:tcW w:w="2550" w:type="dxa"/>
            <w:vAlign w:val="center"/>
          </w:tcPr>
          <w:p w:rsidR="008171B9" w:rsidRPr="008171B9" w:rsidRDefault="008171B9" w:rsidP="008171B9">
            <w:pPr>
              <w:spacing w:line="440" w:lineRule="exact"/>
              <w:ind w:firstLineChars="275" w:firstLine="578"/>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2.土地使用权</w:t>
            </w:r>
          </w:p>
        </w:tc>
        <w:tc>
          <w:tcPr>
            <w:tcW w:w="813"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740"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888"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1014"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793"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920"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804"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r>
      <w:tr w:rsidR="008171B9" w:rsidRPr="008171B9" w:rsidTr="00652DCB">
        <w:trPr>
          <w:cantSplit/>
          <w:trHeight w:val="397"/>
          <w:jc w:val="center"/>
        </w:trPr>
        <w:tc>
          <w:tcPr>
            <w:tcW w:w="2550" w:type="dxa"/>
            <w:vAlign w:val="center"/>
          </w:tcPr>
          <w:p w:rsidR="008171B9" w:rsidRPr="008171B9" w:rsidRDefault="008171B9" w:rsidP="008171B9">
            <w:pPr>
              <w:spacing w:line="440" w:lineRule="exact"/>
              <w:ind w:firstLineChars="275" w:firstLine="578"/>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3.其他</w:t>
            </w:r>
          </w:p>
        </w:tc>
        <w:tc>
          <w:tcPr>
            <w:tcW w:w="813"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740"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888"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1014"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793"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920"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804"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r>
      <w:tr w:rsidR="008171B9" w:rsidRPr="008171B9" w:rsidTr="00652DCB">
        <w:trPr>
          <w:cantSplit/>
          <w:trHeight w:val="397"/>
          <w:jc w:val="center"/>
        </w:trPr>
        <w:tc>
          <w:tcPr>
            <w:tcW w:w="2550"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二、公允价值变动合计</w:t>
            </w:r>
          </w:p>
        </w:tc>
        <w:tc>
          <w:tcPr>
            <w:tcW w:w="813"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740"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888"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1014"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793"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920"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804"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r>
      <w:tr w:rsidR="008171B9" w:rsidRPr="008171B9" w:rsidTr="00652DCB">
        <w:trPr>
          <w:cantSplit/>
          <w:trHeight w:val="397"/>
          <w:jc w:val="center"/>
        </w:trPr>
        <w:tc>
          <w:tcPr>
            <w:tcW w:w="2550"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其中：1.房屋、建筑物</w:t>
            </w:r>
          </w:p>
        </w:tc>
        <w:tc>
          <w:tcPr>
            <w:tcW w:w="813"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740"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888"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1014"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793"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920"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804"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r>
      <w:tr w:rsidR="008171B9" w:rsidRPr="008171B9" w:rsidTr="00652DCB">
        <w:trPr>
          <w:cantSplit/>
          <w:trHeight w:val="397"/>
          <w:jc w:val="center"/>
        </w:trPr>
        <w:tc>
          <w:tcPr>
            <w:tcW w:w="2550" w:type="dxa"/>
            <w:vAlign w:val="center"/>
          </w:tcPr>
          <w:p w:rsidR="008171B9" w:rsidRPr="008171B9" w:rsidRDefault="008171B9" w:rsidP="008171B9">
            <w:pPr>
              <w:spacing w:line="440" w:lineRule="exact"/>
              <w:ind w:firstLineChars="275" w:firstLine="578"/>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2.土地使用权</w:t>
            </w:r>
          </w:p>
        </w:tc>
        <w:tc>
          <w:tcPr>
            <w:tcW w:w="813"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740"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888"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1014"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793"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920"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804"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r>
      <w:tr w:rsidR="008171B9" w:rsidRPr="008171B9" w:rsidTr="00652DCB">
        <w:trPr>
          <w:cantSplit/>
          <w:trHeight w:val="397"/>
          <w:jc w:val="center"/>
        </w:trPr>
        <w:tc>
          <w:tcPr>
            <w:tcW w:w="2550" w:type="dxa"/>
            <w:vAlign w:val="center"/>
          </w:tcPr>
          <w:p w:rsidR="008171B9" w:rsidRPr="008171B9" w:rsidRDefault="008171B9" w:rsidP="008171B9">
            <w:pPr>
              <w:spacing w:line="440" w:lineRule="exact"/>
              <w:ind w:firstLineChars="275" w:firstLine="578"/>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lastRenderedPageBreak/>
              <w:t>3.其他</w:t>
            </w:r>
          </w:p>
        </w:tc>
        <w:tc>
          <w:tcPr>
            <w:tcW w:w="813"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740"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888"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1014"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793"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920"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804"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r>
      <w:tr w:rsidR="008171B9" w:rsidRPr="008171B9" w:rsidTr="00652DCB">
        <w:trPr>
          <w:cantSplit/>
          <w:trHeight w:val="397"/>
          <w:jc w:val="center"/>
        </w:trPr>
        <w:tc>
          <w:tcPr>
            <w:tcW w:w="2550"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三、投资性房地产账面价值合计</w:t>
            </w:r>
          </w:p>
        </w:tc>
        <w:tc>
          <w:tcPr>
            <w:tcW w:w="813"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740" w:type="dxa"/>
            <w:vAlign w:val="center"/>
          </w:tcPr>
          <w:p w:rsidR="008171B9" w:rsidRPr="008171B9" w:rsidRDefault="008171B9" w:rsidP="008171B9">
            <w:pPr>
              <w:spacing w:line="440" w:lineRule="exact"/>
              <w:jc w:val="center"/>
              <w:rPr>
                <w:rFonts w:ascii="仿宋_GB2312" w:eastAsia="仿宋_GB2312" w:hAnsi="仿宋" w:cs="Times New Roman" w:hint="eastAsia"/>
                <w:sz w:val="20"/>
                <w:szCs w:val="21"/>
              </w:rPr>
            </w:pPr>
            <w:r w:rsidRPr="008171B9">
              <w:rPr>
                <w:rFonts w:ascii="仿宋_GB2312" w:eastAsia="仿宋_GB2312" w:hAnsi="仿宋" w:cs="Times New Roman" w:hint="eastAsia"/>
                <w:sz w:val="20"/>
              </w:rPr>
              <w:t>--</w:t>
            </w:r>
          </w:p>
        </w:tc>
        <w:tc>
          <w:tcPr>
            <w:tcW w:w="888" w:type="dxa"/>
            <w:vAlign w:val="center"/>
          </w:tcPr>
          <w:p w:rsidR="008171B9" w:rsidRPr="008171B9" w:rsidRDefault="008171B9" w:rsidP="008171B9">
            <w:pPr>
              <w:spacing w:line="440" w:lineRule="exact"/>
              <w:jc w:val="center"/>
              <w:rPr>
                <w:rFonts w:ascii="仿宋_GB2312" w:eastAsia="仿宋_GB2312" w:hAnsi="仿宋" w:cs="Times New Roman" w:hint="eastAsia"/>
                <w:sz w:val="20"/>
                <w:szCs w:val="21"/>
              </w:rPr>
            </w:pPr>
            <w:r w:rsidRPr="008171B9">
              <w:rPr>
                <w:rFonts w:ascii="仿宋_GB2312" w:eastAsia="仿宋_GB2312" w:hAnsi="仿宋" w:cs="Times New Roman" w:hint="eastAsia"/>
                <w:sz w:val="20"/>
              </w:rPr>
              <w:t>--</w:t>
            </w:r>
          </w:p>
        </w:tc>
        <w:tc>
          <w:tcPr>
            <w:tcW w:w="1014" w:type="dxa"/>
            <w:vAlign w:val="center"/>
          </w:tcPr>
          <w:p w:rsidR="008171B9" w:rsidRPr="008171B9" w:rsidRDefault="008171B9" w:rsidP="008171B9">
            <w:pPr>
              <w:spacing w:line="440" w:lineRule="exact"/>
              <w:jc w:val="center"/>
              <w:rPr>
                <w:rFonts w:ascii="仿宋_GB2312" w:eastAsia="仿宋_GB2312" w:hAnsi="仿宋" w:cs="Times New Roman" w:hint="eastAsia"/>
                <w:sz w:val="20"/>
                <w:szCs w:val="21"/>
              </w:rPr>
            </w:pPr>
            <w:r w:rsidRPr="008171B9">
              <w:rPr>
                <w:rFonts w:ascii="仿宋_GB2312" w:eastAsia="仿宋_GB2312" w:hAnsi="仿宋" w:cs="Times New Roman" w:hint="eastAsia"/>
                <w:sz w:val="20"/>
              </w:rPr>
              <w:t>--</w:t>
            </w:r>
          </w:p>
        </w:tc>
        <w:tc>
          <w:tcPr>
            <w:tcW w:w="793" w:type="dxa"/>
            <w:vAlign w:val="center"/>
          </w:tcPr>
          <w:p w:rsidR="008171B9" w:rsidRPr="008171B9" w:rsidRDefault="008171B9" w:rsidP="008171B9">
            <w:pPr>
              <w:spacing w:line="440" w:lineRule="exact"/>
              <w:jc w:val="center"/>
              <w:rPr>
                <w:rFonts w:ascii="仿宋_GB2312" w:eastAsia="仿宋_GB2312" w:hAnsi="仿宋" w:cs="Times New Roman" w:hint="eastAsia"/>
                <w:sz w:val="20"/>
                <w:szCs w:val="21"/>
              </w:rPr>
            </w:pPr>
            <w:r w:rsidRPr="008171B9">
              <w:rPr>
                <w:rFonts w:ascii="仿宋_GB2312" w:eastAsia="仿宋_GB2312" w:hAnsi="仿宋" w:cs="Times New Roman" w:hint="eastAsia"/>
                <w:sz w:val="20"/>
              </w:rPr>
              <w:t>--</w:t>
            </w:r>
          </w:p>
        </w:tc>
        <w:tc>
          <w:tcPr>
            <w:tcW w:w="920" w:type="dxa"/>
            <w:vAlign w:val="center"/>
          </w:tcPr>
          <w:p w:rsidR="008171B9" w:rsidRPr="008171B9" w:rsidRDefault="008171B9" w:rsidP="008171B9">
            <w:pPr>
              <w:spacing w:line="440" w:lineRule="exact"/>
              <w:jc w:val="center"/>
              <w:rPr>
                <w:rFonts w:ascii="仿宋_GB2312" w:eastAsia="仿宋_GB2312" w:hAnsi="仿宋" w:cs="Times New Roman" w:hint="eastAsia"/>
                <w:sz w:val="20"/>
                <w:szCs w:val="21"/>
              </w:rPr>
            </w:pPr>
            <w:r w:rsidRPr="008171B9">
              <w:rPr>
                <w:rFonts w:ascii="仿宋_GB2312" w:eastAsia="仿宋_GB2312" w:hAnsi="仿宋" w:cs="Times New Roman" w:hint="eastAsia"/>
                <w:sz w:val="20"/>
              </w:rPr>
              <w:t>--</w:t>
            </w:r>
          </w:p>
        </w:tc>
        <w:tc>
          <w:tcPr>
            <w:tcW w:w="804"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r>
      <w:tr w:rsidR="008171B9" w:rsidRPr="008171B9" w:rsidTr="00652DCB">
        <w:trPr>
          <w:cantSplit/>
          <w:trHeight w:val="397"/>
          <w:jc w:val="center"/>
        </w:trPr>
        <w:tc>
          <w:tcPr>
            <w:tcW w:w="2550"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其中：1.房屋、建筑物</w:t>
            </w:r>
          </w:p>
        </w:tc>
        <w:tc>
          <w:tcPr>
            <w:tcW w:w="813"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740" w:type="dxa"/>
            <w:vAlign w:val="center"/>
          </w:tcPr>
          <w:p w:rsidR="008171B9" w:rsidRPr="008171B9" w:rsidRDefault="008171B9" w:rsidP="008171B9">
            <w:pPr>
              <w:spacing w:line="440" w:lineRule="exact"/>
              <w:jc w:val="center"/>
              <w:rPr>
                <w:rFonts w:ascii="仿宋_GB2312" w:eastAsia="仿宋_GB2312" w:hAnsi="仿宋" w:cs="Times New Roman" w:hint="eastAsia"/>
                <w:sz w:val="20"/>
                <w:szCs w:val="21"/>
              </w:rPr>
            </w:pPr>
            <w:r w:rsidRPr="008171B9">
              <w:rPr>
                <w:rFonts w:ascii="仿宋_GB2312" w:eastAsia="仿宋_GB2312" w:hAnsi="仿宋" w:cs="Times New Roman" w:hint="eastAsia"/>
                <w:sz w:val="20"/>
              </w:rPr>
              <w:t>--</w:t>
            </w:r>
          </w:p>
        </w:tc>
        <w:tc>
          <w:tcPr>
            <w:tcW w:w="888" w:type="dxa"/>
            <w:vAlign w:val="center"/>
          </w:tcPr>
          <w:p w:rsidR="008171B9" w:rsidRPr="008171B9" w:rsidRDefault="008171B9" w:rsidP="008171B9">
            <w:pPr>
              <w:spacing w:line="440" w:lineRule="exact"/>
              <w:jc w:val="center"/>
              <w:rPr>
                <w:rFonts w:ascii="仿宋_GB2312" w:eastAsia="仿宋_GB2312" w:hAnsi="仿宋" w:cs="Times New Roman" w:hint="eastAsia"/>
                <w:sz w:val="20"/>
                <w:szCs w:val="21"/>
              </w:rPr>
            </w:pPr>
            <w:r w:rsidRPr="008171B9">
              <w:rPr>
                <w:rFonts w:ascii="仿宋_GB2312" w:eastAsia="仿宋_GB2312" w:hAnsi="仿宋" w:cs="Times New Roman" w:hint="eastAsia"/>
                <w:sz w:val="20"/>
              </w:rPr>
              <w:t>--</w:t>
            </w:r>
          </w:p>
        </w:tc>
        <w:tc>
          <w:tcPr>
            <w:tcW w:w="1014" w:type="dxa"/>
            <w:vAlign w:val="center"/>
          </w:tcPr>
          <w:p w:rsidR="008171B9" w:rsidRPr="008171B9" w:rsidRDefault="008171B9" w:rsidP="008171B9">
            <w:pPr>
              <w:spacing w:line="440" w:lineRule="exact"/>
              <w:jc w:val="center"/>
              <w:rPr>
                <w:rFonts w:ascii="仿宋_GB2312" w:eastAsia="仿宋_GB2312" w:hAnsi="仿宋" w:cs="Times New Roman" w:hint="eastAsia"/>
                <w:sz w:val="20"/>
                <w:szCs w:val="21"/>
              </w:rPr>
            </w:pPr>
            <w:r w:rsidRPr="008171B9">
              <w:rPr>
                <w:rFonts w:ascii="仿宋_GB2312" w:eastAsia="仿宋_GB2312" w:hAnsi="仿宋" w:cs="Times New Roman" w:hint="eastAsia"/>
                <w:sz w:val="20"/>
              </w:rPr>
              <w:t>--</w:t>
            </w:r>
          </w:p>
        </w:tc>
        <w:tc>
          <w:tcPr>
            <w:tcW w:w="793" w:type="dxa"/>
            <w:vAlign w:val="center"/>
          </w:tcPr>
          <w:p w:rsidR="008171B9" w:rsidRPr="008171B9" w:rsidRDefault="008171B9" w:rsidP="008171B9">
            <w:pPr>
              <w:spacing w:line="440" w:lineRule="exact"/>
              <w:jc w:val="center"/>
              <w:rPr>
                <w:rFonts w:ascii="仿宋_GB2312" w:eastAsia="仿宋_GB2312" w:hAnsi="仿宋" w:cs="Times New Roman" w:hint="eastAsia"/>
                <w:sz w:val="20"/>
                <w:szCs w:val="21"/>
              </w:rPr>
            </w:pPr>
            <w:r w:rsidRPr="008171B9">
              <w:rPr>
                <w:rFonts w:ascii="仿宋_GB2312" w:eastAsia="仿宋_GB2312" w:hAnsi="仿宋" w:cs="Times New Roman" w:hint="eastAsia"/>
                <w:sz w:val="20"/>
              </w:rPr>
              <w:t>--</w:t>
            </w:r>
          </w:p>
        </w:tc>
        <w:tc>
          <w:tcPr>
            <w:tcW w:w="920" w:type="dxa"/>
            <w:vAlign w:val="center"/>
          </w:tcPr>
          <w:p w:rsidR="008171B9" w:rsidRPr="008171B9" w:rsidRDefault="008171B9" w:rsidP="008171B9">
            <w:pPr>
              <w:spacing w:line="440" w:lineRule="exact"/>
              <w:jc w:val="center"/>
              <w:rPr>
                <w:rFonts w:ascii="仿宋_GB2312" w:eastAsia="仿宋_GB2312" w:hAnsi="仿宋" w:cs="Times New Roman" w:hint="eastAsia"/>
                <w:sz w:val="20"/>
                <w:szCs w:val="21"/>
              </w:rPr>
            </w:pPr>
            <w:r w:rsidRPr="008171B9">
              <w:rPr>
                <w:rFonts w:ascii="仿宋_GB2312" w:eastAsia="仿宋_GB2312" w:hAnsi="仿宋" w:cs="Times New Roman" w:hint="eastAsia"/>
                <w:sz w:val="20"/>
              </w:rPr>
              <w:t>--</w:t>
            </w:r>
          </w:p>
        </w:tc>
        <w:tc>
          <w:tcPr>
            <w:tcW w:w="804"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r>
      <w:tr w:rsidR="008171B9" w:rsidRPr="008171B9" w:rsidTr="00652DCB">
        <w:trPr>
          <w:cantSplit/>
          <w:trHeight w:val="397"/>
          <w:jc w:val="center"/>
        </w:trPr>
        <w:tc>
          <w:tcPr>
            <w:tcW w:w="2550" w:type="dxa"/>
            <w:vAlign w:val="center"/>
          </w:tcPr>
          <w:p w:rsidR="008171B9" w:rsidRPr="008171B9" w:rsidRDefault="008171B9" w:rsidP="008171B9">
            <w:pPr>
              <w:spacing w:line="440" w:lineRule="exact"/>
              <w:ind w:firstLineChars="275" w:firstLine="578"/>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2.土地使用权</w:t>
            </w:r>
          </w:p>
        </w:tc>
        <w:tc>
          <w:tcPr>
            <w:tcW w:w="813"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740" w:type="dxa"/>
            <w:vAlign w:val="center"/>
          </w:tcPr>
          <w:p w:rsidR="008171B9" w:rsidRPr="008171B9" w:rsidRDefault="008171B9" w:rsidP="008171B9">
            <w:pPr>
              <w:spacing w:line="440" w:lineRule="exact"/>
              <w:jc w:val="center"/>
              <w:rPr>
                <w:rFonts w:ascii="仿宋_GB2312" w:eastAsia="仿宋_GB2312" w:hAnsi="仿宋" w:cs="Times New Roman" w:hint="eastAsia"/>
                <w:sz w:val="20"/>
                <w:szCs w:val="21"/>
              </w:rPr>
            </w:pPr>
            <w:r w:rsidRPr="008171B9">
              <w:rPr>
                <w:rFonts w:ascii="仿宋_GB2312" w:eastAsia="仿宋_GB2312" w:hAnsi="仿宋" w:cs="Times New Roman" w:hint="eastAsia"/>
                <w:sz w:val="20"/>
              </w:rPr>
              <w:t>--</w:t>
            </w:r>
          </w:p>
        </w:tc>
        <w:tc>
          <w:tcPr>
            <w:tcW w:w="888" w:type="dxa"/>
            <w:vAlign w:val="center"/>
          </w:tcPr>
          <w:p w:rsidR="008171B9" w:rsidRPr="008171B9" w:rsidRDefault="008171B9" w:rsidP="008171B9">
            <w:pPr>
              <w:spacing w:line="440" w:lineRule="exact"/>
              <w:jc w:val="center"/>
              <w:rPr>
                <w:rFonts w:ascii="仿宋_GB2312" w:eastAsia="仿宋_GB2312" w:hAnsi="仿宋" w:cs="Times New Roman" w:hint="eastAsia"/>
                <w:sz w:val="20"/>
                <w:szCs w:val="21"/>
              </w:rPr>
            </w:pPr>
            <w:r w:rsidRPr="008171B9">
              <w:rPr>
                <w:rFonts w:ascii="仿宋_GB2312" w:eastAsia="仿宋_GB2312" w:hAnsi="仿宋" w:cs="Times New Roman" w:hint="eastAsia"/>
                <w:sz w:val="20"/>
              </w:rPr>
              <w:t>--</w:t>
            </w:r>
          </w:p>
        </w:tc>
        <w:tc>
          <w:tcPr>
            <w:tcW w:w="1014" w:type="dxa"/>
            <w:vAlign w:val="center"/>
          </w:tcPr>
          <w:p w:rsidR="008171B9" w:rsidRPr="008171B9" w:rsidRDefault="008171B9" w:rsidP="008171B9">
            <w:pPr>
              <w:spacing w:line="440" w:lineRule="exact"/>
              <w:jc w:val="center"/>
              <w:rPr>
                <w:rFonts w:ascii="仿宋_GB2312" w:eastAsia="仿宋_GB2312" w:hAnsi="仿宋" w:cs="Times New Roman" w:hint="eastAsia"/>
                <w:sz w:val="20"/>
                <w:szCs w:val="21"/>
              </w:rPr>
            </w:pPr>
            <w:r w:rsidRPr="008171B9">
              <w:rPr>
                <w:rFonts w:ascii="仿宋_GB2312" w:eastAsia="仿宋_GB2312" w:hAnsi="仿宋" w:cs="Times New Roman" w:hint="eastAsia"/>
                <w:sz w:val="20"/>
              </w:rPr>
              <w:t>--</w:t>
            </w:r>
          </w:p>
        </w:tc>
        <w:tc>
          <w:tcPr>
            <w:tcW w:w="793" w:type="dxa"/>
            <w:vAlign w:val="center"/>
          </w:tcPr>
          <w:p w:rsidR="008171B9" w:rsidRPr="008171B9" w:rsidRDefault="008171B9" w:rsidP="008171B9">
            <w:pPr>
              <w:spacing w:line="440" w:lineRule="exact"/>
              <w:jc w:val="center"/>
              <w:rPr>
                <w:rFonts w:ascii="仿宋_GB2312" w:eastAsia="仿宋_GB2312" w:hAnsi="仿宋" w:cs="Times New Roman" w:hint="eastAsia"/>
                <w:sz w:val="20"/>
                <w:szCs w:val="21"/>
              </w:rPr>
            </w:pPr>
            <w:r w:rsidRPr="008171B9">
              <w:rPr>
                <w:rFonts w:ascii="仿宋_GB2312" w:eastAsia="仿宋_GB2312" w:hAnsi="仿宋" w:cs="Times New Roman" w:hint="eastAsia"/>
                <w:sz w:val="20"/>
              </w:rPr>
              <w:t>--</w:t>
            </w:r>
          </w:p>
        </w:tc>
        <w:tc>
          <w:tcPr>
            <w:tcW w:w="920" w:type="dxa"/>
            <w:vAlign w:val="center"/>
          </w:tcPr>
          <w:p w:rsidR="008171B9" w:rsidRPr="008171B9" w:rsidRDefault="008171B9" w:rsidP="008171B9">
            <w:pPr>
              <w:spacing w:line="440" w:lineRule="exact"/>
              <w:jc w:val="center"/>
              <w:rPr>
                <w:rFonts w:ascii="仿宋_GB2312" w:eastAsia="仿宋_GB2312" w:hAnsi="仿宋" w:cs="Times New Roman" w:hint="eastAsia"/>
                <w:sz w:val="20"/>
                <w:szCs w:val="21"/>
              </w:rPr>
            </w:pPr>
            <w:r w:rsidRPr="008171B9">
              <w:rPr>
                <w:rFonts w:ascii="仿宋_GB2312" w:eastAsia="仿宋_GB2312" w:hAnsi="仿宋" w:cs="Times New Roman" w:hint="eastAsia"/>
                <w:sz w:val="20"/>
              </w:rPr>
              <w:t>--</w:t>
            </w:r>
          </w:p>
        </w:tc>
        <w:tc>
          <w:tcPr>
            <w:tcW w:w="804"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r>
      <w:tr w:rsidR="008171B9" w:rsidRPr="008171B9" w:rsidTr="00652DCB">
        <w:trPr>
          <w:cantSplit/>
          <w:trHeight w:val="397"/>
          <w:jc w:val="center"/>
        </w:trPr>
        <w:tc>
          <w:tcPr>
            <w:tcW w:w="2550" w:type="dxa"/>
            <w:vAlign w:val="center"/>
          </w:tcPr>
          <w:p w:rsidR="008171B9" w:rsidRPr="008171B9" w:rsidRDefault="008171B9" w:rsidP="008171B9">
            <w:pPr>
              <w:spacing w:line="440" w:lineRule="exact"/>
              <w:ind w:firstLineChars="275" w:firstLine="578"/>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3.其他</w:t>
            </w:r>
          </w:p>
        </w:tc>
        <w:tc>
          <w:tcPr>
            <w:tcW w:w="813"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c>
          <w:tcPr>
            <w:tcW w:w="740" w:type="dxa"/>
            <w:vAlign w:val="center"/>
          </w:tcPr>
          <w:p w:rsidR="008171B9" w:rsidRPr="008171B9" w:rsidRDefault="008171B9" w:rsidP="008171B9">
            <w:pPr>
              <w:spacing w:line="440" w:lineRule="exact"/>
              <w:jc w:val="center"/>
              <w:rPr>
                <w:rFonts w:ascii="仿宋_GB2312" w:eastAsia="仿宋_GB2312" w:hAnsi="仿宋" w:cs="Times New Roman" w:hint="eastAsia"/>
                <w:sz w:val="20"/>
                <w:szCs w:val="21"/>
              </w:rPr>
            </w:pPr>
            <w:r w:rsidRPr="008171B9">
              <w:rPr>
                <w:rFonts w:ascii="仿宋_GB2312" w:eastAsia="仿宋_GB2312" w:hAnsi="仿宋" w:cs="Times New Roman" w:hint="eastAsia"/>
                <w:sz w:val="20"/>
              </w:rPr>
              <w:t>--</w:t>
            </w:r>
          </w:p>
        </w:tc>
        <w:tc>
          <w:tcPr>
            <w:tcW w:w="888" w:type="dxa"/>
            <w:vAlign w:val="center"/>
          </w:tcPr>
          <w:p w:rsidR="008171B9" w:rsidRPr="008171B9" w:rsidRDefault="008171B9" w:rsidP="008171B9">
            <w:pPr>
              <w:spacing w:line="440" w:lineRule="exact"/>
              <w:jc w:val="center"/>
              <w:rPr>
                <w:rFonts w:ascii="仿宋_GB2312" w:eastAsia="仿宋_GB2312" w:hAnsi="仿宋" w:cs="Times New Roman" w:hint="eastAsia"/>
                <w:sz w:val="20"/>
                <w:szCs w:val="21"/>
              </w:rPr>
            </w:pPr>
            <w:r w:rsidRPr="008171B9">
              <w:rPr>
                <w:rFonts w:ascii="仿宋_GB2312" w:eastAsia="仿宋_GB2312" w:hAnsi="仿宋" w:cs="Times New Roman" w:hint="eastAsia"/>
                <w:sz w:val="20"/>
              </w:rPr>
              <w:t>--</w:t>
            </w:r>
          </w:p>
        </w:tc>
        <w:tc>
          <w:tcPr>
            <w:tcW w:w="1014" w:type="dxa"/>
            <w:vAlign w:val="center"/>
          </w:tcPr>
          <w:p w:rsidR="008171B9" w:rsidRPr="008171B9" w:rsidRDefault="008171B9" w:rsidP="008171B9">
            <w:pPr>
              <w:spacing w:line="440" w:lineRule="exact"/>
              <w:jc w:val="center"/>
              <w:rPr>
                <w:rFonts w:ascii="仿宋_GB2312" w:eastAsia="仿宋_GB2312" w:hAnsi="仿宋" w:cs="Times New Roman" w:hint="eastAsia"/>
                <w:sz w:val="20"/>
                <w:szCs w:val="21"/>
              </w:rPr>
            </w:pPr>
            <w:r w:rsidRPr="008171B9">
              <w:rPr>
                <w:rFonts w:ascii="仿宋_GB2312" w:eastAsia="仿宋_GB2312" w:hAnsi="仿宋" w:cs="Times New Roman" w:hint="eastAsia"/>
                <w:sz w:val="20"/>
              </w:rPr>
              <w:t>--</w:t>
            </w:r>
          </w:p>
        </w:tc>
        <w:tc>
          <w:tcPr>
            <w:tcW w:w="793" w:type="dxa"/>
            <w:vAlign w:val="center"/>
          </w:tcPr>
          <w:p w:rsidR="008171B9" w:rsidRPr="008171B9" w:rsidRDefault="008171B9" w:rsidP="008171B9">
            <w:pPr>
              <w:spacing w:line="440" w:lineRule="exact"/>
              <w:jc w:val="center"/>
              <w:rPr>
                <w:rFonts w:ascii="仿宋_GB2312" w:eastAsia="仿宋_GB2312" w:hAnsi="仿宋" w:cs="Times New Roman" w:hint="eastAsia"/>
                <w:sz w:val="20"/>
                <w:szCs w:val="21"/>
              </w:rPr>
            </w:pPr>
            <w:r w:rsidRPr="008171B9">
              <w:rPr>
                <w:rFonts w:ascii="仿宋_GB2312" w:eastAsia="仿宋_GB2312" w:hAnsi="仿宋" w:cs="Times New Roman" w:hint="eastAsia"/>
                <w:sz w:val="20"/>
              </w:rPr>
              <w:t>--</w:t>
            </w:r>
          </w:p>
        </w:tc>
        <w:tc>
          <w:tcPr>
            <w:tcW w:w="920" w:type="dxa"/>
            <w:vAlign w:val="center"/>
          </w:tcPr>
          <w:p w:rsidR="008171B9" w:rsidRPr="008171B9" w:rsidRDefault="008171B9" w:rsidP="008171B9">
            <w:pPr>
              <w:spacing w:line="440" w:lineRule="exact"/>
              <w:jc w:val="center"/>
              <w:rPr>
                <w:rFonts w:ascii="仿宋_GB2312" w:eastAsia="仿宋_GB2312" w:hAnsi="仿宋" w:cs="Times New Roman" w:hint="eastAsia"/>
                <w:sz w:val="20"/>
                <w:szCs w:val="21"/>
              </w:rPr>
            </w:pPr>
            <w:r w:rsidRPr="008171B9">
              <w:rPr>
                <w:rFonts w:ascii="仿宋_GB2312" w:eastAsia="仿宋_GB2312" w:hAnsi="仿宋" w:cs="Times New Roman" w:hint="eastAsia"/>
                <w:sz w:val="20"/>
              </w:rPr>
              <w:t>--</w:t>
            </w:r>
          </w:p>
        </w:tc>
        <w:tc>
          <w:tcPr>
            <w:tcW w:w="804" w:type="dxa"/>
          </w:tcPr>
          <w:p w:rsidR="008171B9" w:rsidRPr="008171B9" w:rsidRDefault="008171B9" w:rsidP="008171B9">
            <w:pPr>
              <w:spacing w:line="440" w:lineRule="exact"/>
              <w:rPr>
                <w:rFonts w:ascii="仿宋_GB2312" w:eastAsia="仿宋_GB2312" w:hAnsi="仿宋" w:cs="Times New Roman" w:hint="eastAsia"/>
                <w:kern w:val="0"/>
                <w:sz w:val="20"/>
                <w:szCs w:val="18"/>
                <w:shd w:val="pct10" w:color="auto" w:fill="FFFFFF"/>
              </w:rPr>
            </w:pPr>
          </w:p>
        </w:tc>
      </w:tr>
    </w:tbl>
    <w:p w:rsidR="008171B9" w:rsidRPr="008171B9" w:rsidRDefault="008171B9" w:rsidP="008171B9">
      <w:pPr>
        <w:spacing w:line="440" w:lineRule="exact"/>
        <w:ind w:firstLineChars="200" w:firstLine="420"/>
        <w:rPr>
          <w:rFonts w:ascii="仿宋_GB2312" w:eastAsia="仿宋_GB2312" w:hAnsi="仿宋" w:cs="MingLiU" w:hint="eastAsia"/>
          <w:kern w:val="0"/>
          <w:szCs w:val="21"/>
        </w:rPr>
      </w:pPr>
      <w:r w:rsidRPr="008171B9">
        <w:rPr>
          <w:rFonts w:ascii="仿宋_GB2312" w:eastAsia="仿宋_GB2312" w:hAnsi="仿宋" w:cs="MingLiU" w:hint="eastAsia"/>
          <w:kern w:val="0"/>
          <w:szCs w:val="21"/>
        </w:rPr>
        <w:t>注：（1）披露投资性房地产公允价值的确定依据。</w:t>
      </w:r>
    </w:p>
    <w:p w:rsidR="008171B9" w:rsidRPr="008171B9" w:rsidRDefault="008171B9" w:rsidP="008171B9">
      <w:pPr>
        <w:tabs>
          <w:tab w:val="left" w:pos="1418"/>
          <w:tab w:val="left" w:pos="1680"/>
        </w:tabs>
        <w:spacing w:line="440" w:lineRule="exact"/>
        <w:ind w:firstLineChars="400" w:firstLine="840"/>
        <w:rPr>
          <w:rFonts w:ascii="仿宋_GB2312" w:eastAsia="仿宋_GB2312" w:hAnsi="仿宋" w:cs="MingLiU" w:hint="eastAsia"/>
          <w:kern w:val="0"/>
          <w:szCs w:val="21"/>
        </w:rPr>
      </w:pPr>
      <w:r w:rsidRPr="008171B9">
        <w:rPr>
          <w:rFonts w:ascii="仿宋_GB2312" w:eastAsia="仿宋_GB2312" w:hAnsi="仿宋" w:cs="MingLiU" w:hint="eastAsia"/>
          <w:kern w:val="0"/>
          <w:szCs w:val="21"/>
        </w:rPr>
        <w:t>（2）说明报告期内改变计量模式的投资性房地产转换的原因及其影响。</w:t>
      </w:r>
    </w:p>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bookmarkStart w:id="26" w:name="_Toc302738347"/>
      <w:r w:rsidRPr="008171B9">
        <w:rPr>
          <w:rFonts w:ascii="仿宋_GB2312" w:eastAsia="仿宋_GB2312" w:hAnsi="仿宋" w:cs="MingLiU" w:hint="eastAsia"/>
          <w:kern w:val="0"/>
          <w:sz w:val="24"/>
          <w:szCs w:val="28"/>
        </w:rPr>
        <w:t>（二十三）固定资产</w:t>
      </w:r>
      <w:bookmarkEnd w:id="26"/>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1.固定资产分类</w:t>
      </w:r>
    </w:p>
    <w:tbl>
      <w:tblPr>
        <w:tblW w:w="0" w:type="auto"/>
        <w:jc w:val="center"/>
        <w:tblBorders>
          <w:top w:val="single" w:sz="4" w:space="0" w:color="auto"/>
          <w:bottom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025"/>
        <w:gridCol w:w="1737"/>
        <w:gridCol w:w="1536"/>
        <w:gridCol w:w="1534"/>
        <w:gridCol w:w="1534"/>
      </w:tblGrid>
      <w:tr w:rsidR="008171B9" w:rsidRPr="008171B9" w:rsidTr="00652DCB">
        <w:trPr>
          <w:trHeight w:val="397"/>
          <w:jc w:val="center"/>
        </w:trPr>
        <w:tc>
          <w:tcPr>
            <w:tcW w:w="2025" w:type="dxa"/>
            <w:tcBorders>
              <w:top w:val="single" w:sz="4" w:space="0" w:color="auto"/>
              <w:bottom w:val="single" w:sz="4" w:space="0" w:color="auto"/>
              <w:right w:val="single" w:sz="4" w:space="0" w:color="auto"/>
            </w:tcBorders>
          </w:tcPr>
          <w:p w:rsidR="008171B9" w:rsidRPr="008171B9" w:rsidRDefault="008171B9" w:rsidP="008171B9">
            <w:pPr>
              <w:widowControl/>
              <w:spacing w:line="360" w:lineRule="atLeast"/>
              <w:jc w:val="left"/>
              <w:rPr>
                <w:rFonts w:ascii="仿宋_GB2312" w:eastAsia="仿宋_GB2312" w:hAnsi="仿宋" w:cs="Times New Roman" w:hint="eastAsia"/>
                <w:szCs w:val="21"/>
              </w:rPr>
            </w:pPr>
            <w:r w:rsidRPr="008171B9">
              <w:rPr>
                <w:rFonts w:ascii="仿宋_GB2312" w:eastAsia="仿宋_GB2312" w:hAnsi="仿宋" w:cs="Times New Roman" w:hint="eastAsia"/>
                <w:szCs w:val="21"/>
              </w:rPr>
              <w:t>项  目</w:t>
            </w:r>
          </w:p>
        </w:tc>
        <w:tc>
          <w:tcPr>
            <w:tcW w:w="1737"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年初余额</w:t>
            </w:r>
          </w:p>
        </w:tc>
        <w:tc>
          <w:tcPr>
            <w:tcW w:w="1536"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本期增加</w:t>
            </w:r>
          </w:p>
        </w:tc>
        <w:tc>
          <w:tcPr>
            <w:tcW w:w="1534"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本期减少</w:t>
            </w:r>
          </w:p>
        </w:tc>
        <w:tc>
          <w:tcPr>
            <w:tcW w:w="1534" w:type="dxa"/>
            <w:tcBorders>
              <w:top w:val="single" w:sz="4" w:space="0" w:color="auto"/>
              <w:left w:val="single" w:sz="4" w:space="0" w:color="auto"/>
              <w:bottom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期末余额</w:t>
            </w:r>
          </w:p>
        </w:tc>
      </w:tr>
      <w:tr w:rsidR="008171B9" w:rsidRPr="008171B9" w:rsidTr="00652DCB">
        <w:trPr>
          <w:trHeight w:val="397"/>
          <w:jc w:val="center"/>
        </w:trPr>
        <w:tc>
          <w:tcPr>
            <w:tcW w:w="2025" w:type="dxa"/>
            <w:tcBorders>
              <w:top w:val="single" w:sz="4" w:space="0" w:color="auto"/>
              <w:bottom w:val="single" w:sz="4" w:space="0" w:color="auto"/>
              <w:right w:val="single" w:sz="4" w:space="0" w:color="auto"/>
            </w:tcBorders>
          </w:tcPr>
          <w:p w:rsidR="008171B9" w:rsidRPr="008171B9" w:rsidRDefault="008171B9" w:rsidP="008171B9">
            <w:pPr>
              <w:widowControl/>
              <w:spacing w:line="360" w:lineRule="atLeast"/>
              <w:jc w:val="left"/>
              <w:rPr>
                <w:rFonts w:ascii="仿宋_GB2312" w:eastAsia="仿宋_GB2312" w:hAnsi="仿宋" w:cs="Times New Roman" w:hint="eastAsia"/>
                <w:szCs w:val="21"/>
              </w:rPr>
            </w:pPr>
            <w:r w:rsidRPr="008171B9">
              <w:rPr>
                <w:rFonts w:ascii="仿宋_GB2312" w:eastAsia="仿宋_GB2312" w:hAnsi="仿宋" w:cs="Times New Roman" w:hint="eastAsia"/>
                <w:szCs w:val="21"/>
              </w:rPr>
              <w:t>一、账面原值合计：</w:t>
            </w:r>
          </w:p>
        </w:tc>
        <w:tc>
          <w:tcPr>
            <w:tcW w:w="1737"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6"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4"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4" w:type="dxa"/>
            <w:tcBorders>
              <w:top w:val="single" w:sz="4" w:space="0" w:color="auto"/>
              <w:left w:val="single" w:sz="4" w:space="0" w:color="auto"/>
              <w:bottom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r>
      <w:tr w:rsidR="008171B9" w:rsidRPr="008171B9" w:rsidTr="00652DCB">
        <w:trPr>
          <w:trHeight w:val="397"/>
          <w:jc w:val="center"/>
        </w:trPr>
        <w:tc>
          <w:tcPr>
            <w:tcW w:w="2025" w:type="dxa"/>
            <w:tcBorders>
              <w:top w:val="single" w:sz="4" w:space="0" w:color="auto"/>
              <w:bottom w:val="single" w:sz="4" w:space="0" w:color="auto"/>
              <w:right w:val="single" w:sz="4" w:space="0" w:color="auto"/>
            </w:tcBorders>
          </w:tcPr>
          <w:p w:rsidR="008171B9" w:rsidRPr="008171B9" w:rsidRDefault="008171B9" w:rsidP="008171B9">
            <w:pPr>
              <w:widowControl/>
              <w:spacing w:line="360" w:lineRule="atLeast"/>
              <w:jc w:val="left"/>
              <w:rPr>
                <w:rFonts w:ascii="仿宋_GB2312" w:eastAsia="仿宋_GB2312" w:hAnsi="仿宋" w:cs="Times New Roman" w:hint="eastAsia"/>
                <w:szCs w:val="21"/>
              </w:rPr>
            </w:pPr>
            <w:r w:rsidRPr="008171B9">
              <w:rPr>
                <w:rFonts w:ascii="仿宋_GB2312" w:eastAsia="仿宋_GB2312" w:hAnsi="仿宋" w:cs="Times New Roman" w:hint="eastAsia"/>
                <w:szCs w:val="21"/>
              </w:rPr>
              <w:t>其中：土地资产</w:t>
            </w:r>
          </w:p>
        </w:tc>
        <w:tc>
          <w:tcPr>
            <w:tcW w:w="1737"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6"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4"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4" w:type="dxa"/>
            <w:tcBorders>
              <w:top w:val="single" w:sz="4" w:space="0" w:color="auto"/>
              <w:left w:val="single" w:sz="4" w:space="0" w:color="auto"/>
              <w:bottom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r>
      <w:tr w:rsidR="008171B9" w:rsidRPr="008171B9" w:rsidTr="00652DCB">
        <w:trPr>
          <w:trHeight w:val="397"/>
          <w:jc w:val="center"/>
        </w:trPr>
        <w:tc>
          <w:tcPr>
            <w:tcW w:w="2025" w:type="dxa"/>
            <w:tcBorders>
              <w:top w:val="single" w:sz="4" w:space="0" w:color="auto"/>
              <w:bottom w:val="single" w:sz="4" w:space="0" w:color="auto"/>
              <w:right w:val="single" w:sz="4" w:space="0" w:color="auto"/>
            </w:tcBorders>
          </w:tcPr>
          <w:p w:rsidR="008171B9" w:rsidRPr="008171B9" w:rsidRDefault="008171B9" w:rsidP="008171B9">
            <w:pPr>
              <w:widowControl/>
              <w:spacing w:line="360" w:lineRule="atLeast"/>
              <w:jc w:val="left"/>
              <w:rPr>
                <w:rFonts w:ascii="仿宋_GB2312" w:eastAsia="仿宋_GB2312" w:hAnsi="仿宋" w:cs="Times New Roman" w:hint="eastAsia"/>
                <w:szCs w:val="21"/>
              </w:rPr>
            </w:pPr>
            <w:r w:rsidRPr="008171B9">
              <w:rPr>
                <w:rFonts w:ascii="仿宋_GB2312" w:eastAsia="仿宋_GB2312" w:hAnsi="仿宋" w:cs="Times New Roman" w:hint="eastAsia"/>
                <w:szCs w:val="21"/>
              </w:rPr>
              <w:t xml:space="preserve">      房屋及建筑物</w:t>
            </w:r>
          </w:p>
        </w:tc>
        <w:tc>
          <w:tcPr>
            <w:tcW w:w="1737"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6"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4"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4" w:type="dxa"/>
            <w:tcBorders>
              <w:top w:val="single" w:sz="4" w:space="0" w:color="auto"/>
              <w:left w:val="single" w:sz="4" w:space="0" w:color="auto"/>
              <w:bottom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r>
      <w:tr w:rsidR="008171B9" w:rsidRPr="008171B9" w:rsidTr="00652DCB">
        <w:trPr>
          <w:trHeight w:val="397"/>
          <w:jc w:val="center"/>
        </w:trPr>
        <w:tc>
          <w:tcPr>
            <w:tcW w:w="2025" w:type="dxa"/>
            <w:tcBorders>
              <w:top w:val="single" w:sz="4" w:space="0" w:color="auto"/>
              <w:bottom w:val="single" w:sz="4" w:space="0" w:color="auto"/>
              <w:right w:val="single" w:sz="4" w:space="0" w:color="auto"/>
            </w:tcBorders>
          </w:tcPr>
          <w:p w:rsidR="008171B9" w:rsidRPr="008171B9" w:rsidRDefault="008171B9" w:rsidP="008171B9">
            <w:pPr>
              <w:widowControl/>
              <w:spacing w:line="360" w:lineRule="atLeast"/>
              <w:jc w:val="left"/>
              <w:rPr>
                <w:rFonts w:ascii="仿宋_GB2312" w:eastAsia="仿宋_GB2312" w:hAnsi="仿宋" w:cs="Times New Roman" w:hint="eastAsia"/>
                <w:szCs w:val="21"/>
              </w:rPr>
            </w:pPr>
            <w:r w:rsidRPr="008171B9">
              <w:rPr>
                <w:rFonts w:ascii="仿宋_GB2312" w:eastAsia="仿宋_GB2312" w:hAnsi="仿宋" w:cs="Times New Roman" w:hint="eastAsia"/>
                <w:szCs w:val="21"/>
              </w:rPr>
              <w:t xml:space="preserve">      机器设备</w:t>
            </w:r>
          </w:p>
        </w:tc>
        <w:tc>
          <w:tcPr>
            <w:tcW w:w="1737"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6"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4"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4" w:type="dxa"/>
            <w:tcBorders>
              <w:top w:val="single" w:sz="4" w:space="0" w:color="auto"/>
              <w:left w:val="single" w:sz="4" w:space="0" w:color="auto"/>
              <w:bottom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r>
      <w:tr w:rsidR="008171B9" w:rsidRPr="008171B9" w:rsidTr="00652DCB">
        <w:trPr>
          <w:trHeight w:val="397"/>
          <w:jc w:val="center"/>
        </w:trPr>
        <w:tc>
          <w:tcPr>
            <w:tcW w:w="2025" w:type="dxa"/>
            <w:tcBorders>
              <w:top w:val="single" w:sz="4" w:space="0" w:color="auto"/>
              <w:bottom w:val="single" w:sz="4" w:space="0" w:color="auto"/>
              <w:right w:val="single" w:sz="4" w:space="0" w:color="auto"/>
            </w:tcBorders>
          </w:tcPr>
          <w:p w:rsidR="008171B9" w:rsidRPr="008171B9" w:rsidRDefault="008171B9" w:rsidP="008171B9">
            <w:pPr>
              <w:widowControl/>
              <w:spacing w:line="360" w:lineRule="atLeast"/>
              <w:jc w:val="left"/>
              <w:rPr>
                <w:rFonts w:ascii="仿宋_GB2312" w:eastAsia="仿宋_GB2312" w:hAnsi="仿宋" w:cs="Times New Roman" w:hint="eastAsia"/>
                <w:szCs w:val="21"/>
              </w:rPr>
            </w:pPr>
            <w:r w:rsidRPr="008171B9">
              <w:rPr>
                <w:rFonts w:ascii="仿宋_GB2312" w:eastAsia="仿宋_GB2312" w:hAnsi="仿宋" w:cs="Times New Roman" w:hint="eastAsia"/>
                <w:szCs w:val="21"/>
              </w:rPr>
              <w:t xml:space="preserve">      运输工具</w:t>
            </w:r>
          </w:p>
        </w:tc>
        <w:tc>
          <w:tcPr>
            <w:tcW w:w="1737"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6"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4"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4" w:type="dxa"/>
            <w:tcBorders>
              <w:top w:val="single" w:sz="4" w:space="0" w:color="auto"/>
              <w:left w:val="single" w:sz="4" w:space="0" w:color="auto"/>
              <w:bottom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r>
      <w:tr w:rsidR="008171B9" w:rsidRPr="008171B9" w:rsidTr="00652DCB">
        <w:trPr>
          <w:trHeight w:val="397"/>
          <w:jc w:val="center"/>
        </w:trPr>
        <w:tc>
          <w:tcPr>
            <w:tcW w:w="2025" w:type="dxa"/>
            <w:tcBorders>
              <w:top w:val="single" w:sz="4" w:space="0" w:color="auto"/>
              <w:bottom w:val="single" w:sz="4" w:space="0" w:color="auto"/>
              <w:right w:val="single" w:sz="4" w:space="0" w:color="auto"/>
            </w:tcBorders>
          </w:tcPr>
          <w:p w:rsidR="008171B9" w:rsidRPr="008171B9" w:rsidRDefault="008171B9" w:rsidP="008171B9">
            <w:pPr>
              <w:widowControl/>
              <w:spacing w:line="360" w:lineRule="atLeast"/>
              <w:jc w:val="left"/>
              <w:rPr>
                <w:rFonts w:ascii="仿宋_GB2312" w:eastAsia="仿宋_GB2312" w:hAnsi="仿宋" w:cs="Times New Roman" w:hint="eastAsia"/>
                <w:szCs w:val="21"/>
              </w:rPr>
            </w:pPr>
            <w:r w:rsidRPr="008171B9">
              <w:rPr>
                <w:rFonts w:ascii="仿宋_GB2312" w:eastAsia="仿宋_GB2312" w:hAnsi="仿宋" w:cs="Times New Roman" w:hint="eastAsia"/>
                <w:szCs w:val="21"/>
              </w:rPr>
              <w:t xml:space="preserve">      电子设备</w:t>
            </w:r>
          </w:p>
        </w:tc>
        <w:tc>
          <w:tcPr>
            <w:tcW w:w="1737"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6"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4"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4" w:type="dxa"/>
            <w:tcBorders>
              <w:top w:val="single" w:sz="4" w:space="0" w:color="auto"/>
              <w:left w:val="single" w:sz="4" w:space="0" w:color="auto"/>
              <w:bottom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r>
      <w:tr w:rsidR="008171B9" w:rsidRPr="008171B9" w:rsidTr="00652DCB">
        <w:trPr>
          <w:trHeight w:val="397"/>
          <w:jc w:val="center"/>
        </w:trPr>
        <w:tc>
          <w:tcPr>
            <w:tcW w:w="2025" w:type="dxa"/>
            <w:tcBorders>
              <w:top w:val="single" w:sz="4" w:space="0" w:color="auto"/>
              <w:bottom w:val="single" w:sz="4" w:space="0" w:color="auto"/>
              <w:right w:val="single" w:sz="4" w:space="0" w:color="auto"/>
            </w:tcBorders>
          </w:tcPr>
          <w:p w:rsidR="008171B9" w:rsidRPr="008171B9" w:rsidRDefault="008171B9" w:rsidP="008171B9">
            <w:pPr>
              <w:widowControl/>
              <w:spacing w:line="360" w:lineRule="atLeast"/>
              <w:jc w:val="left"/>
              <w:rPr>
                <w:rFonts w:ascii="仿宋_GB2312" w:eastAsia="仿宋_GB2312" w:hAnsi="仿宋" w:cs="Times New Roman" w:hint="eastAsia"/>
                <w:szCs w:val="21"/>
              </w:rPr>
            </w:pPr>
            <w:r w:rsidRPr="008171B9">
              <w:rPr>
                <w:rFonts w:ascii="仿宋_GB2312" w:eastAsia="仿宋_GB2312" w:hAnsi="仿宋" w:cs="Times New Roman" w:hint="eastAsia"/>
                <w:szCs w:val="21"/>
              </w:rPr>
              <w:t xml:space="preserve">      办公设备</w:t>
            </w:r>
          </w:p>
        </w:tc>
        <w:tc>
          <w:tcPr>
            <w:tcW w:w="1737"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6"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4"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4" w:type="dxa"/>
            <w:tcBorders>
              <w:top w:val="single" w:sz="4" w:space="0" w:color="auto"/>
              <w:left w:val="single" w:sz="4" w:space="0" w:color="auto"/>
              <w:bottom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r>
      <w:tr w:rsidR="008171B9" w:rsidRPr="008171B9" w:rsidTr="00652DCB">
        <w:trPr>
          <w:trHeight w:val="397"/>
          <w:jc w:val="center"/>
        </w:trPr>
        <w:tc>
          <w:tcPr>
            <w:tcW w:w="2025" w:type="dxa"/>
            <w:tcBorders>
              <w:top w:val="single" w:sz="4" w:space="0" w:color="auto"/>
              <w:bottom w:val="single" w:sz="4" w:space="0" w:color="auto"/>
              <w:right w:val="single" w:sz="4" w:space="0" w:color="auto"/>
            </w:tcBorders>
          </w:tcPr>
          <w:p w:rsidR="008171B9" w:rsidRPr="008171B9" w:rsidRDefault="008171B9" w:rsidP="008171B9">
            <w:pPr>
              <w:widowControl/>
              <w:spacing w:line="360" w:lineRule="atLeast"/>
              <w:jc w:val="left"/>
              <w:rPr>
                <w:rFonts w:ascii="仿宋_GB2312" w:eastAsia="仿宋_GB2312" w:hAnsi="仿宋" w:cs="Times New Roman" w:hint="eastAsia"/>
                <w:szCs w:val="21"/>
              </w:rPr>
            </w:pPr>
            <w:r w:rsidRPr="008171B9">
              <w:rPr>
                <w:rFonts w:ascii="仿宋_GB2312" w:eastAsia="仿宋_GB2312" w:hAnsi="仿宋" w:cs="Times New Roman" w:hint="eastAsia"/>
                <w:szCs w:val="21"/>
              </w:rPr>
              <w:t xml:space="preserve">      酒店业家具</w:t>
            </w:r>
          </w:p>
        </w:tc>
        <w:tc>
          <w:tcPr>
            <w:tcW w:w="1737"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6"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4"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4" w:type="dxa"/>
            <w:tcBorders>
              <w:top w:val="single" w:sz="4" w:space="0" w:color="auto"/>
              <w:left w:val="single" w:sz="4" w:space="0" w:color="auto"/>
              <w:bottom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r>
      <w:tr w:rsidR="008171B9" w:rsidRPr="008171B9" w:rsidTr="00652DCB">
        <w:trPr>
          <w:trHeight w:val="397"/>
          <w:jc w:val="center"/>
        </w:trPr>
        <w:tc>
          <w:tcPr>
            <w:tcW w:w="2025" w:type="dxa"/>
            <w:tcBorders>
              <w:top w:val="single" w:sz="4" w:space="0" w:color="auto"/>
              <w:bottom w:val="single" w:sz="4" w:space="0" w:color="auto"/>
              <w:right w:val="single" w:sz="4" w:space="0" w:color="auto"/>
            </w:tcBorders>
          </w:tcPr>
          <w:p w:rsidR="008171B9" w:rsidRPr="008171B9" w:rsidRDefault="008171B9" w:rsidP="008171B9">
            <w:pPr>
              <w:widowControl/>
              <w:spacing w:line="360" w:lineRule="atLeast"/>
              <w:jc w:val="left"/>
              <w:rPr>
                <w:rFonts w:ascii="仿宋_GB2312" w:eastAsia="仿宋_GB2312" w:hAnsi="仿宋" w:cs="Times New Roman" w:hint="eastAsia"/>
                <w:szCs w:val="21"/>
              </w:rPr>
            </w:pPr>
            <w:r w:rsidRPr="008171B9">
              <w:rPr>
                <w:rFonts w:ascii="仿宋_GB2312" w:eastAsia="仿宋_GB2312" w:hAnsi="仿宋" w:cs="Times New Roman" w:hint="eastAsia"/>
                <w:szCs w:val="21"/>
              </w:rPr>
              <w:t xml:space="preserve">      其他</w:t>
            </w:r>
          </w:p>
        </w:tc>
        <w:tc>
          <w:tcPr>
            <w:tcW w:w="1737"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6"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4"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4" w:type="dxa"/>
            <w:tcBorders>
              <w:top w:val="single" w:sz="4" w:space="0" w:color="auto"/>
              <w:left w:val="single" w:sz="4" w:space="0" w:color="auto"/>
              <w:bottom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r>
      <w:tr w:rsidR="008171B9" w:rsidRPr="008171B9" w:rsidTr="00652DCB">
        <w:trPr>
          <w:trHeight w:val="397"/>
          <w:jc w:val="center"/>
        </w:trPr>
        <w:tc>
          <w:tcPr>
            <w:tcW w:w="2025" w:type="dxa"/>
            <w:tcBorders>
              <w:top w:val="single" w:sz="4" w:space="0" w:color="auto"/>
              <w:bottom w:val="single" w:sz="4" w:space="0" w:color="auto"/>
              <w:right w:val="single" w:sz="4" w:space="0" w:color="auto"/>
            </w:tcBorders>
          </w:tcPr>
          <w:p w:rsidR="008171B9" w:rsidRPr="008171B9" w:rsidRDefault="008171B9" w:rsidP="008171B9">
            <w:pPr>
              <w:widowControl/>
              <w:spacing w:line="360" w:lineRule="atLeast"/>
              <w:jc w:val="left"/>
              <w:rPr>
                <w:rFonts w:ascii="仿宋_GB2312" w:eastAsia="仿宋_GB2312" w:hAnsi="仿宋" w:cs="Times New Roman" w:hint="eastAsia"/>
                <w:szCs w:val="21"/>
              </w:rPr>
            </w:pPr>
            <w:r w:rsidRPr="008171B9">
              <w:rPr>
                <w:rFonts w:ascii="仿宋_GB2312" w:eastAsia="仿宋_GB2312" w:hAnsi="仿宋" w:cs="Times New Roman" w:hint="eastAsia"/>
                <w:szCs w:val="21"/>
              </w:rPr>
              <w:t>二、累计折旧合计：</w:t>
            </w:r>
          </w:p>
        </w:tc>
        <w:tc>
          <w:tcPr>
            <w:tcW w:w="1737"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6"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4"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4" w:type="dxa"/>
            <w:tcBorders>
              <w:top w:val="single" w:sz="4" w:space="0" w:color="auto"/>
              <w:left w:val="single" w:sz="4" w:space="0" w:color="auto"/>
              <w:bottom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r>
      <w:tr w:rsidR="008171B9" w:rsidRPr="008171B9" w:rsidTr="00652DCB">
        <w:trPr>
          <w:trHeight w:val="397"/>
          <w:jc w:val="center"/>
        </w:trPr>
        <w:tc>
          <w:tcPr>
            <w:tcW w:w="2025" w:type="dxa"/>
            <w:tcBorders>
              <w:top w:val="single" w:sz="4" w:space="0" w:color="auto"/>
              <w:bottom w:val="single" w:sz="4" w:space="0" w:color="auto"/>
              <w:right w:val="single" w:sz="4" w:space="0" w:color="auto"/>
            </w:tcBorders>
          </w:tcPr>
          <w:p w:rsidR="008171B9" w:rsidRPr="008171B9" w:rsidRDefault="008171B9" w:rsidP="008171B9">
            <w:pPr>
              <w:widowControl/>
              <w:spacing w:line="360" w:lineRule="atLeast"/>
              <w:jc w:val="left"/>
              <w:rPr>
                <w:rFonts w:ascii="仿宋_GB2312" w:eastAsia="仿宋_GB2312" w:hAnsi="仿宋" w:cs="Times New Roman" w:hint="eastAsia"/>
                <w:szCs w:val="21"/>
              </w:rPr>
            </w:pPr>
            <w:r w:rsidRPr="008171B9">
              <w:rPr>
                <w:rFonts w:ascii="仿宋_GB2312" w:eastAsia="仿宋_GB2312" w:hAnsi="仿宋" w:cs="Times New Roman" w:hint="eastAsia"/>
                <w:szCs w:val="21"/>
              </w:rPr>
              <w:t>其中：土地资产</w:t>
            </w:r>
          </w:p>
        </w:tc>
        <w:tc>
          <w:tcPr>
            <w:tcW w:w="1737"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536"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534"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534" w:type="dxa"/>
            <w:tcBorders>
              <w:top w:val="single" w:sz="4" w:space="0" w:color="auto"/>
              <w:left w:val="single" w:sz="4" w:space="0" w:color="auto"/>
              <w:bottom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r>
      <w:tr w:rsidR="008171B9" w:rsidRPr="008171B9" w:rsidTr="00652DCB">
        <w:trPr>
          <w:trHeight w:val="397"/>
          <w:jc w:val="center"/>
        </w:trPr>
        <w:tc>
          <w:tcPr>
            <w:tcW w:w="2025" w:type="dxa"/>
            <w:tcBorders>
              <w:top w:val="single" w:sz="4" w:space="0" w:color="auto"/>
              <w:bottom w:val="single" w:sz="4" w:space="0" w:color="auto"/>
              <w:right w:val="single" w:sz="4" w:space="0" w:color="auto"/>
            </w:tcBorders>
          </w:tcPr>
          <w:p w:rsidR="008171B9" w:rsidRPr="008171B9" w:rsidRDefault="008171B9" w:rsidP="008171B9">
            <w:pPr>
              <w:widowControl/>
              <w:spacing w:line="360" w:lineRule="atLeast"/>
              <w:jc w:val="left"/>
              <w:rPr>
                <w:rFonts w:ascii="仿宋_GB2312" w:eastAsia="仿宋_GB2312" w:hAnsi="仿宋" w:cs="Times New Roman" w:hint="eastAsia"/>
                <w:szCs w:val="21"/>
              </w:rPr>
            </w:pPr>
            <w:r w:rsidRPr="008171B9">
              <w:rPr>
                <w:rFonts w:ascii="仿宋_GB2312" w:eastAsia="仿宋_GB2312" w:hAnsi="仿宋" w:cs="Times New Roman" w:hint="eastAsia"/>
                <w:szCs w:val="21"/>
              </w:rPr>
              <w:t xml:space="preserve">      房屋及建筑物</w:t>
            </w:r>
          </w:p>
        </w:tc>
        <w:tc>
          <w:tcPr>
            <w:tcW w:w="1737"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6"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4"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4" w:type="dxa"/>
            <w:tcBorders>
              <w:top w:val="single" w:sz="4" w:space="0" w:color="auto"/>
              <w:left w:val="single" w:sz="4" w:space="0" w:color="auto"/>
              <w:bottom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r>
      <w:tr w:rsidR="008171B9" w:rsidRPr="008171B9" w:rsidTr="00652DCB">
        <w:trPr>
          <w:trHeight w:val="397"/>
          <w:jc w:val="center"/>
        </w:trPr>
        <w:tc>
          <w:tcPr>
            <w:tcW w:w="2025" w:type="dxa"/>
            <w:tcBorders>
              <w:top w:val="single" w:sz="4" w:space="0" w:color="auto"/>
              <w:bottom w:val="single" w:sz="4" w:space="0" w:color="auto"/>
              <w:right w:val="single" w:sz="4" w:space="0" w:color="auto"/>
            </w:tcBorders>
          </w:tcPr>
          <w:p w:rsidR="008171B9" w:rsidRPr="008171B9" w:rsidRDefault="008171B9" w:rsidP="008171B9">
            <w:pPr>
              <w:widowControl/>
              <w:spacing w:line="360" w:lineRule="atLeast"/>
              <w:jc w:val="left"/>
              <w:rPr>
                <w:rFonts w:ascii="仿宋_GB2312" w:eastAsia="仿宋_GB2312" w:hAnsi="仿宋" w:cs="Times New Roman" w:hint="eastAsia"/>
                <w:szCs w:val="21"/>
              </w:rPr>
            </w:pPr>
            <w:r w:rsidRPr="008171B9">
              <w:rPr>
                <w:rFonts w:ascii="仿宋_GB2312" w:eastAsia="仿宋_GB2312" w:hAnsi="仿宋" w:cs="Times New Roman" w:hint="eastAsia"/>
                <w:szCs w:val="21"/>
              </w:rPr>
              <w:t xml:space="preserve">      机器设备</w:t>
            </w:r>
          </w:p>
        </w:tc>
        <w:tc>
          <w:tcPr>
            <w:tcW w:w="1737"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6"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4"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4" w:type="dxa"/>
            <w:tcBorders>
              <w:top w:val="single" w:sz="4" w:space="0" w:color="auto"/>
              <w:left w:val="single" w:sz="4" w:space="0" w:color="auto"/>
              <w:bottom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r>
      <w:tr w:rsidR="008171B9" w:rsidRPr="008171B9" w:rsidTr="00652DCB">
        <w:trPr>
          <w:trHeight w:val="397"/>
          <w:jc w:val="center"/>
        </w:trPr>
        <w:tc>
          <w:tcPr>
            <w:tcW w:w="2025" w:type="dxa"/>
            <w:tcBorders>
              <w:top w:val="single" w:sz="4" w:space="0" w:color="auto"/>
              <w:bottom w:val="single" w:sz="4" w:space="0" w:color="auto"/>
              <w:right w:val="single" w:sz="4" w:space="0" w:color="auto"/>
            </w:tcBorders>
          </w:tcPr>
          <w:p w:rsidR="008171B9" w:rsidRPr="008171B9" w:rsidRDefault="008171B9" w:rsidP="008171B9">
            <w:pPr>
              <w:widowControl/>
              <w:spacing w:line="360" w:lineRule="atLeast"/>
              <w:jc w:val="left"/>
              <w:rPr>
                <w:rFonts w:ascii="仿宋_GB2312" w:eastAsia="仿宋_GB2312" w:hAnsi="仿宋" w:cs="Times New Roman" w:hint="eastAsia"/>
                <w:szCs w:val="21"/>
              </w:rPr>
            </w:pPr>
            <w:r w:rsidRPr="008171B9">
              <w:rPr>
                <w:rFonts w:ascii="仿宋_GB2312" w:eastAsia="仿宋_GB2312" w:hAnsi="仿宋" w:cs="Times New Roman" w:hint="eastAsia"/>
                <w:szCs w:val="21"/>
              </w:rPr>
              <w:t xml:space="preserve">      运输工具</w:t>
            </w:r>
          </w:p>
        </w:tc>
        <w:tc>
          <w:tcPr>
            <w:tcW w:w="1737"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6"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4"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4" w:type="dxa"/>
            <w:tcBorders>
              <w:top w:val="single" w:sz="4" w:space="0" w:color="auto"/>
              <w:left w:val="single" w:sz="4" w:space="0" w:color="auto"/>
              <w:bottom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r>
      <w:tr w:rsidR="008171B9" w:rsidRPr="008171B9" w:rsidTr="00652DCB">
        <w:trPr>
          <w:trHeight w:val="397"/>
          <w:jc w:val="center"/>
        </w:trPr>
        <w:tc>
          <w:tcPr>
            <w:tcW w:w="2025" w:type="dxa"/>
            <w:tcBorders>
              <w:top w:val="single" w:sz="4" w:space="0" w:color="auto"/>
              <w:bottom w:val="single" w:sz="4" w:space="0" w:color="auto"/>
              <w:right w:val="single" w:sz="4" w:space="0" w:color="auto"/>
            </w:tcBorders>
          </w:tcPr>
          <w:p w:rsidR="008171B9" w:rsidRPr="008171B9" w:rsidRDefault="008171B9" w:rsidP="008171B9">
            <w:pPr>
              <w:widowControl/>
              <w:spacing w:line="360" w:lineRule="atLeast"/>
              <w:jc w:val="left"/>
              <w:rPr>
                <w:rFonts w:ascii="仿宋_GB2312" w:eastAsia="仿宋_GB2312" w:hAnsi="仿宋" w:cs="Times New Roman" w:hint="eastAsia"/>
                <w:szCs w:val="21"/>
              </w:rPr>
            </w:pPr>
            <w:r w:rsidRPr="008171B9">
              <w:rPr>
                <w:rFonts w:ascii="仿宋_GB2312" w:eastAsia="仿宋_GB2312" w:hAnsi="仿宋" w:cs="Times New Roman" w:hint="eastAsia"/>
                <w:szCs w:val="21"/>
              </w:rPr>
              <w:t xml:space="preserve">      电子设备</w:t>
            </w:r>
          </w:p>
        </w:tc>
        <w:tc>
          <w:tcPr>
            <w:tcW w:w="1737"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6"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4"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4" w:type="dxa"/>
            <w:tcBorders>
              <w:top w:val="single" w:sz="4" w:space="0" w:color="auto"/>
              <w:left w:val="single" w:sz="4" w:space="0" w:color="auto"/>
              <w:bottom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r>
      <w:tr w:rsidR="008171B9" w:rsidRPr="008171B9" w:rsidTr="00652DCB">
        <w:trPr>
          <w:trHeight w:val="397"/>
          <w:jc w:val="center"/>
        </w:trPr>
        <w:tc>
          <w:tcPr>
            <w:tcW w:w="2025" w:type="dxa"/>
            <w:tcBorders>
              <w:top w:val="single" w:sz="4" w:space="0" w:color="auto"/>
              <w:bottom w:val="single" w:sz="4" w:space="0" w:color="auto"/>
              <w:right w:val="single" w:sz="4" w:space="0" w:color="auto"/>
            </w:tcBorders>
          </w:tcPr>
          <w:p w:rsidR="008171B9" w:rsidRPr="008171B9" w:rsidRDefault="008171B9" w:rsidP="008171B9">
            <w:pPr>
              <w:widowControl/>
              <w:spacing w:line="360" w:lineRule="atLeast"/>
              <w:jc w:val="left"/>
              <w:rPr>
                <w:rFonts w:ascii="仿宋_GB2312" w:eastAsia="仿宋_GB2312" w:hAnsi="仿宋" w:cs="Times New Roman" w:hint="eastAsia"/>
                <w:szCs w:val="21"/>
              </w:rPr>
            </w:pPr>
            <w:r w:rsidRPr="008171B9">
              <w:rPr>
                <w:rFonts w:ascii="仿宋_GB2312" w:eastAsia="仿宋_GB2312" w:hAnsi="仿宋" w:cs="Times New Roman" w:hint="eastAsia"/>
                <w:szCs w:val="21"/>
              </w:rPr>
              <w:t xml:space="preserve">      办公设备</w:t>
            </w:r>
          </w:p>
        </w:tc>
        <w:tc>
          <w:tcPr>
            <w:tcW w:w="1737"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6"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4"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4" w:type="dxa"/>
            <w:tcBorders>
              <w:top w:val="single" w:sz="4" w:space="0" w:color="auto"/>
              <w:left w:val="single" w:sz="4" w:space="0" w:color="auto"/>
              <w:bottom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r>
      <w:tr w:rsidR="008171B9" w:rsidRPr="008171B9" w:rsidTr="00652DCB">
        <w:trPr>
          <w:trHeight w:val="397"/>
          <w:jc w:val="center"/>
        </w:trPr>
        <w:tc>
          <w:tcPr>
            <w:tcW w:w="2025" w:type="dxa"/>
            <w:tcBorders>
              <w:top w:val="single" w:sz="4" w:space="0" w:color="auto"/>
              <w:bottom w:val="single" w:sz="4" w:space="0" w:color="auto"/>
              <w:right w:val="single" w:sz="4" w:space="0" w:color="auto"/>
            </w:tcBorders>
          </w:tcPr>
          <w:p w:rsidR="008171B9" w:rsidRPr="008171B9" w:rsidRDefault="008171B9" w:rsidP="008171B9">
            <w:pPr>
              <w:widowControl/>
              <w:spacing w:line="360" w:lineRule="atLeast"/>
              <w:jc w:val="left"/>
              <w:rPr>
                <w:rFonts w:ascii="仿宋_GB2312" w:eastAsia="仿宋_GB2312" w:hAnsi="仿宋" w:cs="Times New Roman" w:hint="eastAsia"/>
                <w:szCs w:val="21"/>
              </w:rPr>
            </w:pPr>
            <w:r w:rsidRPr="008171B9">
              <w:rPr>
                <w:rFonts w:ascii="仿宋_GB2312" w:eastAsia="仿宋_GB2312" w:hAnsi="仿宋" w:cs="Times New Roman" w:hint="eastAsia"/>
                <w:szCs w:val="21"/>
              </w:rPr>
              <w:t xml:space="preserve">      酒店业家具</w:t>
            </w:r>
          </w:p>
        </w:tc>
        <w:tc>
          <w:tcPr>
            <w:tcW w:w="1737"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6"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4"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4" w:type="dxa"/>
            <w:tcBorders>
              <w:top w:val="single" w:sz="4" w:space="0" w:color="auto"/>
              <w:left w:val="single" w:sz="4" w:space="0" w:color="auto"/>
              <w:bottom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r>
      <w:tr w:rsidR="008171B9" w:rsidRPr="008171B9" w:rsidTr="00652DCB">
        <w:trPr>
          <w:trHeight w:val="397"/>
          <w:jc w:val="center"/>
        </w:trPr>
        <w:tc>
          <w:tcPr>
            <w:tcW w:w="2025" w:type="dxa"/>
            <w:tcBorders>
              <w:top w:val="single" w:sz="4" w:space="0" w:color="auto"/>
              <w:bottom w:val="single" w:sz="4" w:space="0" w:color="auto"/>
              <w:right w:val="single" w:sz="4" w:space="0" w:color="auto"/>
            </w:tcBorders>
          </w:tcPr>
          <w:p w:rsidR="008171B9" w:rsidRPr="008171B9" w:rsidRDefault="008171B9" w:rsidP="008171B9">
            <w:pPr>
              <w:widowControl/>
              <w:spacing w:line="360" w:lineRule="atLeast"/>
              <w:jc w:val="left"/>
              <w:rPr>
                <w:rFonts w:ascii="仿宋_GB2312" w:eastAsia="仿宋_GB2312" w:hAnsi="仿宋" w:cs="Times New Roman" w:hint="eastAsia"/>
                <w:szCs w:val="21"/>
              </w:rPr>
            </w:pPr>
            <w:r w:rsidRPr="008171B9">
              <w:rPr>
                <w:rFonts w:ascii="仿宋_GB2312" w:eastAsia="仿宋_GB2312" w:hAnsi="仿宋" w:cs="Times New Roman" w:hint="eastAsia"/>
                <w:szCs w:val="21"/>
              </w:rPr>
              <w:t xml:space="preserve">      其他</w:t>
            </w:r>
          </w:p>
        </w:tc>
        <w:tc>
          <w:tcPr>
            <w:tcW w:w="1737"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6"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4"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4" w:type="dxa"/>
            <w:tcBorders>
              <w:top w:val="single" w:sz="4" w:space="0" w:color="auto"/>
              <w:left w:val="single" w:sz="4" w:space="0" w:color="auto"/>
              <w:bottom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r>
      <w:tr w:rsidR="008171B9" w:rsidRPr="008171B9" w:rsidTr="00652DCB">
        <w:trPr>
          <w:trHeight w:val="397"/>
          <w:jc w:val="center"/>
        </w:trPr>
        <w:tc>
          <w:tcPr>
            <w:tcW w:w="2025" w:type="dxa"/>
            <w:tcBorders>
              <w:top w:val="single" w:sz="4" w:space="0" w:color="auto"/>
              <w:bottom w:val="single" w:sz="4" w:space="0" w:color="auto"/>
              <w:right w:val="single" w:sz="4" w:space="0" w:color="auto"/>
            </w:tcBorders>
          </w:tcPr>
          <w:p w:rsidR="008171B9" w:rsidRPr="008171B9" w:rsidRDefault="008171B9" w:rsidP="008171B9">
            <w:pPr>
              <w:widowControl/>
              <w:spacing w:line="360" w:lineRule="atLeast"/>
              <w:jc w:val="left"/>
              <w:rPr>
                <w:rFonts w:ascii="仿宋_GB2312" w:eastAsia="仿宋_GB2312" w:hAnsi="仿宋" w:cs="Times New Roman" w:hint="eastAsia"/>
                <w:szCs w:val="21"/>
              </w:rPr>
            </w:pPr>
            <w:r w:rsidRPr="008171B9">
              <w:rPr>
                <w:rFonts w:ascii="仿宋_GB2312" w:eastAsia="仿宋_GB2312" w:hAnsi="仿宋" w:cs="Times New Roman" w:hint="eastAsia"/>
                <w:szCs w:val="21"/>
              </w:rPr>
              <w:t>三、固定资产账面净值合计</w:t>
            </w:r>
          </w:p>
        </w:tc>
        <w:tc>
          <w:tcPr>
            <w:tcW w:w="1737"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6"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534"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534" w:type="dxa"/>
            <w:tcBorders>
              <w:top w:val="single" w:sz="4" w:space="0" w:color="auto"/>
              <w:left w:val="single" w:sz="4" w:space="0" w:color="auto"/>
              <w:bottom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r>
      <w:tr w:rsidR="008171B9" w:rsidRPr="008171B9" w:rsidTr="00652DCB">
        <w:trPr>
          <w:trHeight w:val="397"/>
          <w:jc w:val="center"/>
        </w:trPr>
        <w:tc>
          <w:tcPr>
            <w:tcW w:w="2025" w:type="dxa"/>
            <w:tcBorders>
              <w:top w:val="single" w:sz="4" w:space="0" w:color="auto"/>
              <w:bottom w:val="single" w:sz="4" w:space="0" w:color="auto"/>
              <w:right w:val="single" w:sz="4" w:space="0" w:color="auto"/>
            </w:tcBorders>
          </w:tcPr>
          <w:p w:rsidR="008171B9" w:rsidRPr="008171B9" w:rsidRDefault="008171B9" w:rsidP="008171B9">
            <w:pPr>
              <w:widowControl/>
              <w:spacing w:line="360" w:lineRule="atLeast"/>
              <w:jc w:val="left"/>
              <w:rPr>
                <w:rFonts w:ascii="仿宋_GB2312" w:eastAsia="仿宋_GB2312" w:hAnsi="仿宋" w:cs="Times New Roman" w:hint="eastAsia"/>
                <w:szCs w:val="21"/>
              </w:rPr>
            </w:pPr>
            <w:r w:rsidRPr="008171B9">
              <w:rPr>
                <w:rFonts w:ascii="仿宋_GB2312" w:eastAsia="仿宋_GB2312" w:hAnsi="仿宋" w:cs="Times New Roman" w:hint="eastAsia"/>
                <w:szCs w:val="21"/>
              </w:rPr>
              <w:t>其中：土地资产</w:t>
            </w:r>
          </w:p>
        </w:tc>
        <w:tc>
          <w:tcPr>
            <w:tcW w:w="1737"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6"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534"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534" w:type="dxa"/>
            <w:tcBorders>
              <w:top w:val="single" w:sz="4" w:space="0" w:color="auto"/>
              <w:left w:val="single" w:sz="4" w:space="0" w:color="auto"/>
              <w:bottom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r>
      <w:tr w:rsidR="008171B9" w:rsidRPr="008171B9" w:rsidTr="00652DCB">
        <w:trPr>
          <w:trHeight w:val="397"/>
          <w:jc w:val="center"/>
        </w:trPr>
        <w:tc>
          <w:tcPr>
            <w:tcW w:w="2025" w:type="dxa"/>
            <w:tcBorders>
              <w:top w:val="single" w:sz="4" w:space="0" w:color="auto"/>
              <w:bottom w:val="single" w:sz="4" w:space="0" w:color="auto"/>
              <w:right w:val="single" w:sz="4" w:space="0" w:color="auto"/>
            </w:tcBorders>
          </w:tcPr>
          <w:p w:rsidR="008171B9" w:rsidRPr="008171B9" w:rsidRDefault="008171B9" w:rsidP="008171B9">
            <w:pPr>
              <w:widowControl/>
              <w:spacing w:line="360" w:lineRule="atLeast"/>
              <w:jc w:val="left"/>
              <w:rPr>
                <w:rFonts w:ascii="仿宋_GB2312" w:eastAsia="仿宋_GB2312" w:hAnsi="仿宋" w:cs="Times New Roman" w:hint="eastAsia"/>
                <w:szCs w:val="21"/>
              </w:rPr>
            </w:pPr>
            <w:r w:rsidRPr="008171B9">
              <w:rPr>
                <w:rFonts w:ascii="仿宋_GB2312" w:eastAsia="仿宋_GB2312" w:hAnsi="仿宋" w:cs="Times New Roman" w:hint="eastAsia"/>
                <w:szCs w:val="21"/>
              </w:rPr>
              <w:t xml:space="preserve">      房屋及建筑物</w:t>
            </w:r>
          </w:p>
        </w:tc>
        <w:tc>
          <w:tcPr>
            <w:tcW w:w="1737"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6"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534"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534" w:type="dxa"/>
            <w:tcBorders>
              <w:top w:val="single" w:sz="4" w:space="0" w:color="auto"/>
              <w:left w:val="single" w:sz="4" w:space="0" w:color="auto"/>
              <w:bottom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r>
      <w:tr w:rsidR="008171B9" w:rsidRPr="008171B9" w:rsidTr="00652DCB">
        <w:trPr>
          <w:trHeight w:val="397"/>
          <w:jc w:val="center"/>
        </w:trPr>
        <w:tc>
          <w:tcPr>
            <w:tcW w:w="2025" w:type="dxa"/>
            <w:tcBorders>
              <w:top w:val="single" w:sz="4" w:space="0" w:color="auto"/>
              <w:bottom w:val="single" w:sz="4" w:space="0" w:color="auto"/>
              <w:right w:val="single" w:sz="4" w:space="0" w:color="auto"/>
            </w:tcBorders>
          </w:tcPr>
          <w:p w:rsidR="008171B9" w:rsidRPr="008171B9" w:rsidRDefault="008171B9" w:rsidP="008171B9">
            <w:pPr>
              <w:widowControl/>
              <w:spacing w:line="360" w:lineRule="atLeast"/>
              <w:jc w:val="left"/>
              <w:rPr>
                <w:rFonts w:ascii="仿宋_GB2312" w:eastAsia="仿宋_GB2312" w:hAnsi="仿宋" w:cs="Times New Roman" w:hint="eastAsia"/>
                <w:szCs w:val="21"/>
              </w:rPr>
            </w:pPr>
            <w:r w:rsidRPr="008171B9">
              <w:rPr>
                <w:rFonts w:ascii="仿宋_GB2312" w:eastAsia="仿宋_GB2312" w:hAnsi="仿宋" w:cs="Times New Roman" w:hint="eastAsia"/>
                <w:szCs w:val="21"/>
              </w:rPr>
              <w:lastRenderedPageBreak/>
              <w:t xml:space="preserve">      机器设备</w:t>
            </w:r>
          </w:p>
        </w:tc>
        <w:tc>
          <w:tcPr>
            <w:tcW w:w="1737"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6"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534"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534" w:type="dxa"/>
            <w:tcBorders>
              <w:top w:val="single" w:sz="4" w:space="0" w:color="auto"/>
              <w:left w:val="single" w:sz="4" w:space="0" w:color="auto"/>
              <w:bottom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r>
      <w:tr w:rsidR="008171B9" w:rsidRPr="008171B9" w:rsidTr="00652DCB">
        <w:trPr>
          <w:trHeight w:val="397"/>
          <w:jc w:val="center"/>
        </w:trPr>
        <w:tc>
          <w:tcPr>
            <w:tcW w:w="2025" w:type="dxa"/>
            <w:tcBorders>
              <w:top w:val="single" w:sz="4" w:space="0" w:color="auto"/>
              <w:bottom w:val="single" w:sz="4" w:space="0" w:color="auto"/>
              <w:right w:val="single" w:sz="4" w:space="0" w:color="auto"/>
            </w:tcBorders>
          </w:tcPr>
          <w:p w:rsidR="008171B9" w:rsidRPr="008171B9" w:rsidRDefault="008171B9" w:rsidP="008171B9">
            <w:pPr>
              <w:widowControl/>
              <w:spacing w:line="360" w:lineRule="atLeast"/>
              <w:jc w:val="left"/>
              <w:rPr>
                <w:rFonts w:ascii="仿宋_GB2312" w:eastAsia="仿宋_GB2312" w:hAnsi="仿宋" w:cs="Times New Roman" w:hint="eastAsia"/>
                <w:szCs w:val="21"/>
              </w:rPr>
            </w:pPr>
            <w:r w:rsidRPr="008171B9">
              <w:rPr>
                <w:rFonts w:ascii="仿宋_GB2312" w:eastAsia="仿宋_GB2312" w:hAnsi="仿宋" w:cs="Times New Roman" w:hint="eastAsia"/>
                <w:szCs w:val="21"/>
              </w:rPr>
              <w:t xml:space="preserve">      运输工具</w:t>
            </w:r>
          </w:p>
        </w:tc>
        <w:tc>
          <w:tcPr>
            <w:tcW w:w="1737"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6"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534"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534" w:type="dxa"/>
            <w:tcBorders>
              <w:top w:val="single" w:sz="4" w:space="0" w:color="auto"/>
              <w:left w:val="single" w:sz="4" w:space="0" w:color="auto"/>
              <w:bottom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r>
      <w:tr w:rsidR="008171B9" w:rsidRPr="008171B9" w:rsidTr="00652DCB">
        <w:trPr>
          <w:trHeight w:val="397"/>
          <w:jc w:val="center"/>
        </w:trPr>
        <w:tc>
          <w:tcPr>
            <w:tcW w:w="2025" w:type="dxa"/>
            <w:tcBorders>
              <w:top w:val="single" w:sz="4" w:space="0" w:color="auto"/>
              <w:bottom w:val="single" w:sz="4" w:space="0" w:color="auto"/>
              <w:right w:val="single" w:sz="4" w:space="0" w:color="auto"/>
            </w:tcBorders>
          </w:tcPr>
          <w:p w:rsidR="008171B9" w:rsidRPr="008171B9" w:rsidRDefault="008171B9" w:rsidP="008171B9">
            <w:pPr>
              <w:widowControl/>
              <w:spacing w:line="360" w:lineRule="atLeast"/>
              <w:jc w:val="left"/>
              <w:rPr>
                <w:rFonts w:ascii="仿宋_GB2312" w:eastAsia="仿宋_GB2312" w:hAnsi="仿宋" w:cs="Times New Roman" w:hint="eastAsia"/>
                <w:szCs w:val="21"/>
              </w:rPr>
            </w:pPr>
            <w:r w:rsidRPr="008171B9">
              <w:rPr>
                <w:rFonts w:ascii="仿宋_GB2312" w:eastAsia="仿宋_GB2312" w:hAnsi="仿宋" w:cs="Times New Roman" w:hint="eastAsia"/>
                <w:szCs w:val="21"/>
              </w:rPr>
              <w:t xml:space="preserve">      电子设备</w:t>
            </w:r>
          </w:p>
        </w:tc>
        <w:tc>
          <w:tcPr>
            <w:tcW w:w="1737"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6"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534"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534" w:type="dxa"/>
            <w:tcBorders>
              <w:top w:val="single" w:sz="4" w:space="0" w:color="auto"/>
              <w:left w:val="single" w:sz="4" w:space="0" w:color="auto"/>
              <w:bottom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r>
      <w:tr w:rsidR="008171B9" w:rsidRPr="008171B9" w:rsidTr="00652DCB">
        <w:trPr>
          <w:trHeight w:val="397"/>
          <w:jc w:val="center"/>
        </w:trPr>
        <w:tc>
          <w:tcPr>
            <w:tcW w:w="2025" w:type="dxa"/>
            <w:tcBorders>
              <w:top w:val="single" w:sz="4" w:space="0" w:color="auto"/>
              <w:bottom w:val="single" w:sz="4" w:space="0" w:color="auto"/>
              <w:right w:val="single" w:sz="4" w:space="0" w:color="auto"/>
            </w:tcBorders>
          </w:tcPr>
          <w:p w:rsidR="008171B9" w:rsidRPr="008171B9" w:rsidRDefault="008171B9" w:rsidP="008171B9">
            <w:pPr>
              <w:widowControl/>
              <w:spacing w:line="360" w:lineRule="atLeast"/>
              <w:jc w:val="left"/>
              <w:rPr>
                <w:rFonts w:ascii="仿宋_GB2312" w:eastAsia="仿宋_GB2312" w:hAnsi="仿宋" w:cs="Times New Roman" w:hint="eastAsia"/>
                <w:szCs w:val="21"/>
              </w:rPr>
            </w:pPr>
            <w:r w:rsidRPr="008171B9">
              <w:rPr>
                <w:rFonts w:ascii="仿宋_GB2312" w:eastAsia="仿宋_GB2312" w:hAnsi="仿宋" w:cs="Times New Roman" w:hint="eastAsia"/>
                <w:szCs w:val="21"/>
              </w:rPr>
              <w:t xml:space="preserve">      办公设备</w:t>
            </w:r>
          </w:p>
        </w:tc>
        <w:tc>
          <w:tcPr>
            <w:tcW w:w="1737"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6"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534"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534" w:type="dxa"/>
            <w:tcBorders>
              <w:top w:val="single" w:sz="4" w:space="0" w:color="auto"/>
              <w:left w:val="single" w:sz="4" w:space="0" w:color="auto"/>
              <w:bottom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r>
      <w:tr w:rsidR="008171B9" w:rsidRPr="008171B9" w:rsidTr="00652DCB">
        <w:trPr>
          <w:trHeight w:val="397"/>
          <w:jc w:val="center"/>
        </w:trPr>
        <w:tc>
          <w:tcPr>
            <w:tcW w:w="2025" w:type="dxa"/>
            <w:tcBorders>
              <w:top w:val="single" w:sz="4" w:space="0" w:color="auto"/>
              <w:bottom w:val="single" w:sz="4" w:space="0" w:color="auto"/>
              <w:right w:val="single" w:sz="4" w:space="0" w:color="auto"/>
            </w:tcBorders>
          </w:tcPr>
          <w:p w:rsidR="008171B9" w:rsidRPr="008171B9" w:rsidRDefault="008171B9" w:rsidP="008171B9">
            <w:pPr>
              <w:widowControl/>
              <w:spacing w:line="360" w:lineRule="atLeast"/>
              <w:jc w:val="left"/>
              <w:rPr>
                <w:rFonts w:ascii="仿宋_GB2312" w:eastAsia="仿宋_GB2312" w:hAnsi="仿宋" w:cs="Times New Roman" w:hint="eastAsia"/>
                <w:szCs w:val="21"/>
              </w:rPr>
            </w:pPr>
            <w:r w:rsidRPr="008171B9">
              <w:rPr>
                <w:rFonts w:ascii="仿宋_GB2312" w:eastAsia="仿宋_GB2312" w:hAnsi="仿宋" w:cs="Times New Roman" w:hint="eastAsia"/>
                <w:szCs w:val="21"/>
              </w:rPr>
              <w:t xml:space="preserve">      酒店业家具</w:t>
            </w:r>
          </w:p>
        </w:tc>
        <w:tc>
          <w:tcPr>
            <w:tcW w:w="1737"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6"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534"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534" w:type="dxa"/>
            <w:tcBorders>
              <w:top w:val="single" w:sz="4" w:space="0" w:color="auto"/>
              <w:left w:val="single" w:sz="4" w:space="0" w:color="auto"/>
              <w:bottom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r>
      <w:tr w:rsidR="008171B9" w:rsidRPr="008171B9" w:rsidTr="00652DCB">
        <w:trPr>
          <w:trHeight w:val="397"/>
          <w:jc w:val="center"/>
        </w:trPr>
        <w:tc>
          <w:tcPr>
            <w:tcW w:w="2025" w:type="dxa"/>
            <w:tcBorders>
              <w:top w:val="single" w:sz="4" w:space="0" w:color="auto"/>
              <w:bottom w:val="single" w:sz="4" w:space="0" w:color="auto"/>
              <w:right w:val="single" w:sz="4" w:space="0" w:color="auto"/>
            </w:tcBorders>
          </w:tcPr>
          <w:p w:rsidR="008171B9" w:rsidRPr="008171B9" w:rsidRDefault="008171B9" w:rsidP="008171B9">
            <w:pPr>
              <w:widowControl/>
              <w:spacing w:line="360" w:lineRule="atLeast"/>
              <w:jc w:val="left"/>
              <w:rPr>
                <w:rFonts w:ascii="仿宋_GB2312" w:eastAsia="仿宋_GB2312" w:hAnsi="仿宋" w:cs="Times New Roman" w:hint="eastAsia"/>
                <w:szCs w:val="21"/>
              </w:rPr>
            </w:pPr>
            <w:r w:rsidRPr="008171B9">
              <w:rPr>
                <w:rFonts w:ascii="仿宋_GB2312" w:eastAsia="仿宋_GB2312" w:hAnsi="仿宋" w:cs="Times New Roman" w:hint="eastAsia"/>
                <w:szCs w:val="21"/>
              </w:rPr>
              <w:t xml:space="preserve">      其他</w:t>
            </w:r>
          </w:p>
        </w:tc>
        <w:tc>
          <w:tcPr>
            <w:tcW w:w="1737"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6"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534"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534" w:type="dxa"/>
            <w:tcBorders>
              <w:top w:val="single" w:sz="4" w:space="0" w:color="auto"/>
              <w:left w:val="single" w:sz="4" w:space="0" w:color="auto"/>
              <w:bottom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r>
      <w:tr w:rsidR="008171B9" w:rsidRPr="008171B9" w:rsidTr="00652DCB">
        <w:trPr>
          <w:trHeight w:val="397"/>
          <w:jc w:val="center"/>
        </w:trPr>
        <w:tc>
          <w:tcPr>
            <w:tcW w:w="2025" w:type="dxa"/>
            <w:tcBorders>
              <w:top w:val="single" w:sz="4" w:space="0" w:color="auto"/>
              <w:bottom w:val="single" w:sz="4" w:space="0" w:color="auto"/>
              <w:right w:val="single" w:sz="4" w:space="0" w:color="auto"/>
            </w:tcBorders>
          </w:tcPr>
          <w:p w:rsidR="008171B9" w:rsidRPr="008171B9" w:rsidRDefault="008171B9" w:rsidP="008171B9">
            <w:pPr>
              <w:widowControl/>
              <w:spacing w:line="360" w:lineRule="atLeast"/>
              <w:jc w:val="left"/>
              <w:rPr>
                <w:rFonts w:ascii="仿宋_GB2312" w:eastAsia="仿宋_GB2312" w:hAnsi="仿宋" w:cs="Times New Roman" w:hint="eastAsia"/>
                <w:szCs w:val="21"/>
              </w:rPr>
            </w:pPr>
            <w:r w:rsidRPr="008171B9">
              <w:rPr>
                <w:rFonts w:ascii="仿宋_GB2312" w:eastAsia="仿宋_GB2312" w:hAnsi="仿宋" w:cs="Times New Roman" w:hint="eastAsia"/>
                <w:szCs w:val="21"/>
              </w:rPr>
              <w:t>四、减值准备合计</w:t>
            </w:r>
          </w:p>
        </w:tc>
        <w:tc>
          <w:tcPr>
            <w:tcW w:w="1737"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6"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4"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4" w:type="dxa"/>
            <w:tcBorders>
              <w:top w:val="single" w:sz="4" w:space="0" w:color="auto"/>
              <w:left w:val="single" w:sz="4" w:space="0" w:color="auto"/>
              <w:bottom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r>
      <w:tr w:rsidR="008171B9" w:rsidRPr="008171B9" w:rsidTr="00652DCB">
        <w:trPr>
          <w:trHeight w:val="397"/>
          <w:jc w:val="center"/>
        </w:trPr>
        <w:tc>
          <w:tcPr>
            <w:tcW w:w="2025" w:type="dxa"/>
            <w:tcBorders>
              <w:top w:val="single" w:sz="4" w:space="0" w:color="auto"/>
              <w:bottom w:val="single" w:sz="4" w:space="0" w:color="auto"/>
              <w:right w:val="single" w:sz="4" w:space="0" w:color="auto"/>
            </w:tcBorders>
          </w:tcPr>
          <w:p w:rsidR="008171B9" w:rsidRPr="008171B9" w:rsidRDefault="008171B9" w:rsidP="008171B9">
            <w:pPr>
              <w:widowControl/>
              <w:spacing w:line="360" w:lineRule="atLeast"/>
              <w:jc w:val="left"/>
              <w:rPr>
                <w:rFonts w:ascii="仿宋_GB2312" w:eastAsia="仿宋_GB2312" w:hAnsi="仿宋" w:cs="Times New Roman" w:hint="eastAsia"/>
                <w:szCs w:val="21"/>
              </w:rPr>
            </w:pPr>
            <w:r w:rsidRPr="008171B9">
              <w:rPr>
                <w:rFonts w:ascii="仿宋_GB2312" w:eastAsia="仿宋_GB2312" w:hAnsi="仿宋" w:cs="Times New Roman" w:hint="eastAsia"/>
                <w:szCs w:val="21"/>
              </w:rPr>
              <w:t>其中：土地资产</w:t>
            </w:r>
          </w:p>
        </w:tc>
        <w:tc>
          <w:tcPr>
            <w:tcW w:w="1737"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536"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534"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534" w:type="dxa"/>
            <w:tcBorders>
              <w:top w:val="single" w:sz="4" w:space="0" w:color="auto"/>
              <w:left w:val="single" w:sz="4" w:space="0" w:color="auto"/>
              <w:bottom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r>
      <w:tr w:rsidR="008171B9" w:rsidRPr="008171B9" w:rsidTr="00652DCB">
        <w:trPr>
          <w:trHeight w:val="397"/>
          <w:jc w:val="center"/>
        </w:trPr>
        <w:tc>
          <w:tcPr>
            <w:tcW w:w="2025" w:type="dxa"/>
            <w:tcBorders>
              <w:top w:val="single" w:sz="4" w:space="0" w:color="auto"/>
              <w:bottom w:val="single" w:sz="4" w:space="0" w:color="auto"/>
              <w:right w:val="single" w:sz="4" w:space="0" w:color="auto"/>
            </w:tcBorders>
          </w:tcPr>
          <w:p w:rsidR="008171B9" w:rsidRPr="008171B9" w:rsidRDefault="008171B9" w:rsidP="008171B9">
            <w:pPr>
              <w:widowControl/>
              <w:spacing w:line="360" w:lineRule="atLeast"/>
              <w:jc w:val="left"/>
              <w:rPr>
                <w:rFonts w:ascii="仿宋_GB2312" w:eastAsia="仿宋_GB2312" w:hAnsi="仿宋" w:cs="Times New Roman" w:hint="eastAsia"/>
                <w:szCs w:val="21"/>
              </w:rPr>
            </w:pPr>
            <w:r w:rsidRPr="008171B9">
              <w:rPr>
                <w:rFonts w:ascii="仿宋_GB2312" w:eastAsia="仿宋_GB2312" w:hAnsi="仿宋" w:cs="Times New Roman" w:hint="eastAsia"/>
                <w:szCs w:val="21"/>
              </w:rPr>
              <w:t xml:space="preserve">      房屋及建筑物</w:t>
            </w:r>
          </w:p>
        </w:tc>
        <w:tc>
          <w:tcPr>
            <w:tcW w:w="1737"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6"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4"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4" w:type="dxa"/>
            <w:tcBorders>
              <w:top w:val="single" w:sz="4" w:space="0" w:color="auto"/>
              <w:left w:val="single" w:sz="4" w:space="0" w:color="auto"/>
              <w:bottom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r>
      <w:tr w:rsidR="008171B9" w:rsidRPr="008171B9" w:rsidTr="00652DCB">
        <w:trPr>
          <w:trHeight w:val="397"/>
          <w:jc w:val="center"/>
        </w:trPr>
        <w:tc>
          <w:tcPr>
            <w:tcW w:w="2025" w:type="dxa"/>
            <w:tcBorders>
              <w:top w:val="single" w:sz="4" w:space="0" w:color="auto"/>
              <w:bottom w:val="single" w:sz="4" w:space="0" w:color="auto"/>
              <w:right w:val="single" w:sz="4" w:space="0" w:color="auto"/>
            </w:tcBorders>
          </w:tcPr>
          <w:p w:rsidR="008171B9" w:rsidRPr="008171B9" w:rsidRDefault="008171B9" w:rsidP="008171B9">
            <w:pPr>
              <w:widowControl/>
              <w:spacing w:line="360" w:lineRule="atLeast"/>
              <w:jc w:val="left"/>
              <w:rPr>
                <w:rFonts w:ascii="仿宋_GB2312" w:eastAsia="仿宋_GB2312" w:hAnsi="仿宋" w:cs="Times New Roman" w:hint="eastAsia"/>
                <w:szCs w:val="21"/>
              </w:rPr>
            </w:pPr>
            <w:r w:rsidRPr="008171B9">
              <w:rPr>
                <w:rFonts w:ascii="仿宋_GB2312" w:eastAsia="仿宋_GB2312" w:hAnsi="仿宋" w:cs="Times New Roman" w:hint="eastAsia"/>
                <w:szCs w:val="21"/>
              </w:rPr>
              <w:t xml:space="preserve">      机器设备</w:t>
            </w:r>
          </w:p>
        </w:tc>
        <w:tc>
          <w:tcPr>
            <w:tcW w:w="1737"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6"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4"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4" w:type="dxa"/>
            <w:tcBorders>
              <w:top w:val="single" w:sz="4" w:space="0" w:color="auto"/>
              <w:left w:val="single" w:sz="4" w:space="0" w:color="auto"/>
              <w:bottom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r>
      <w:tr w:rsidR="008171B9" w:rsidRPr="008171B9" w:rsidTr="00652DCB">
        <w:trPr>
          <w:trHeight w:val="397"/>
          <w:jc w:val="center"/>
        </w:trPr>
        <w:tc>
          <w:tcPr>
            <w:tcW w:w="2025" w:type="dxa"/>
            <w:tcBorders>
              <w:top w:val="single" w:sz="4" w:space="0" w:color="auto"/>
              <w:bottom w:val="single" w:sz="4" w:space="0" w:color="auto"/>
              <w:right w:val="single" w:sz="4" w:space="0" w:color="auto"/>
            </w:tcBorders>
          </w:tcPr>
          <w:p w:rsidR="008171B9" w:rsidRPr="008171B9" w:rsidRDefault="008171B9" w:rsidP="008171B9">
            <w:pPr>
              <w:widowControl/>
              <w:spacing w:line="360" w:lineRule="atLeast"/>
              <w:jc w:val="left"/>
              <w:rPr>
                <w:rFonts w:ascii="仿宋_GB2312" w:eastAsia="仿宋_GB2312" w:hAnsi="仿宋" w:cs="Times New Roman" w:hint="eastAsia"/>
                <w:szCs w:val="21"/>
              </w:rPr>
            </w:pPr>
            <w:r w:rsidRPr="008171B9">
              <w:rPr>
                <w:rFonts w:ascii="仿宋_GB2312" w:eastAsia="仿宋_GB2312" w:hAnsi="仿宋" w:cs="Times New Roman" w:hint="eastAsia"/>
                <w:szCs w:val="21"/>
              </w:rPr>
              <w:t xml:space="preserve">      运输工具</w:t>
            </w:r>
          </w:p>
        </w:tc>
        <w:tc>
          <w:tcPr>
            <w:tcW w:w="1737"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6"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4"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4" w:type="dxa"/>
            <w:tcBorders>
              <w:top w:val="single" w:sz="4" w:space="0" w:color="auto"/>
              <w:left w:val="single" w:sz="4" w:space="0" w:color="auto"/>
              <w:bottom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r>
      <w:tr w:rsidR="008171B9" w:rsidRPr="008171B9" w:rsidTr="00652DCB">
        <w:trPr>
          <w:trHeight w:val="397"/>
          <w:jc w:val="center"/>
        </w:trPr>
        <w:tc>
          <w:tcPr>
            <w:tcW w:w="2025" w:type="dxa"/>
            <w:tcBorders>
              <w:top w:val="single" w:sz="4" w:space="0" w:color="auto"/>
              <w:bottom w:val="single" w:sz="4" w:space="0" w:color="auto"/>
              <w:right w:val="single" w:sz="4" w:space="0" w:color="auto"/>
            </w:tcBorders>
          </w:tcPr>
          <w:p w:rsidR="008171B9" w:rsidRPr="008171B9" w:rsidRDefault="008171B9" w:rsidP="008171B9">
            <w:pPr>
              <w:widowControl/>
              <w:spacing w:line="360" w:lineRule="atLeast"/>
              <w:jc w:val="left"/>
              <w:rPr>
                <w:rFonts w:ascii="仿宋_GB2312" w:eastAsia="仿宋_GB2312" w:hAnsi="仿宋" w:cs="Times New Roman" w:hint="eastAsia"/>
                <w:szCs w:val="21"/>
              </w:rPr>
            </w:pPr>
            <w:r w:rsidRPr="008171B9">
              <w:rPr>
                <w:rFonts w:ascii="仿宋_GB2312" w:eastAsia="仿宋_GB2312" w:hAnsi="仿宋" w:cs="Times New Roman" w:hint="eastAsia"/>
                <w:szCs w:val="21"/>
              </w:rPr>
              <w:t xml:space="preserve">      电子设备</w:t>
            </w:r>
          </w:p>
        </w:tc>
        <w:tc>
          <w:tcPr>
            <w:tcW w:w="1737"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6"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4"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4" w:type="dxa"/>
            <w:tcBorders>
              <w:top w:val="single" w:sz="4" w:space="0" w:color="auto"/>
              <w:left w:val="single" w:sz="4" w:space="0" w:color="auto"/>
              <w:bottom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r>
      <w:tr w:rsidR="008171B9" w:rsidRPr="008171B9" w:rsidTr="00652DCB">
        <w:trPr>
          <w:trHeight w:val="397"/>
          <w:jc w:val="center"/>
        </w:trPr>
        <w:tc>
          <w:tcPr>
            <w:tcW w:w="2025" w:type="dxa"/>
            <w:tcBorders>
              <w:top w:val="single" w:sz="4" w:space="0" w:color="auto"/>
              <w:bottom w:val="single" w:sz="4" w:space="0" w:color="auto"/>
              <w:right w:val="single" w:sz="4" w:space="0" w:color="auto"/>
            </w:tcBorders>
          </w:tcPr>
          <w:p w:rsidR="008171B9" w:rsidRPr="008171B9" w:rsidRDefault="008171B9" w:rsidP="008171B9">
            <w:pPr>
              <w:widowControl/>
              <w:spacing w:line="360" w:lineRule="atLeast"/>
              <w:jc w:val="left"/>
              <w:rPr>
                <w:rFonts w:ascii="仿宋_GB2312" w:eastAsia="仿宋_GB2312" w:hAnsi="仿宋" w:cs="Times New Roman" w:hint="eastAsia"/>
                <w:szCs w:val="21"/>
              </w:rPr>
            </w:pPr>
            <w:r w:rsidRPr="008171B9">
              <w:rPr>
                <w:rFonts w:ascii="仿宋_GB2312" w:eastAsia="仿宋_GB2312" w:hAnsi="仿宋" w:cs="Times New Roman" w:hint="eastAsia"/>
                <w:szCs w:val="21"/>
              </w:rPr>
              <w:t xml:space="preserve">      办公设备</w:t>
            </w:r>
          </w:p>
        </w:tc>
        <w:tc>
          <w:tcPr>
            <w:tcW w:w="1737"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6"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4"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4" w:type="dxa"/>
            <w:tcBorders>
              <w:top w:val="single" w:sz="4" w:space="0" w:color="auto"/>
              <w:left w:val="single" w:sz="4" w:space="0" w:color="auto"/>
              <w:bottom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r>
      <w:tr w:rsidR="008171B9" w:rsidRPr="008171B9" w:rsidTr="00652DCB">
        <w:trPr>
          <w:trHeight w:val="397"/>
          <w:jc w:val="center"/>
        </w:trPr>
        <w:tc>
          <w:tcPr>
            <w:tcW w:w="2025" w:type="dxa"/>
            <w:tcBorders>
              <w:top w:val="single" w:sz="4" w:space="0" w:color="auto"/>
              <w:bottom w:val="single" w:sz="4" w:space="0" w:color="auto"/>
              <w:right w:val="single" w:sz="4" w:space="0" w:color="auto"/>
            </w:tcBorders>
          </w:tcPr>
          <w:p w:rsidR="008171B9" w:rsidRPr="008171B9" w:rsidRDefault="008171B9" w:rsidP="008171B9">
            <w:pPr>
              <w:widowControl/>
              <w:spacing w:line="360" w:lineRule="atLeast"/>
              <w:jc w:val="left"/>
              <w:rPr>
                <w:rFonts w:ascii="仿宋_GB2312" w:eastAsia="仿宋_GB2312" w:hAnsi="仿宋" w:cs="Times New Roman" w:hint="eastAsia"/>
                <w:szCs w:val="21"/>
              </w:rPr>
            </w:pPr>
            <w:r w:rsidRPr="008171B9">
              <w:rPr>
                <w:rFonts w:ascii="仿宋_GB2312" w:eastAsia="仿宋_GB2312" w:hAnsi="仿宋" w:cs="Times New Roman" w:hint="eastAsia"/>
                <w:szCs w:val="21"/>
              </w:rPr>
              <w:t xml:space="preserve">      酒店业家具</w:t>
            </w:r>
          </w:p>
        </w:tc>
        <w:tc>
          <w:tcPr>
            <w:tcW w:w="1737"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6"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4"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4" w:type="dxa"/>
            <w:tcBorders>
              <w:top w:val="single" w:sz="4" w:space="0" w:color="auto"/>
              <w:left w:val="single" w:sz="4" w:space="0" w:color="auto"/>
              <w:bottom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r>
      <w:tr w:rsidR="008171B9" w:rsidRPr="008171B9" w:rsidTr="00652DCB">
        <w:trPr>
          <w:trHeight w:val="397"/>
          <w:jc w:val="center"/>
        </w:trPr>
        <w:tc>
          <w:tcPr>
            <w:tcW w:w="2025" w:type="dxa"/>
            <w:tcBorders>
              <w:top w:val="single" w:sz="4" w:space="0" w:color="auto"/>
              <w:bottom w:val="single" w:sz="4" w:space="0" w:color="auto"/>
              <w:right w:val="single" w:sz="4" w:space="0" w:color="auto"/>
            </w:tcBorders>
          </w:tcPr>
          <w:p w:rsidR="008171B9" w:rsidRPr="008171B9" w:rsidRDefault="008171B9" w:rsidP="008171B9">
            <w:pPr>
              <w:widowControl/>
              <w:spacing w:line="360" w:lineRule="atLeast"/>
              <w:jc w:val="left"/>
              <w:rPr>
                <w:rFonts w:ascii="仿宋_GB2312" w:eastAsia="仿宋_GB2312" w:hAnsi="仿宋" w:cs="Times New Roman" w:hint="eastAsia"/>
                <w:szCs w:val="21"/>
              </w:rPr>
            </w:pPr>
            <w:r w:rsidRPr="008171B9">
              <w:rPr>
                <w:rFonts w:ascii="仿宋_GB2312" w:eastAsia="仿宋_GB2312" w:hAnsi="仿宋" w:cs="Times New Roman" w:hint="eastAsia"/>
                <w:szCs w:val="21"/>
              </w:rPr>
              <w:t xml:space="preserve">      其他</w:t>
            </w:r>
          </w:p>
        </w:tc>
        <w:tc>
          <w:tcPr>
            <w:tcW w:w="1737"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6"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4"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4" w:type="dxa"/>
            <w:tcBorders>
              <w:top w:val="single" w:sz="4" w:space="0" w:color="auto"/>
              <w:left w:val="single" w:sz="4" w:space="0" w:color="auto"/>
              <w:bottom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r>
      <w:tr w:rsidR="008171B9" w:rsidRPr="008171B9" w:rsidTr="00652DCB">
        <w:trPr>
          <w:trHeight w:val="397"/>
          <w:jc w:val="center"/>
        </w:trPr>
        <w:tc>
          <w:tcPr>
            <w:tcW w:w="2025" w:type="dxa"/>
            <w:tcBorders>
              <w:top w:val="single" w:sz="4" w:space="0" w:color="auto"/>
              <w:bottom w:val="single" w:sz="4" w:space="0" w:color="auto"/>
              <w:right w:val="single" w:sz="4" w:space="0" w:color="auto"/>
            </w:tcBorders>
          </w:tcPr>
          <w:p w:rsidR="008171B9" w:rsidRPr="008171B9" w:rsidRDefault="008171B9" w:rsidP="008171B9">
            <w:pPr>
              <w:widowControl/>
              <w:spacing w:line="360" w:lineRule="atLeast"/>
              <w:jc w:val="left"/>
              <w:rPr>
                <w:rFonts w:ascii="仿宋_GB2312" w:eastAsia="仿宋_GB2312" w:hAnsi="仿宋" w:cs="Times New Roman" w:hint="eastAsia"/>
                <w:szCs w:val="21"/>
              </w:rPr>
            </w:pPr>
            <w:r w:rsidRPr="008171B9">
              <w:rPr>
                <w:rFonts w:ascii="仿宋_GB2312" w:eastAsia="仿宋_GB2312" w:hAnsi="仿宋" w:cs="Times New Roman" w:hint="eastAsia"/>
                <w:szCs w:val="21"/>
              </w:rPr>
              <w:t>五、固定资产账面价值合计</w:t>
            </w:r>
          </w:p>
        </w:tc>
        <w:tc>
          <w:tcPr>
            <w:tcW w:w="1737"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6"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534"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534" w:type="dxa"/>
            <w:tcBorders>
              <w:top w:val="single" w:sz="4" w:space="0" w:color="auto"/>
              <w:left w:val="single" w:sz="4" w:space="0" w:color="auto"/>
              <w:bottom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r>
      <w:tr w:rsidR="008171B9" w:rsidRPr="008171B9" w:rsidTr="00652DCB">
        <w:trPr>
          <w:trHeight w:val="397"/>
          <w:jc w:val="center"/>
        </w:trPr>
        <w:tc>
          <w:tcPr>
            <w:tcW w:w="2025" w:type="dxa"/>
            <w:tcBorders>
              <w:top w:val="single" w:sz="4" w:space="0" w:color="auto"/>
              <w:bottom w:val="single" w:sz="4" w:space="0" w:color="auto"/>
              <w:right w:val="single" w:sz="4" w:space="0" w:color="auto"/>
            </w:tcBorders>
          </w:tcPr>
          <w:p w:rsidR="008171B9" w:rsidRPr="008171B9" w:rsidRDefault="008171B9" w:rsidP="008171B9">
            <w:pPr>
              <w:widowControl/>
              <w:spacing w:line="360" w:lineRule="atLeast"/>
              <w:jc w:val="left"/>
              <w:rPr>
                <w:rFonts w:ascii="仿宋_GB2312" w:eastAsia="仿宋_GB2312" w:hAnsi="仿宋" w:cs="Times New Roman" w:hint="eastAsia"/>
                <w:szCs w:val="21"/>
              </w:rPr>
            </w:pPr>
            <w:r w:rsidRPr="008171B9">
              <w:rPr>
                <w:rFonts w:ascii="仿宋_GB2312" w:eastAsia="仿宋_GB2312" w:hAnsi="仿宋" w:cs="Times New Roman" w:hint="eastAsia"/>
                <w:szCs w:val="21"/>
              </w:rPr>
              <w:t>其中：土地资产</w:t>
            </w:r>
          </w:p>
        </w:tc>
        <w:tc>
          <w:tcPr>
            <w:tcW w:w="1737"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6"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534"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534" w:type="dxa"/>
            <w:tcBorders>
              <w:top w:val="single" w:sz="4" w:space="0" w:color="auto"/>
              <w:left w:val="single" w:sz="4" w:space="0" w:color="auto"/>
              <w:bottom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r>
      <w:tr w:rsidR="008171B9" w:rsidRPr="008171B9" w:rsidTr="00652DCB">
        <w:trPr>
          <w:trHeight w:val="397"/>
          <w:jc w:val="center"/>
        </w:trPr>
        <w:tc>
          <w:tcPr>
            <w:tcW w:w="2025" w:type="dxa"/>
            <w:tcBorders>
              <w:top w:val="single" w:sz="4" w:space="0" w:color="auto"/>
              <w:bottom w:val="single" w:sz="4" w:space="0" w:color="auto"/>
              <w:right w:val="single" w:sz="4" w:space="0" w:color="auto"/>
            </w:tcBorders>
          </w:tcPr>
          <w:p w:rsidR="008171B9" w:rsidRPr="008171B9" w:rsidRDefault="008171B9" w:rsidP="008171B9">
            <w:pPr>
              <w:widowControl/>
              <w:spacing w:line="360" w:lineRule="atLeast"/>
              <w:jc w:val="left"/>
              <w:rPr>
                <w:rFonts w:ascii="仿宋_GB2312" w:eastAsia="仿宋_GB2312" w:hAnsi="仿宋" w:cs="Times New Roman" w:hint="eastAsia"/>
                <w:szCs w:val="21"/>
              </w:rPr>
            </w:pPr>
            <w:r w:rsidRPr="008171B9">
              <w:rPr>
                <w:rFonts w:ascii="仿宋_GB2312" w:eastAsia="仿宋_GB2312" w:hAnsi="仿宋" w:cs="Times New Roman" w:hint="eastAsia"/>
                <w:szCs w:val="21"/>
              </w:rPr>
              <w:t xml:space="preserve">      房屋及建筑物</w:t>
            </w:r>
          </w:p>
        </w:tc>
        <w:tc>
          <w:tcPr>
            <w:tcW w:w="1737"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6"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534"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534" w:type="dxa"/>
            <w:tcBorders>
              <w:top w:val="single" w:sz="4" w:space="0" w:color="auto"/>
              <w:left w:val="single" w:sz="4" w:space="0" w:color="auto"/>
              <w:bottom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r>
      <w:tr w:rsidR="008171B9" w:rsidRPr="008171B9" w:rsidTr="00652DCB">
        <w:trPr>
          <w:trHeight w:val="397"/>
          <w:jc w:val="center"/>
        </w:trPr>
        <w:tc>
          <w:tcPr>
            <w:tcW w:w="2025" w:type="dxa"/>
            <w:tcBorders>
              <w:top w:val="single" w:sz="4" w:space="0" w:color="auto"/>
              <w:bottom w:val="single" w:sz="4" w:space="0" w:color="auto"/>
              <w:right w:val="single" w:sz="4" w:space="0" w:color="auto"/>
            </w:tcBorders>
          </w:tcPr>
          <w:p w:rsidR="008171B9" w:rsidRPr="008171B9" w:rsidRDefault="008171B9" w:rsidP="008171B9">
            <w:pPr>
              <w:widowControl/>
              <w:spacing w:line="360" w:lineRule="atLeast"/>
              <w:jc w:val="left"/>
              <w:rPr>
                <w:rFonts w:ascii="仿宋_GB2312" w:eastAsia="仿宋_GB2312" w:hAnsi="仿宋" w:cs="Times New Roman" w:hint="eastAsia"/>
                <w:szCs w:val="21"/>
              </w:rPr>
            </w:pPr>
            <w:r w:rsidRPr="008171B9">
              <w:rPr>
                <w:rFonts w:ascii="仿宋_GB2312" w:eastAsia="仿宋_GB2312" w:hAnsi="仿宋" w:cs="Times New Roman" w:hint="eastAsia"/>
                <w:szCs w:val="21"/>
              </w:rPr>
              <w:t xml:space="preserve">      机器设备</w:t>
            </w:r>
          </w:p>
        </w:tc>
        <w:tc>
          <w:tcPr>
            <w:tcW w:w="1737"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6"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534"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534" w:type="dxa"/>
            <w:tcBorders>
              <w:top w:val="single" w:sz="4" w:space="0" w:color="auto"/>
              <w:left w:val="single" w:sz="4" w:space="0" w:color="auto"/>
              <w:bottom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r>
      <w:tr w:rsidR="008171B9" w:rsidRPr="008171B9" w:rsidTr="00652DCB">
        <w:trPr>
          <w:trHeight w:val="397"/>
          <w:jc w:val="center"/>
        </w:trPr>
        <w:tc>
          <w:tcPr>
            <w:tcW w:w="2025" w:type="dxa"/>
            <w:tcBorders>
              <w:top w:val="single" w:sz="4" w:space="0" w:color="auto"/>
              <w:bottom w:val="single" w:sz="4" w:space="0" w:color="auto"/>
              <w:right w:val="single" w:sz="4" w:space="0" w:color="auto"/>
            </w:tcBorders>
          </w:tcPr>
          <w:p w:rsidR="008171B9" w:rsidRPr="008171B9" w:rsidRDefault="008171B9" w:rsidP="008171B9">
            <w:pPr>
              <w:widowControl/>
              <w:spacing w:line="360" w:lineRule="atLeast"/>
              <w:jc w:val="left"/>
              <w:rPr>
                <w:rFonts w:ascii="仿宋_GB2312" w:eastAsia="仿宋_GB2312" w:hAnsi="仿宋" w:cs="Times New Roman" w:hint="eastAsia"/>
                <w:szCs w:val="21"/>
              </w:rPr>
            </w:pPr>
            <w:r w:rsidRPr="008171B9">
              <w:rPr>
                <w:rFonts w:ascii="仿宋_GB2312" w:eastAsia="仿宋_GB2312" w:hAnsi="仿宋" w:cs="Times New Roman" w:hint="eastAsia"/>
                <w:szCs w:val="21"/>
              </w:rPr>
              <w:t xml:space="preserve">      运输工具</w:t>
            </w:r>
          </w:p>
        </w:tc>
        <w:tc>
          <w:tcPr>
            <w:tcW w:w="1737"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6"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534"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534" w:type="dxa"/>
            <w:tcBorders>
              <w:top w:val="single" w:sz="4" w:space="0" w:color="auto"/>
              <w:left w:val="single" w:sz="4" w:space="0" w:color="auto"/>
              <w:bottom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r>
      <w:tr w:rsidR="008171B9" w:rsidRPr="008171B9" w:rsidTr="00652DCB">
        <w:trPr>
          <w:trHeight w:val="397"/>
          <w:jc w:val="center"/>
        </w:trPr>
        <w:tc>
          <w:tcPr>
            <w:tcW w:w="2025" w:type="dxa"/>
            <w:tcBorders>
              <w:top w:val="single" w:sz="4" w:space="0" w:color="auto"/>
              <w:bottom w:val="single" w:sz="4" w:space="0" w:color="auto"/>
              <w:right w:val="single" w:sz="4" w:space="0" w:color="auto"/>
            </w:tcBorders>
          </w:tcPr>
          <w:p w:rsidR="008171B9" w:rsidRPr="008171B9" w:rsidRDefault="008171B9" w:rsidP="008171B9">
            <w:pPr>
              <w:widowControl/>
              <w:spacing w:line="360" w:lineRule="atLeast"/>
              <w:jc w:val="left"/>
              <w:rPr>
                <w:rFonts w:ascii="仿宋_GB2312" w:eastAsia="仿宋_GB2312" w:hAnsi="仿宋" w:cs="Times New Roman" w:hint="eastAsia"/>
                <w:szCs w:val="21"/>
              </w:rPr>
            </w:pPr>
            <w:r w:rsidRPr="008171B9">
              <w:rPr>
                <w:rFonts w:ascii="仿宋_GB2312" w:eastAsia="仿宋_GB2312" w:hAnsi="仿宋" w:cs="Times New Roman" w:hint="eastAsia"/>
                <w:szCs w:val="21"/>
              </w:rPr>
              <w:t xml:space="preserve">      电子设备</w:t>
            </w:r>
          </w:p>
        </w:tc>
        <w:tc>
          <w:tcPr>
            <w:tcW w:w="1737"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6"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534"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534" w:type="dxa"/>
            <w:tcBorders>
              <w:top w:val="single" w:sz="4" w:space="0" w:color="auto"/>
              <w:left w:val="single" w:sz="4" w:space="0" w:color="auto"/>
              <w:bottom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r>
      <w:tr w:rsidR="008171B9" w:rsidRPr="008171B9" w:rsidTr="00652DCB">
        <w:trPr>
          <w:trHeight w:val="397"/>
          <w:jc w:val="center"/>
        </w:trPr>
        <w:tc>
          <w:tcPr>
            <w:tcW w:w="2025" w:type="dxa"/>
            <w:tcBorders>
              <w:top w:val="single" w:sz="4" w:space="0" w:color="auto"/>
              <w:bottom w:val="single" w:sz="4" w:space="0" w:color="auto"/>
              <w:right w:val="single" w:sz="4" w:space="0" w:color="auto"/>
            </w:tcBorders>
          </w:tcPr>
          <w:p w:rsidR="008171B9" w:rsidRPr="008171B9" w:rsidRDefault="008171B9" w:rsidP="008171B9">
            <w:pPr>
              <w:widowControl/>
              <w:spacing w:line="360" w:lineRule="atLeast"/>
              <w:jc w:val="left"/>
              <w:rPr>
                <w:rFonts w:ascii="仿宋_GB2312" w:eastAsia="仿宋_GB2312" w:hAnsi="仿宋" w:cs="Times New Roman" w:hint="eastAsia"/>
                <w:szCs w:val="21"/>
              </w:rPr>
            </w:pPr>
            <w:r w:rsidRPr="008171B9">
              <w:rPr>
                <w:rFonts w:ascii="仿宋_GB2312" w:eastAsia="仿宋_GB2312" w:hAnsi="仿宋" w:cs="Times New Roman" w:hint="eastAsia"/>
                <w:szCs w:val="21"/>
              </w:rPr>
              <w:t xml:space="preserve">      办公设备</w:t>
            </w:r>
          </w:p>
        </w:tc>
        <w:tc>
          <w:tcPr>
            <w:tcW w:w="1737"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6"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534"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534" w:type="dxa"/>
            <w:tcBorders>
              <w:top w:val="single" w:sz="4" w:space="0" w:color="auto"/>
              <w:left w:val="single" w:sz="4" w:space="0" w:color="auto"/>
              <w:bottom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r>
      <w:tr w:rsidR="008171B9" w:rsidRPr="008171B9" w:rsidTr="00652DCB">
        <w:trPr>
          <w:trHeight w:val="397"/>
          <w:jc w:val="center"/>
        </w:trPr>
        <w:tc>
          <w:tcPr>
            <w:tcW w:w="2025" w:type="dxa"/>
            <w:tcBorders>
              <w:top w:val="single" w:sz="4" w:space="0" w:color="auto"/>
              <w:bottom w:val="single" w:sz="4" w:space="0" w:color="auto"/>
              <w:right w:val="single" w:sz="4" w:space="0" w:color="auto"/>
            </w:tcBorders>
          </w:tcPr>
          <w:p w:rsidR="008171B9" w:rsidRPr="008171B9" w:rsidRDefault="008171B9" w:rsidP="008171B9">
            <w:pPr>
              <w:widowControl/>
              <w:spacing w:line="360" w:lineRule="atLeast"/>
              <w:jc w:val="left"/>
              <w:rPr>
                <w:rFonts w:ascii="仿宋_GB2312" w:eastAsia="仿宋_GB2312" w:hAnsi="仿宋" w:cs="Times New Roman" w:hint="eastAsia"/>
                <w:szCs w:val="21"/>
              </w:rPr>
            </w:pPr>
            <w:r w:rsidRPr="008171B9">
              <w:rPr>
                <w:rFonts w:ascii="仿宋_GB2312" w:eastAsia="仿宋_GB2312" w:hAnsi="仿宋" w:cs="Times New Roman" w:hint="eastAsia"/>
                <w:szCs w:val="21"/>
              </w:rPr>
              <w:t xml:space="preserve">      酒店业家具</w:t>
            </w:r>
          </w:p>
        </w:tc>
        <w:tc>
          <w:tcPr>
            <w:tcW w:w="1737"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6"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534"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534" w:type="dxa"/>
            <w:tcBorders>
              <w:top w:val="single" w:sz="4" w:space="0" w:color="auto"/>
              <w:left w:val="single" w:sz="4" w:space="0" w:color="auto"/>
              <w:bottom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r>
      <w:tr w:rsidR="008171B9" w:rsidRPr="008171B9" w:rsidTr="00652DCB">
        <w:trPr>
          <w:trHeight w:val="397"/>
          <w:jc w:val="center"/>
        </w:trPr>
        <w:tc>
          <w:tcPr>
            <w:tcW w:w="2025" w:type="dxa"/>
            <w:tcBorders>
              <w:top w:val="single" w:sz="4" w:space="0" w:color="auto"/>
              <w:bottom w:val="single" w:sz="4" w:space="0" w:color="auto"/>
              <w:right w:val="single" w:sz="4" w:space="0" w:color="auto"/>
            </w:tcBorders>
          </w:tcPr>
          <w:p w:rsidR="008171B9" w:rsidRPr="008171B9" w:rsidRDefault="008171B9" w:rsidP="008171B9">
            <w:pPr>
              <w:widowControl/>
              <w:spacing w:line="360" w:lineRule="atLeast"/>
              <w:jc w:val="left"/>
              <w:rPr>
                <w:rFonts w:ascii="仿宋_GB2312" w:eastAsia="仿宋_GB2312" w:hAnsi="仿宋" w:cs="Times New Roman" w:hint="eastAsia"/>
                <w:szCs w:val="21"/>
              </w:rPr>
            </w:pPr>
            <w:r w:rsidRPr="008171B9">
              <w:rPr>
                <w:rFonts w:ascii="仿宋_GB2312" w:eastAsia="仿宋_GB2312" w:hAnsi="仿宋" w:cs="Times New Roman" w:hint="eastAsia"/>
                <w:szCs w:val="21"/>
              </w:rPr>
              <w:t xml:space="preserve">      其他</w:t>
            </w:r>
          </w:p>
        </w:tc>
        <w:tc>
          <w:tcPr>
            <w:tcW w:w="1737"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c>
          <w:tcPr>
            <w:tcW w:w="1536"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534" w:type="dxa"/>
            <w:tcBorders>
              <w:top w:val="single" w:sz="4" w:space="0" w:color="auto"/>
              <w:left w:val="single" w:sz="4" w:space="0" w:color="auto"/>
              <w:bottom w:val="single" w:sz="4" w:space="0" w:color="auto"/>
              <w:right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534" w:type="dxa"/>
            <w:tcBorders>
              <w:top w:val="single" w:sz="4" w:space="0" w:color="auto"/>
              <w:left w:val="single" w:sz="4" w:space="0" w:color="auto"/>
              <w:bottom w:val="single" w:sz="4" w:space="0" w:color="auto"/>
            </w:tcBorders>
          </w:tcPr>
          <w:p w:rsidR="008171B9" w:rsidRPr="008171B9" w:rsidRDefault="008171B9" w:rsidP="008171B9">
            <w:pPr>
              <w:widowControl/>
              <w:spacing w:line="360" w:lineRule="atLeast"/>
              <w:jc w:val="center"/>
              <w:rPr>
                <w:rFonts w:ascii="仿宋_GB2312" w:eastAsia="仿宋_GB2312" w:hAnsi="仿宋" w:cs="Times New Roman" w:hint="eastAsia"/>
                <w:szCs w:val="21"/>
              </w:rPr>
            </w:pPr>
          </w:p>
        </w:tc>
      </w:tr>
    </w:tbl>
    <w:p w:rsidR="008171B9" w:rsidRPr="008171B9" w:rsidRDefault="008171B9" w:rsidP="008171B9">
      <w:pPr>
        <w:spacing w:line="440" w:lineRule="exact"/>
        <w:ind w:firstLineChars="200" w:firstLine="420"/>
        <w:rPr>
          <w:rFonts w:ascii="仿宋_GB2312" w:eastAsia="仿宋_GB2312" w:hAnsi="仿宋" w:cs="MingLiU" w:hint="eastAsia"/>
          <w:kern w:val="0"/>
          <w:szCs w:val="21"/>
        </w:rPr>
      </w:pPr>
      <w:r w:rsidRPr="008171B9">
        <w:rPr>
          <w:rFonts w:ascii="仿宋_GB2312" w:eastAsia="仿宋_GB2312" w:hAnsi="仿宋" w:cs="MingLiU" w:hint="eastAsia"/>
          <w:kern w:val="0"/>
          <w:szCs w:val="21"/>
        </w:rPr>
        <w:t>注：说明年末已提足折旧仍继续使用的固定资产原值。</w:t>
      </w:r>
    </w:p>
    <w:p w:rsidR="008171B9" w:rsidRPr="008171B9" w:rsidRDefault="008171B9" w:rsidP="008171B9">
      <w:pPr>
        <w:spacing w:line="480" w:lineRule="atLeast"/>
        <w:ind w:firstLineChars="200" w:firstLine="480"/>
        <w:rPr>
          <w:rFonts w:ascii="仿宋_GB2312" w:eastAsia="仿宋_GB2312" w:hAnsi="宋体" w:cs="Times New Roman" w:hint="eastAsia"/>
          <w:kern w:val="0"/>
          <w:sz w:val="24"/>
          <w:szCs w:val="24"/>
        </w:rPr>
      </w:pPr>
      <w:bookmarkStart w:id="27" w:name="_Toc302738348"/>
      <w:r w:rsidRPr="008171B9">
        <w:rPr>
          <w:rFonts w:ascii="仿宋_GB2312" w:eastAsia="仿宋_GB2312" w:hAnsi="仿宋" w:cs="MingLiU" w:hint="eastAsia"/>
          <w:kern w:val="0"/>
          <w:sz w:val="24"/>
          <w:szCs w:val="28"/>
        </w:rPr>
        <w:t>2.</w:t>
      </w:r>
      <w:r w:rsidRPr="008171B9">
        <w:rPr>
          <w:rFonts w:ascii="仿宋_GB2312" w:eastAsia="仿宋_GB2312" w:hAnsi="宋体" w:cs="Times New Roman" w:hint="eastAsia"/>
          <w:kern w:val="0"/>
          <w:sz w:val="24"/>
          <w:szCs w:val="24"/>
        </w:rPr>
        <w:t xml:space="preserve"> 固定资产清理情况</w:t>
      </w:r>
    </w:p>
    <w:tbl>
      <w:tblPr>
        <w:tblW w:w="8252" w:type="dxa"/>
        <w:jc w:val="center"/>
        <w:tblBorders>
          <w:top w:val="single" w:sz="4" w:space="0" w:color="auto"/>
          <w:bottom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025"/>
        <w:gridCol w:w="1974"/>
        <w:gridCol w:w="1985"/>
        <w:gridCol w:w="2268"/>
      </w:tblGrid>
      <w:tr w:rsidR="008171B9" w:rsidRPr="008171B9" w:rsidTr="00652DCB">
        <w:trPr>
          <w:trHeight w:val="397"/>
          <w:tblHeader/>
          <w:jc w:val="center"/>
        </w:trPr>
        <w:tc>
          <w:tcPr>
            <w:tcW w:w="2025" w:type="dxa"/>
            <w:vAlign w:val="center"/>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项目</w:t>
            </w:r>
          </w:p>
        </w:tc>
        <w:tc>
          <w:tcPr>
            <w:tcW w:w="1974" w:type="dxa"/>
            <w:vAlign w:val="center"/>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宋体" w:cs="宋体" w:hint="eastAsia"/>
                <w:color w:val="000000"/>
                <w:kern w:val="0"/>
                <w:szCs w:val="21"/>
              </w:rPr>
              <w:t>期末账面价值</w:t>
            </w:r>
          </w:p>
        </w:tc>
        <w:tc>
          <w:tcPr>
            <w:tcW w:w="1985" w:type="dxa"/>
            <w:vAlign w:val="center"/>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宋体" w:cs="宋体" w:hint="eastAsia"/>
                <w:color w:val="000000"/>
                <w:kern w:val="0"/>
                <w:szCs w:val="21"/>
              </w:rPr>
              <w:t>年初账面价值</w:t>
            </w:r>
          </w:p>
        </w:tc>
        <w:tc>
          <w:tcPr>
            <w:tcW w:w="2268" w:type="dxa"/>
            <w:vAlign w:val="center"/>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宋体" w:cs="宋体" w:hint="eastAsia"/>
                <w:color w:val="000000"/>
                <w:kern w:val="0"/>
                <w:szCs w:val="21"/>
              </w:rPr>
              <w:t>转入清理的原因</w:t>
            </w:r>
          </w:p>
        </w:tc>
      </w:tr>
      <w:tr w:rsidR="008171B9" w:rsidRPr="008171B9" w:rsidTr="00652DCB">
        <w:trPr>
          <w:trHeight w:val="397"/>
          <w:jc w:val="center"/>
        </w:trPr>
        <w:tc>
          <w:tcPr>
            <w:tcW w:w="2025"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974"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985"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2268"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r>
      <w:tr w:rsidR="008171B9" w:rsidRPr="008171B9" w:rsidTr="00652DCB">
        <w:trPr>
          <w:trHeight w:val="397"/>
          <w:jc w:val="center"/>
        </w:trPr>
        <w:tc>
          <w:tcPr>
            <w:tcW w:w="2025" w:type="dxa"/>
            <w:vAlign w:val="center"/>
          </w:tcPr>
          <w:p w:rsidR="008171B9" w:rsidRPr="008171B9" w:rsidRDefault="008171B9" w:rsidP="008171B9">
            <w:pPr>
              <w:spacing w:line="440" w:lineRule="exact"/>
              <w:ind w:left="630" w:hangingChars="300" w:hanging="630"/>
              <w:jc w:val="center"/>
              <w:rPr>
                <w:rFonts w:ascii="仿宋_GB2312" w:eastAsia="仿宋_GB2312" w:hAnsi="仿宋" w:cs="Times New Roman" w:hint="eastAsia"/>
                <w:szCs w:val="21"/>
              </w:rPr>
            </w:pPr>
          </w:p>
        </w:tc>
        <w:tc>
          <w:tcPr>
            <w:tcW w:w="1974"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985"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2268"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r>
      <w:tr w:rsidR="008171B9" w:rsidRPr="008171B9" w:rsidTr="00652DCB">
        <w:trPr>
          <w:trHeight w:val="397"/>
          <w:jc w:val="center"/>
        </w:trPr>
        <w:tc>
          <w:tcPr>
            <w:tcW w:w="2025" w:type="dxa"/>
            <w:vAlign w:val="center"/>
          </w:tcPr>
          <w:p w:rsidR="008171B9" w:rsidRPr="008171B9" w:rsidRDefault="008171B9" w:rsidP="008171B9">
            <w:pPr>
              <w:spacing w:line="440" w:lineRule="exact"/>
              <w:ind w:firstLineChars="314" w:firstLine="659"/>
              <w:rPr>
                <w:rFonts w:ascii="仿宋_GB2312" w:eastAsia="仿宋_GB2312" w:hAnsi="仿宋" w:cs="Times New Roman" w:hint="eastAsia"/>
                <w:szCs w:val="21"/>
              </w:rPr>
            </w:pPr>
            <w:r w:rsidRPr="008171B9">
              <w:rPr>
                <w:rFonts w:ascii="仿宋_GB2312" w:eastAsia="仿宋_GB2312" w:hAnsi="宋体" w:cs="宋体" w:hint="eastAsia"/>
                <w:color w:val="000000"/>
                <w:kern w:val="0"/>
                <w:szCs w:val="21"/>
              </w:rPr>
              <w:t>合  计</w:t>
            </w:r>
          </w:p>
        </w:tc>
        <w:tc>
          <w:tcPr>
            <w:tcW w:w="1974"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985"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2268"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r>
    </w:tbl>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（二十四）生产性生物资产</w:t>
      </w:r>
      <w:bookmarkEnd w:id="27"/>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1.以成本计量</w:t>
      </w:r>
    </w:p>
    <w:tbl>
      <w:tblPr>
        <w:tblW w:w="0" w:type="auto"/>
        <w:jc w:val="center"/>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009"/>
        <w:gridCol w:w="1368"/>
        <w:gridCol w:w="1216"/>
        <w:gridCol w:w="1216"/>
        <w:gridCol w:w="1497"/>
      </w:tblGrid>
      <w:tr w:rsidR="008171B9" w:rsidRPr="008171B9" w:rsidTr="00652DCB">
        <w:trPr>
          <w:trHeight w:val="397"/>
          <w:tblHeader/>
          <w:jc w:val="center"/>
        </w:trPr>
        <w:tc>
          <w:tcPr>
            <w:tcW w:w="3009" w:type="dxa"/>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lastRenderedPageBreak/>
              <w:t>项目</w:t>
            </w:r>
          </w:p>
        </w:tc>
        <w:tc>
          <w:tcPr>
            <w:tcW w:w="1368" w:type="dxa"/>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年初账面价值</w:t>
            </w:r>
          </w:p>
        </w:tc>
        <w:tc>
          <w:tcPr>
            <w:tcW w:w="1216" w:type="dxa"/>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本年增加额</w:t>
            </w:r>
          </w:p>
        </w:tc>
        <w:tc>
          <w:tcPr>
            <w:tcW w:w="1216" w:type="dxa"/>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本年减少额</w:t>
            </w:r>
          </w:p>
        </w:tc>
        <w:tc>
          <w:tcPr>
            <w:tcW w:w="1497" w:type="dxa"/>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年末账面价值</w:t>
            </w:r>
          </w:p>
        </w:tc>
      </w:tr>
      <w:tr w:rsidR="008171B9" w:rsidRPr="008171B9" w:rsidTr="00652DCB">
        <w:trPr>
          <w:trHeight w:val="397"/>
          <w:jc w:val="center"/>
        </w:trPr>
        <w:tc>
          <w:tcPr>
            <w:tcW w:w="3009" w:type="dxa"/>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一、种植业</w:t>
            </w:r>
          </w:p>
        </w:tc>
        <w:tc>
          <w:tcPr>
            <w:tcW w:w="1368"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16"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16" w:type="dxa"/>
          </w:tcPr>
          <w:p w:rsidR="008171B9" w:rsidRPr="008171B9" w:rsidRDefault="008171B9" w:rsidP="008171B9">
            <w:pPr>
              <w:spacing w:line="440" w:lineRule="exact"/>
              <w:rPr>
                <w:rFonts w:ascii="仿宋_GB2312" w:eastAsia="仿宋_GB2312" w:hAnsi="仿宋" w:cs="宋体" w:hint="eastAsia"/>
                <w:kern w:val="0"/>
                <w:szCs w:val="21"/>
              </w:rPr>
            </w:pPr>
          </w:p>
        </w:tc>
        <w:tc>
          <w:tcPr>
            <w:tcW w:w="1497" w:type="dxa"/>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3009" w:type="dxa"/>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spacing w:val="-1"/>
                <w:kern w:val="0"/>
                <w:position w:val="-1"/>
                <w:szCs w:val="21"/>
              </w:rPr>
              <w:t>其中：1</w:t>
            </w:r>
            <w:r w:rsidRPr="008171B9">
              <w:rPr>
                <w:rFonts w:ascii="仿宋_GB2312" w:eastAsia="仿宋_GB2312" w:hAnsi="仿宋" w:cs="MingLiU" w:hint="eastAsia"/>
                <w:kern w:val="0"/>
                <w:position w:val="-1"/>
                <w:szCs w:val="21"/>
              </w:rPr>
              <w:t>．</w:t>
            </w:r>
          </w:p>
        </w:tc>
        <w:tc>
          <w:tcPr>
            <w:tcW w:w="1368"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16"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16" w:type="dxa"/>
          </w:tcPr>
          <w:p w:rsidR="008171B9" w:rsidRPr="008171B9" w:rsidRDefault="008171B9" w:rsidP="008171B9">
            <w:pPr>
              <w:spacing w:line="440" w:lineRule="exact"/>
              <w:rPr>
                <w:rFonts w:ascii="仿宋_GB2312" w:eastAsia="仿宋_GB2312" w:hAnsi="仿宋" w:cs="宋体" w:hint="eastAsia"/>
                <w:kern w:val="0"/>
                <w:szCs w:val="21"/>
              </w:rPr>
            </w:pPr>
          </w:p>
        </w:tc>
        <w:tc>
          <w:tcPr>
            <w:tcW w:w="1497" w:type="dxa"/>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3009" w:type="dxa"/>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w:t>
            </w:r>
          </w:p>
        </w:tc>
        <w:tc>
          <w:tcPr>
            <w:tcW w:w="1368"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16"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16" w:type="dxa"/>
          </w:tcPr>
          <w:p w:rsidR="008171B9" w:rsidRPr="008171B9" w:rsidRDefault="008171B9" w:rsidP="008171B9">
            <w:pPr>
              <w:spacing w:line="440" w:lineRule="exact"/>
              <w:rPr>
                <w:rFonts w:ascii="仿宋_GB2312" w:eastAsia="仿宋_GB2312" w:hAnsi="仿宋" w:cs="宋体" w:hint="eastAsia"/>
                <w:kern w:val="0"/>
                <w:szCs w:val="21"/>
              </w:rPr>
            </w:pPr>
          </w:p>
        </w:tc>
        <w:tc>
          <w:tcPr>
            <w:tcW w:w="1497" w:type="dxa"/>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3009" w:type="dxa"/>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二</w:t>
            </w:r>
            <w:r w:rsidRPr="008171B9">
              <w:rPr>
                <w:rFonts w:ascii="仿宋_GB2312" w:eastAsia="仿宋_GB2312" w:hAnsi="仿宋" w:cs="MingLiU" w:hint="eastAsia"/>
                <w:spacing w:val="-48"/>
                <w:kern w:val="0"/>
                <w:position w:val="-1"/>
                <w:szCs w:val="21"/>
              </w:rPr>
              <w:t>、</w:t>
            </w:r>
            <w:r w:rsidRPr="008171B9">
              <w:rPr>
                <w:rFonts w:ascii="仿宋_GB2312" w:eastAsia="仿宋_GB2312" w:hAnsi="仿宋" w:cs="MingLiU" w:hint="eastAsia"/>
                <w:kern w:val="0"/>
                <w:position w:val="-1"/>
                <w:szCs w:val="21"/>
              </w:rPr>
              <w:t>畜牧养殖业</w:t>
            </w:r>
          </w:p>
        </w:tc>
        <w:tc>
          <w:tcPr>
            <w:tcW w:w="1368"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16"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16" w:type="dxa"/>
          </w:tcPr>
          <w:p w:rsidR="008171B9" w:rsidRPr="008171B9" w:rsidRDefault="008171B9" w:rsidP="008171B9">
            <w:pPr>
              <w:spacing w:line="440" w:lineRule="exact"/>
              <w:rPr>
                <w:rFonts w:ascii="仿宋_GB2312" w:eastAsia="仿宋_GB2312" w:hAnsi="仿宋" w:cs="宋体" w:hint="eastAsia"/>
                <w:kern w:val="0"/>
                <w:szCs w:val="21"/>
              </w:rPr>
            </w:pPr>
          </w:p>
        </w:tc>
        <w:tc>
          <w:tcPr>
            <w:tcW w:w="1497" w:type="dxa"/>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3009" w:type="dxa"/>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spacing w:val="-1"/>
                <w:kern w:val="0"/>
                <w:position w:val="-1"/>
                <w:szCs w:val="21"/>
              </w:rPr>
              <w:t>其中：1</w:t>
            </w:r>
            <w:r w:rsidRPr="008171B9">
              <w:rPr>
                <w:rFonts w:ascii="仿宋_GB2312" w:eastAsia="仿宋_GB2312" w:hAnsi="仿宋" w:cs="MingLiU" w:hint="eastAsia"/>
                <w:kern w:val="0"/>
                <w:position w:val="-1"/>
                <w:szCs w:val="21"/>
              </w:rPr>
              <w:t>．</w:t>
            </w:r>
          </w:p>
        </w:tc>
        <w:tc>
          <w:tcPr>
            <w:tcW w:w="1368"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16"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16" w:type="dxa"/>
          </w:tcPr>
          <w:p w:rsidR="008171B9" w:rsidRPr="008171B9" w:rsidRDefault="008171B9" w:rsidP="008171B9">
            <w:pPr>
              <w:spacing w:line="440" w:lineRule="exact"/>
              <w:rPr>
                <w:rFonts w:ascii="仿宋_GB2312" w:eastAsia="仿宋_GB2312" w:hAnsi="仿宋" w:cs="宋体" w:hint="eastAsia"/>
                <w:kern w:val="0"/>
                <w:szCs w:val="21"/>
              </w:rPr>
            </w:pPr>
          </w:p>
        </w:tc>
        <w:tc>
          <w:tcPr>
            <w:tcW w:w="1497" w:type="dxa"/>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3009" w:type="dxa"/>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w:t>
            </w:r>
          </w:p>
        </w:tc>
        <w:tc>
          <w:tcPr>
            <w:tcW w:w="1368"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16"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16" w:type="dxa"/>
          </w:tcPr>
          <w:p w:rsidR="008171B9" w:rsidRPr="008171B9" w:rsidRDefault="008171B9" w:rsidP="008171B9">
            <w:pPr>
              <w:spacing w:line="440" w:lineRule="exact"/>
              <w:rPr>
                <w:rFonts w:ascii="仿宋_GB2312" w:eastAsia="仿宋_GB2312" w:hAnsi="仿宋" w:cs="宋体" w:hint="eastAsia"/>
                <w:kern w:val="0"/>
                <w:szCs w:val="21"/>
              </w:rPr>
            </w:pPr>
          </w:p>
        </w:tc>
        <w:tc>
          <w:tcPr>
            <w:tcW w:w="1497" w:type="dxa"/>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3009" w:type="dxa"/>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三、林业</w:t>
            </w:r>
          </w:p>
        </w:tc>
        <w:tc>
          <w:tcPr>
            <w:tcW w:w="1368"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16"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16" w:type="dxa"/>
          </w:tcPr>
          <w:p w:rsidR="008171B9" w:rsidRPr="008171B9" w:rsidRDefault="008171B9" w:rsidP="008171B9">
            <w:pPr>
              <w:spacing w:line="440" w:lineRule="exact"/>
              <w:rPr>
                <w:rFonts w:ascii="仿宋_GB2312" w:eastAsia="仿宋_GB2312" w:hAnsi="仿宋" w:cs="宋体" w:hint="eastAsia"/>
                <w:kern w:val="0"/>
                <w:szCs w:val="21"/>
              </w:rPr>
            </w:pPr>
          </w:p>
        </w:tc>
        <w:tc>
          <w:tcPr>
            <w:tcW w:w="1497" w:type="dxa"/>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3009" w:type="dxa"/>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spacing w:val="-1"/>
                <w:kern w:val="0"/>
                <w:position w:val="-1"/>
                <w:szCs w:val="21"/>
              </w:rPr>
              <w:t>其中：1</w:t>
            </w:r>
            <w:r w:rsidRPr="008171B9">
              <w:rPr>
                <w:rFonts w:ascii="仿宋_GB2312" w:eastAsia="仿宋_GB2312" w:hAnsi="仿宋" w:cs="MingLiU" w:hint="eastAsia"/>
                <w:kern w:val="0"/>
                <w:position w:val="-1"/>
                <w:szCs w:val="21"/>
              </w:rPr>
              <w:t>．</w:t>
            </w:r>
          </w:p>
        </w:tc>
        <w:tc>
          <w:tcPr>
            <w:tcW w:w="1368"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16"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16" w:type="dxa"/>
          </w:tcPr>
          <w:p w:rsidR="008171B9" w:rsidRPr="008171B9" w:rsidRDefault="008171B9" w:rsidP="008171B9">
            <w:pPr>
              <w:spacing w:line="440" w:lineRule="exact"/>
              <w:rPr>
                <w:rFonts w:ascii="仿宋_GB2312" w:eastAsia="仿宋_GB2312" w:hAnsi="仿宋" w:cs="宋体" w:hint="eastAsia"/>
                <w:kern w:val="0"/>
                <w:szCs w:val="21"/>
              </w:rPr>
            </w:pPr>
          </w:p>
        </w:tc>
        <w:tc>
          <w:tcPr>
            <w:tcW w:w="1497" w:type="dxa"/>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3009" w:type="dxa"/>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w:t>
            </w:r>
          </w:p>
        </w:tc>
        <w:tc>
          <w:tcPr>
            <w:tcW w:w="1368"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16"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16" w:type="dxa"/>
          </w:tcPr>
          <w:p w:rsidR="008171B9" w:rsidRPr="008171B9" w:rsidRDefault="008171B9" w:rsidP="008171B9">
            <w:pPr>
              <w:spacing w:line="440" w:lineRule="exact"/>
              <w:rPr>
                <w:rFonts w:ascii="仿宋_GB2312" w:eastAsia="仿宋_GB2312" w:hAnsi="仿宋" w:cs="宋体" w:hint="eastAsia"/>
                <w:kern w:val="0"/>
                <w:szCs w:val="21"/>
              </w:rPr>
            </w:pPr>
          </w:p>
        </w:tc>
        <w:tc>
          <w:tcPr>
            <w:tcW w:w="1497" w:type="dxa"/>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3009" w:type="dxa"/>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四、水产业</w:t>
            </w:r>
          </w:p>
        </w:tc>
        <w:tc>
          <w:tcPr>
            <w:tcW w:w="1368"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16"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16" w:type="dxa"/>
          </w:tcPr>
          <w:p w:rsidR="008171B9" w:rsidRPr="008171B9" w:rsidRDefault="008171B9" w:rsidP="008171B9">
            <w:pPr>
              <w:spacing w:line="440" w:lineRule="exact"/>
              <w:rPr>
                <w:rFonts w:ascii="仿宋_GB2312" w:eastAsia="仿宋_GB2312" w:hAnsi="仿宋" w:cs="宋体" w:hint="eastAsia"/>
                <w:kern w:val="0"/>
                <w:szCs w:val="21"/>
              </w:rPr>
            </w:pPr>
          </w:p>
        </w:tc>
        <w:tc>
          <w:tcPr>
            <w:tcW w:w="1497" w:type="dxa"/>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3009" w:type="dxa"/>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spacing w:val="-1"/>
                <w:kern w:val="0"/>
                <w:position w:val="-1"/>
                <w:szCs w:val="21"/>
              </w:rPr>
              <w:t>其中：1</w:t>
            </w:r>
            <w:r w:rsidRPr="008171B9">
              <w:rPr>
                <w:rFonts w:ascii="仿宋_GB2312" w:eastAsia="仿宋_GB2312" w:hAnsi="仿宋" w:cs="MingLiU" w:hint="eastAsia"/>
                <w:kern w:val="0"/>
                <w:position w:val="-1"/>
                <w:szCs w:val="21"/>
              </w:rPr>
              <w:t>．</w:t>
            </w:r>
          </w:p>
        </w:tc>
        <w:tc>
          <w:tcPr>
            <w:tcW w:w="1368"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16"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16" w:type="dxa"/>
          </w:tcPr>
          <w:p w:rsidR="008171B9" w:rsidRPr="008171B9" w:rsidRDefault="008171B9" w:rsidP="008171B9">
            <w:pPr>
              <w:spacing w:line="440" w:lineRule="exact"/>
              <w:rPr>
                <w:rFonts w:ascii="仿宋_GB2312" w:eastAsia="仿宋_GB2312" w:hAnsi="仿宋" w:cs="宋体" w:hint="eastAsia"/>
                <w:kern w:val="0"/>
                <w:szCs w:val="21"/>
              </w:rPr>
            </w:pPr>
          </w:p>
        </w:tc>
        <w:tc>
          <w:tcPr>
            <w:tcW w:w="1497" w:type="dxa"/>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3009" w:type="dxa"/>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w:t>
            </w:r>
          </w:p>
        </w:tc>
        <w:tc>
          <w:tcPr>
            <w:tcW w:w="1368"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16"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16" w:type="dxa"/>
          </w:tcPr>
          <w:p w:rsidR="008171B9" w:rsidRPr="008171B9" w:rsidRDefault="008171B9" w:rsidP="008171B9">
            <w:pPr>
              <w:spacing w:line="440" w:lineRule="exact"/>
              <w:rPr>
                <w:rFonts w:ascii="仿宋_GB2312" w:eastAsia="仿宋_GB2312" w:hAnsi="仿宋" w:cs="宋体" w:hint="eastAsia"/>
                <w:kern w:val="0"/>
                <w:szCs w:val="21"/>
              </w:rPr>
            </w:pPr>
          </w:p>
        </w:tc>
        <w:tc>
          <w:tcPr>
            <w:tcW w:w="1497" w:type="dxa"/>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3009" w:type="dxa"/>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合计</w:t>
            </w:r>
          </w:p>
        </w:tc>
        <w:tc>
          <w:tcPr>
            <w:tcW w:w="1368"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16"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16" w:type="dxa"/>
          </w:tcPr>
          <w:p w:rsidR="008171B9" w:rsidRPr="008171B9" w:rsidRDefault="008171B9" w:rsidP="008171B9">
            <w:pPr>
              <w:spacing w:line="440" w:lineRule="exact"/>
              <w:rPr>
                <w:rFonts w:ascii="仿宋_GB2312" w:eastAsia="仿宋_GB2312" w:hAnsi="仿宋" w:cs="宋体" w:hint="eastAsia"/>
                <w:kern w:val="0"/>
                <w:szCs w:val="21"/>
              </w:rPr>
            </w:pPr>
          </w:p>
        </w:tc>
        <w:tc>
          <w:tcPr>
            <w:tcW w:w="1497" w:type="dxa"/>
          </w:tcPr>
          <w:p w:rsidR="008171B9" w:rsidRPr="008171B9" w:rsidRDefault="008171B9" w:rsidP="008171B9">
            <w:pPr>
              <w:spacing w:line="440" w:lineRule="exact"/>
              <w:rPr>
                <w:rFonts w:ascii="仿宋_GB2312" w:eastAsia="仿宋_GB2312" w:hAnsi="仿宋" w:cs="宋体" w:hint="eastAsia"/>
                <w:kern w:val="0"/>
                <w:szCs w:val="21"/>
              </w:rPr>
            </w:pPr>
          </w:p>
        </w:tc>
      </w:tr>
    </w:tbl>
    <w:p w:rsidR="008171B9" w:rsidRPr="008171B9" w:rsidRDefault="008171B9" w:rsidP="008171B9">
      <w:pPr>
        <w:spacing w:line="440" w:lineRule="exact"/>
        <w:ind w:leftChars="200" w:left="840" w:hangingChars="200" w:hanging="420"/>
        <w:rPr>
          <w:rFonts w:ascii="仿宋_GB2312" w:eastAsia="仿宋_GB2312" w:hAnsi="仿宋" w:cs="MingLiU" w:hint="eastAsia"/>
          <w:kern w:val="0"/>
          <w:szCs w:val="21"/>
        </w:rPr>
      </w:pPr>
      <w:r w:rsidRPr="008171B9">
        <w:rPr>
          <w:rFonts w:ascii="仿宋_GB2312" w:eastAsia="仿宋_GB2312" w:hAnsi="仿宋" w:cs="MingLiU" w:hint="eastAsia"/>
          <w:kern w:val="0"/>
          <w:szCs w:val="21"/>
        </w:rPr>
        <w:t>注：（1）说明各类生物资产的年末实物数量，如有天然起源的生物资产，还应披露该资产的类别、取得方式和数量等。</w:t>
      </w:r>
    </w:p>
    <w:p w:rsidR="008171B9" w:rsidRPr="008171B9" w:rsidRDefault="008171B9" w:rsidP="008171B9">
      <w:pPr>
        <w:spacing w:line="440" w:lineRule="exact"/>
        <w:ind w:leftChars="400" w:left="840"/>
        <w:rPr>
          <w:rFonts w:ascii="仿宋_GB2312" w:eastAsia="仿宋_GB2312" w:hAnsi="仿宋" w:cs="MingLiU" w:hint="eastAsia"/>
          <w:kern w:val="0"/>
          <w:szCs w:val="21"/>
        </w:rPr>
      </w:pPr>
      <w:r w:rsidRPr="008171B9">
        <w:rPr>
          <w:rFonts w:ascii="仿宋_GB2312" w:eastAsia="仿宋_GB2312" w:hAnsi="仿宋" w:cs="MingLiU" w:hint="eastAsia"/>
          <w:kern w:val="0"/>
          <w:szCs w:val="21"/>
        </w:rPr>
        <w:t>（2）说明各类生产性生物资产的预计使用寿命、预计净残值、折旧方法、累计 折旧和减值准备累计金额。</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2.以公允价值计量</w:t>
      </w:r>
    </w:p>
    <w:tbl>
      <w:tblPr>
        <w:tblW w:w="0" w:type="auto"/>
        <w:jc w:val="center"/>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115"/>
        <w:gridCol w:w="1415"/>
        <w:gridCol w:w="1259"/>
        <w:gridCol w:w="1259"/>
        <w:gridCol w:w="1258"/>
      </w:tblGrid>
      <w:tr w:rsidR="008171B9" w:rsidRPr="008171B9" w:rsidTr="00652DCB">
        <w:trPr>
          <w:trHeight w:val="397"/>
          <w:jc w:val="center"/>
        </w:trPr>
        <w:tc>
          <w:tcPr>
            <w:tcW w:w="3115"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项目</w:t>
            </w:r>
          </w:p>
        </w:tc>
        <w:tc>
          <w:tcPr>
            <w:tcW w:w="1415"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年初公允价值</w:t>
            </w:r>
          </w:p>
        </w:tc>
        <w:tc>
          <w:tcPr>
            <w:tcW w:w="1259"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本年增加额</w:t>
            </w:r>
          </w:p>
        </w:tc>
        <w:tc>
          <w:tcPr>
            <w:tcW w:w="1259"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本年减少额</w:t>
            </w:r>
          </w:p>
        </w:tc>
        <w:tc>
          <w:tcPr>
            <w:tcW w:w="1258"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年末公允价值</w:t>
            </w:r>
          </w:p>
        </w:tc>
      </w:tr>
      <w:tr w:rsidR="008171B9" w:rsidRPr="008171B9" w:rsidTr="00652DCB">
        <w:trPr>
          <w:trHeight w:val="397"/>
          <w:jc w:val="center"/>
        </w:trPr>
        <w:tc>
          <w:tcPr>
            <w:tcW w:w="3115" w:type="dxa"/>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一、种植业</w:t>
            </w:r>
          </w:p>
        </w:tc>
        <w:tc>
          <w:tcPr>
            <w:tcW w:w="1415"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59"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59"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58" w:type="dxa"/>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3115" w:type="dxa"/>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spacing w:val="-1"/>
                <w:kern w:val="0"/>
                <w:position w:val="-1"/>
                <w:szCs w:val="21"/>
              </w:rPr>
              <w:t>其中：1</w:t>
            </w:r>
            <w:r w:rsidRPr="008171B9">
              <w:rPr>
                <w:rFonts w:ascii="仿宋_GB2312" w:eastAsia="仿宋_GB2312" w:hAnsi="仿宋" w:cs="MingLiU" w:hint="eastAsia"/>
                <w:kern w:val="0"/>
                <w:position w:val="-1"/>
                <w:szCs w:val="21"/>
              </w:rPr>
              <w:t>．</w:t>
            </w:r>
          </w:p>
        </w:tc>
        <w:tc>
          <w:tcPr>
            <w:tcW w:w="1415"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59"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59"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58" w:type="dxa"/>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3115" w:type="dxa"/>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w:t>
            </w:r>
          </w:p>
        </w:tc>
        <w:tc>
          <w:tcPr>
            <w:tcW w:w="1415"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59"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59"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58" w:type="dxa"/>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3115" w:type="dxa"/>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二</w:t>
            </w:r>
            <w:r w:rsidRPr="008171B9">
              <w:rPr>
                <w:rFonts w:ascii="仿宋_GB2312" w:eastAsia="仿宋_GB2312" w:hAnsi="仿宋" w:cs="MingLiU" w:hint="eastAsia"/>
                <w:spacing w:val="-48"/>
                <w:kern w:val="0"/>
                <w:position w:val="-1"/>
                <w:szCs w:val="21"/>
              </w:rPr>
              <w:t>、</w:t>
            </w:r>
            <w:r w:rsidRPr="008171B9">
              <w:rPr>
                <w:rFonts w:ascii="仿宋_GB2312" w:eastAsia="仿宋_GB2312" w:hAnsi="仿宋" w:cs="MingLiU" w:hint="eastAsia"/>
                <w:kern w:val="0"/>
                <w:position w:val="-1"/>
                <w:szCs w:val="21"/>
              </w:rPr>
              <w:t>畜牧养殖业</w:t>
            </w:r>
          </w:p>
        </w:tc>
        <w:tc>
          <w:tcPr>
            <w:tcW w:w="1415"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59"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59"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58" w:type="dxa"/>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3115" w:type="dxa"/>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spacing w:val="-1"/>
                <w:kern w:val="0"/>
                <w:position w:val="-1"/>
                <w:szCs w:val="21"/>
              </w:rPr>
              <w:t>其中：1</w:t>
            </w:r>
            <w:r w:rsidRPr="008171B9">
              <w:rPr>
                <w:rFonts w:ascii="仿宋_GB2312" w:eastAsia="仿宋_GB2312" w:hAnsi="仿宋" w:cs="MingLiU" w:hint="eastAsia"/>
                <w:kern w:val="0"/>
                <w:position w:val="-1"/>
                <w:szCs w:val="21"/>
              </w:rPr>
              <w:t>．</w:t>
            </w:r>
          </w:p>
        </w:tc>
        <w:tc>
          <w:tcPr>
            <w:tcW w:w="1415"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59"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59"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58" w:type="dxa"/>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3115" w:type="dxa"/>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w:t>
            </w:r>
          </w:p>
        </w:tc>
        <w:tc>
          <w:tcPr>
            <w:tcW w:w="1415"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59"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59"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58" w:type="dxa"/>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3115" w:type="dxa"/>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三、林业</w:t>
            </w:r>
          </w:p>
        </w:tc>
        <w:tc>
          <w:tcPr>
            <w:tcW w:w="1415"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59"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59"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58" w:type="dxa"/>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3115" w:type="dxa"/>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spacing w:val="-1"/>
                <w:kern w:val="0"/>
                <w:position w:val="-1"/>
                <w:szCs w:val="21"/>
              </w:rPr>
              <w:t>其中：1</w:t>
            </w:r>
            <w:r w:rsidRPr="008171B9">
              <w:rPr>
                <w:rFonts w:ascii="仿宋_GB2312" w:eastAsia="仿宋_GB2312" w:hAnsi="仿宋" w:cs="MingLiU" w:hint="eastAsia"/>
                <w:kern w:val="0"/>
                <w:position w:val="-1"/>
                <w:szCs w:val="21"/>
              </w:rPr>
              <w:t>．</w:t>
            </w:r>
          </w:p>
        </w:tc>
        <w:tc>
          <w:tcPr>
            <w:tcW w:w="1415"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59"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59"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58" w:type="dxa"/>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3115" w:type="dxa"/>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w:t>
            </w:r>
          </w:p>
        </w:tc>
        <w:tc>
          <w:tcPr>
            <w:tcW w:w="1415"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59"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59"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58" w:type="dxa"/>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3115" w:type="dxa"/>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四、水产业</w:t>
            </w:r>
          </w:p>
        </w:tc>
        <w:tc>
          <w:tcPr>
            <w:tcW w:w="1415"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59"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59"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58" w:type="dxa"/>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3115" w:type="dxa"/>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spacing w:val="-1"/>
                <w:kern w:val="0"/>
                <w:position w:val="-1"/>
                <w:szCs w:val="21"/>
              </w:rPr>
              <w:lastRenderedPageBreak/>
              <w:t>其中：1</w:t>
            </w:r>
            <w:r w:rsidRPr="008171B9">
              <w:rPr>
                <w:rFonts w:ascii="仿宋_GB2312" w:eastAsia="仿宋_GB2312" w:hAnsi="仿宋" w:cs="MingLiU" w:hint="eastAsia"/>
                <w:kern w:val="0"/>
                <w:position w:val="-1"/>
                <w:szCs w:val="21"/>
              </w:rPr>
              <w:t>．</w:t>
            </w:r>
          </w:p>
        </w:tc>
        <w:tc>
          <w:tcPr>
            <w:tcW w:w="1415"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59"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59"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58" w:type="dxa"/>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3115" w:type="dxa"/>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w:t>
            </w:r>
          </w:p>
        </w:tc>
        <w:tc>
          <w:tcPr>
            <w:tcW w:w="1415"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59"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59"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58" w:type="dxa"/>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3115" w:type="dxa"/>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合计</w:t>
            </w:r>
          </w:p>
        </w:tc>
        <w:tc>
          <w:tcPr>
            <w:tcW w:w="1415"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59"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59" w:type="dxa"/>
          </w:tcPr>
          <w:p w:rsidR="008171B9" w:rsidRPr="008171B9" w:rsidRDefault="008171B9" w:rsidP="008171B9">
            <w:pPr>
              <w:spacing w:line="440" w:lineRule="exact"/>
              <w:rPr>
                <w:rFonts w:ascii="仿宋_GB2312" w:eastAsia="仿宋_GB2312" w:hAnsi="仿宋" w:cs="宋体" w:hint="eastAsia"/>
                <w:kern w:val="0"/>
                <w:szCs w:val="21"/>
              </w:rPr>
            </w:pPr>
          </w:p>
        </w:tc>
        <w:tc>
          <w:tcPr>
            <w:tcW w:w="1258" w:type="dxa"/>
          </w:tcPr>
          <w:p w:rsidR="008171B9" w:rsidRPr="008171B9" w:rsidRDefault="008171B9" w:rsidP="008171B9">
            <w:pPr>
              <w:spacing w:line="440" w:lineRule="exact"/>
              <w:rPr>
                <w:rFonts w:ascii="仿宋_GB2312" w:eastAsia="仿宋_GB2312" w:hAnsi="仿宋" w:cs="宋体" w:hint="eastAsia"/>
                <w:kern w:val="0"/>
                <w:szCs w:val="21"/>
              </w:rPr>
            </w:pPr>
          </w:p>
        </w:tc>
      </w:tr>
    </w:tbl>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3.说明生产性生物资产相关的风险情况与管理措施。</w:t>
      </w:r>
    </w:p>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bookmarkStart w:id="28" w:name="_Toc302738349"/>
      <w:r w:rsidRPr="008171B9">
        <w:rPr>
          <w:rFonts w:ascii="仿宋_GB2312" w:eastAsia="仿宋_GB2312" w:hAnsi="仿宋" w:cs="MingLiU" w:hint="eastAsia"/>
          <w:kern w:val="0"/>
          <w:sz w:val="24"/>
          <w:szCs w:val="28"/>
        </w:rPr>
        <w:t>（二十五）油气资产</w:t>
      </w:r>
      <w:bookmarkEnd w:id="28"/>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1.当期在国内和国外发生的取得矿区权益、油气勘探和油气开发各项支出的总额。</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2.油气资产分类</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3099"/>
        <w:gridCol w:w="1549"/>
        <w:gridCol w:w="1239"/>
        <w:gridCol w:w="1346"/>
        <w:gridCol w:w="1289"/>
      </w:tblGrid>
      <w:tr w:rsidR="008171B9" w:rsidRPr="008171B9" w:rsidTr="00652DCB">
        <w:trPr>
          <w:trHeight w:val="397"/>
          <w:tblHeader/>
          <w:jc w:val="center"/>
        </w:trPr>
        <w:tc>
          <w:tcPr>
            <w:tcW w:w="3099"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项目</w:t>
            </w:r>
          </w:p>
        </w:tc>
        <w:tc>
          <w:tcPr>
            <w:tcW w:w="1549"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年初余额</w:t>
            </w:r>
          </w:p>
        </w:tc>
        <w:tc>
          <w:tcPr>
            <w:tcW w:w="1239"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本年增加额</w:t>
            </w:r>
          </w:p>
        </w:tc>
        <w:tc>
          <w:tcPr>
            <w:tcW w:w="1346"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本年减少额</w:t>
            </w:r>
          </w:p>
        </w:tc>
        <w:tc>
          <w:tcPr>
            <w:tcW w:w="1289"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年末余额</w:t>
            </w:r>
          </w:p>
        </w:tc>
      </w:tr>
      <w:tr w:rsidR="008171B9" w:rsidRPr="008171B9" w:rsidTr="00652DCB">
        <w:trPr>
          <w:trHeight w:val="397"/>
          <w:jc w:val="center"/>
        </w:trPr>
        <w:tc>
          <w:tcPr>
            <w:tcW w:w="3099" w:type="dxa"/>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一、原价合计</w:t>
            </w:r>
          </w:p>
        </w:tc>
        <w:tc>
          <w:tcPr>
            <w:tcW w:w="1549" w:type="dxa"/>
          </w:tcPr>
          <w:p w:rsidR="008171B9" w:rsidRPr="008171B9" w:rsidRDefault="008171B9" w:rsidP="008171B9">
            <w:pPr>
              <w:spacing w:line="440" w:lineRule="exact"/>
              <w:rPr>
                <w:rFonts w:ascii="仿宋_GB2312" w:eastAsia="仿宋_GB2312" w:hAnsi="仿宋" w:cs="Times New Roman" w:hint="eastAsia"/>
                <w:szCs w:val="21"/>
              </w:rPr>
            </w:pPr>
          </w:p>
        </w:tc>
        <w:tc>
          <w:tcPr>
            <w:tcW w:w="1239" w:type="dxa"/>
          </w:tcPr>
          <w:p w:rsidR="008171B9" w:rsidRPr="008171B9" w:rsidRDefault="008171B9" w:rsidP="008171B9">
            <w:pPr>
              <w:spacing w:line="440" w:lineRule="exact"/>
              <w:rPr>
                <w:rFonts w:ascii="仿宋_GB2312" w:eastAsia="仿宋_GB2312" w:hAnsi="仿宋" w:cs="Times New Roman" w:hint="eastAsia"/>
                <w:szCs w:val="21"/>
              </w:rPr>
            </w:pPr>
          </w:p>
        </w:tc>
        <w:tc>
          <w:tcPr>
            <w:tcW w:w="1346" w:type="dxa"/>
          </w:tcPr>
          <w:p w:rsidR="008171B9" w:rsidRPr="008171B9" w:rsidRDefault="008171B9" w:rsidP="008171B9">
            <w:pPr>
              <w:spacing w:line="440" w:lineRule="exact"/>
              <w:rPr>
                <w:rFonts w:ascii="仿宋_GB2312" w:eastAsia="仿宋_GB2312" w:hAnsi="仿宋" w:cs="Times New Roman" w:hint="eastAsia"/>
                <w:szCs w:val="21"/>
              </w:rPr>
            </w:pPr>
          </w:p>
        </w:tc>
        <w:tc>
          <w:tcPr>
            <w:tcW w:w="1289"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099" w:type="dxa"/>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其中：1．探明矿区权益</w:t>
            </w:r>
          </w:p>
        </w:tc>
        <w:tc>
          <w:tcPr>
            <w:tcW w:w="1549" w:type="dxa"/>
          </w:tcPr>
          <w:p w:rsidR="008171B9" w:rsidRPr="008171B9" w:rsidRDefault="008171B9" w:rsidP="008171B9">
            <w:pPr>
              <w:spacing w:line="440" w:lineRule="exact"/>
              <w:rPr>
                <w:rFonts w:ascii="仿宋_GB2312" w:eastAsia="仿宋_GB2312" w:hAnsi="仿宋" w:cs="Times New Roman" w:hint="eastAsia"/>
                <w:szCs w:val="21"/>
              </w:rPr>
            </w:pPr>
          </w:p>
        </w:tc>
        <w:tc>
          <w:tcPr>
            <w:tcW w:w="1239" w:type="dxa"/>
          </w:tcPr>
          <w:p w:rsidR="008171B9" w:rsidRPr="008171B9" w:rsidRDefault="008171B9" w:rsidP="008171B9">
            <w:pPr>
              <w:spacing w:line="440" w:lineRule="exact"/>
              <w:rPr>
                <w:rFonts w:ascii="仿宋_GB2312" w:eastAsia="仿宋_GB2312" w:hAnsi="仿宋" w:cs="Times New Roman" w:hint="eastAsia"/>
                <w:szCs w:val="21"/>
              </w:rPr>
            </w:pPr>
          </w:p>
        </w:tc>
        <w:tc>
          <w:tcPr>
            <w:tcW w:w="1346" w:type="dxa"/>
          </w:tcPr>
          <w:p w:rsidR="008171B9" w:rsidRPr="008171B9" w:rsidRDefault="008171B9" w:rsidP="008171B9">
            <w:pPr>
              <w:spacing w:line="440" w:lineRule="exact"/>
              <w:rPr>
                <w:rFonts w:ascii="仿宋_GB2312" w:eastAsia="仿宋_GB2312" w:hAnsi="仿宋" w:cs="Times New Roman" w:hint="eastAsia"/>
                <w:szCs w:val="21"/>
              </w:rPr>
            </w:pPr>
          </w:p>
        </w:tc>
        <w:tc>
          <w:tcPr>
            <w:tcW w:w="1289"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099" w:type="dxa"/>
          </w:tcPr>
          <w:p w:rsidR="008171B9" w:rsidRPr="008171B9" w:rsidRDefault="008171B9" w:rsidP="008171B9">
            <w:pPr>
              <w:spacing w:line="440" w:lineRule="exact"/>
              <w:ind w:firstLine="547"/>
              <w:rPr>
                <w:rFonts w:ascii="仿宋_GB2312" w:eastAsia="仿宋_GB2312" w:hAnsi="仿宋" w:cs="Times New Roman" w:hint="eastAsia"/>
                <w:szCs w:val="21"/>
              </w:rPr>
            </w:pPr>
            <w:r w:rsidRPr="008171B9">
              <w:rPr>
                <w:rFonts w:ascii="仿宋_GB2312" w:eastAsia="仿宋_GB2312" w:hAnsi="仿宋" w:cs="Times New Roman" w:hint="eastAsia"/>
                <w:szCs w:val="21"/>
              </w:rPr>
              <w:t>2．未探明矿区权益</w:t>
            </w:r>
          </w:p>
        </w:tc>
        <w:tc>
          <w:tcPr>
            <w:tcW w:w="1549" w:type="dxa"/>
          </w:tcPr>
          <w:p w:rsidR="008171B9" w:rsidRPr="008171B9" w:rsidRDefault="008171B9" w:rsidP="008171B9">
            <w:pPr>
              <w:spacing w:line="440" w:lineRule="exact"/>
              <w:rPr>
                <w:rFonts w:ascii="仿宋_GB2312" w:eastAsia="仿宋_GB2312" w:hAnsi="仿宋" w:cs="Times New Roman" w:hint="eastAsia"/>
                <w:szCs w:val="21"/>
              </w:rPr>
            </w:pPr>
          </w:p>
        </w:tc>
        <w:tc>
          <w:tcPr>
            <w:tcW w:w="1239" w:type="dxa"/>
          </w:tcPr>
          <w:p w:rsidR="008171B9" w:rsidRPr="008171B9" w:rsidRDefault="008171B9" w:rsidP="008171B9">
            <w:pPr>
              <w:spacing w:line="440" w:lineRule="exact"/>
              <w:rPr>
                <w:rFonts w:ascii="仿宋_GB2312" w:eastAsia="仿宋_GB2312" w:hAnsi="仿宋" w:cs="Times New Roman" w:hint="eastAsia"/>
                <w:szCs w:val="21"/>
              </w:rPr>
            </w:pPr>
          </w:p>
        </w:tc>
        <w:tc>
          <w:tcPr>
            <w:tcW w:w="1346" w:type="dxa"/>
          </w:tcPr>
          <w:p w:rsidR="008171B9" w:rsidRPr="008171B9" w:rsidRDefault="008171B9" w:rsidP="008171B9">
            <w:pPr>
              <w:spacing w:line="440" w:lineRule="exact"/>
              <w:rPr>
                <w:rFonts w:ascii="仿宋_GB2312" w:eastAsia="仿宋_GB2312" w:hAnsi="仿宋" w:cs="Times New Roman" w:hint="eastAsia"/>
                <w:szCs w:val="21"/>
              </w:rPr>
            </w:pPr>
          </w:p>
        </w:tc>
        <w:tc>
          <w:tcPr>
            <w:tcW w:w="1289"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099" w:type="dxa"/>
          </w:tcPr>
          <w:p w:rsidR="008171B9" w:rsidRPr="008171B9" w:rsidRDefault="008171B9" w:rsidP="008171B9">
            <w:pPr>
              <w:spacing w:line="440" w:lineRule="exact"/>
              <w:ind w:firstLine="547"/>
              <w:rPr>
                <w:rFonts w:ascii="仿宋_GB2312" w:eastAsia="仿宋_GB2312" w:hAnsi="仿宋" w:cs="Times New Roman" w:hint="eastAsia"/>
                <w:szCs w:val="21"/>
              </w:rPr>
            </w:pPr>
            <w:r w:rsidRPr="008171B9">
              <w:rPr>
                <w:rFonts w:ascii="仿宋_GB2312" w:eastAsia="仿宋_GB2312" w:hAnsi="仿宋" w:cs="Times New Roman" w:hint="eastAsia"/>
                <w:szCs w:val="21"/>
              </w:rPr>
              <w:t>3．井及相关设施</w:t>
            </w:r>
          </w:p>
        </w:tc>
        <w:tc>
          <w:tcPr>
            <w:tcW w:w="1549" w:type="dxa"/>
          </w:tcPr>
          <w:p w:rsidR="008171B9" w:rsidRPr="008171B9" w:rsidRDefault="008171B9" w:rsidP="008171B9">
            <w:pPr>
              <w:spacing w:line="440" w:lineRule="exact"/>
              <w:rPr>
                <w:rFonts w:ascii="仿宋_GB2312" w:eastAsia="仿宋_GB2312" w:hAnsi="仿宋" w:cs="Times New Roman" w:hint="eastAsia"/>
                <w:szCs w:val="21"/>
              </w:rPr>
            </w:pPr>
          </w:p>
        </w:tc>
        <w:tc>
          <w:tcPr>
            <w:tcW w:w="1239" w:type="dxa"/>
          </w:tcPr>
          <w:p w:rsidR="008171B9" w:rsidRPr="008171B9" w:rsidRDefault="008171B9" w:rsidP="008171B9">
            <w:pPr>
              <w:spacing w:line="440" w:lineRule="exact"/>
              <w:rPr>
                <w:rFonts w:ascii="仿宋_GB2312" w:eastAsia="仿宋_GB2312" w:hAnsi="仿宋" w:cs="Times New Roman" w:hint="eastAsia"/>
                <w:szCs w:val="21"/>
              </w:rPr>
            </w:pPr>
          </w:p>
        </w:tc>
        <w:tc>
          <w:tcPr>
            <w:tcW w:w="1346" w:type="dxa"/>
          </w:tcPr>
          <w:p w:rsidR="008171B9" w:rsidRPr="008171B9" w:rsidRDefault="008171B9" w:rsidP="008171B9">
            <w:pPr>
              <w:spacing w:line="440" w:lineRule="exact"/>
              <w:rPr>
                <w:rFonts w:ascii="仿宋_GB2312" w:eastAsia="仿宋_GB2312" w:hAnsi="仿宋" w:cs="Times New Roman" w:hint="eastAsia"/>
                <w:szCs w:val="21"/>
              </w:rPr>
            </w:pPr>
          </w:p>
        </w:tc>
        <w:tc>
          <w:tcPr>
            <w:tcW w:w="1289"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099" w:type="dxa"/>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二、累计折耗合计</w:t>
            </w:r>
          </w:p>
        </w:tc>
        <w:tc>
          <w:tcPr>
            <w:tcW w:w="1549" w:type="dxa"/>
          </w:tcPr>
          <w:p w:rsidR="008171B9" w:rsidRPr="008171B9" w:rsidRDefault="008171B9" w:rsidP="008171B9">
            <w:pPr>
              <w:spacing w:line="440" w:lineRule="exact"/>
              <w:rPr>
                <w:rFonts w:ascii="仿宋_GB2312" w:eastAsia="仿宋_GB2312" w:hAnsi="仿宋" w:cs="Times New Roman" w:hint="eastAsia"/>
                <w:szCs w:val="21"/>
              </w:rPr>
            </w:pPr>
          </w:p>
        </w:tc>
        <w:tc>
          <w:tcPr>
            <w:tcW w:w="1239" w:type="dxa"/>
          </w:tcPr>
          <w:p w:rsidR="008171B9" w:rsidRPr="008171B9" w:rsidRDefault="008171B9" w:rsidP="008171B9">
            <w:pPr>
              <w:spacing w:line="440" w:lineRule="exact"/>
              <w:rPr>
                <w:rFonts w:ascii="仿宋_GB2312" w:eastAsia="仿宋_GB2312" w:hAnsi="仿宋" w:cs="Times New Roman" w:hint="eastAsia"/>
                <w:szCs w:val="21"/>
              </w:rPr>
            </w:pPr>
          </w:p>
        </w:tc>
        <w:tc>
          <w:tcPr>
            <w:tcW w:w="1346" w:type="dxa"/>
          </w:tcPr>
          <w:p w:rsidR="008171B9" w:rsidRPr="008171B9" w:rsidRDefault="008171B9" w:rsidP="008171B9">
            <w:pPr>
              <w:spacing w:line="440" w:lineRule="exact"/>
              <w:rPr>
                <w:rFonts w:ascii="仿宋_GB2312" w:eastAsia="仿宋_GB2312" w:hAnsi="仿宋" w:cs="Times New Roman" w:hint="eastAsia"/>
                <w:szCs w:val="21"/>
              </w:rPr>
            </w:pPr>
          </w:p>
        </w:tc>
        <w:tc>
          <w:tcPr>
            <w:tcW w:w="1289"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099" w:type="dxa"/>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其中：1．探明矿区权益</w:t>
            </w:r>
          </w:p>
        </w:tc>
        <w:tc>
          <w:tcPr>
            <w:tcW w:w="1549" w:type="dxa"/>
          </w:tcPr>
          <w:p w:rsidR="008171B9" w:rsidRPr="008171B9" w:rsidRDefault="008171B9" w:rsidP="008171B9">
            <w:pPr>
              <w:spacing w:line="440" w:lineRule="exact"/>
              <w:rPr>
                <w:rFonts w:ascii="仿宋_GB2312" w:eastAsia="仿宋_GB2312" w:hAnsi="仿宋" w:cs="Times New Roman" w:hint="eastAsia"/>
                <w:szCs w:val="21"/>
              </w:rPr>
            </w:pPr>
          </w:p>
        </w:tc>
        <w:tc>
          <w:tcPr>
            <w:tcW w:w="1239" w:type="dxa"/>
          </w:tcPr>
          <w:p w:rsidR="008171B9" w:rsidRPr="008171B9" w:rsidRDefault="008171B9" w:rsidP="008171B9">
            <w:pPr>
              <w:spacing w:line="440" w:lineRule="exact"/>
              <w:rPr>
                <w:rFonts w:ascii="仿宋_GB2312" w:eastAsia="仿宋_GB2312" w:hAnsi="仿宋" w:cs="Times New Roman" w:hint="eastAsia"/>
                <w:szCs w:val="21"/>
              </w:rPr>
            </w:pPr>
          </w:p>
        </w:tc>
        <w:tc>
          <w:tcPr>
            <w:tcW w:w="1346" w:type="dxa"/>
          </w:tcPr>
          <w:p w:rsidR="008171B9" w:rsidRPr="008171B9" w:rsidRDefault="008171B9" w:rsidP="008171B9">
            <w:pPr>
              <w:spacing w:line="440" w:lineRule="exact"/>
              <w:rPr>
                <w:rFonts w:ascii="仿宋_GB2312" w:eastAsia="仿宋_GB2312" w:hAnsi="仿宋" w:cs="Times New Roman" w:hint="eastAsia"/>
                <w:szCs w:val="21"/>
              </w:rPr>
            </w:pPr>
          </w:p>
        </w:tc>
        <w:tc>
          <w:tcPr>
            <w:tcW w:w="1289"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099" w:type="dxa"/>
          </w:tcPr>
          <w:p w:rsidR="008171B9" w:rsidRPr="008171B9" w:rsidRDefault="008171B9" w:rsidP="008171B9">
            <w:pPr>
              <w:spacing w:line="440" w:lineRule="exact"/>
              <w:ind w:firstLineChars="260" w:firstLine="546"/>
              <w:rPr>
                <w:rFonts w:ascii="仿宋_GB2312" w:eastAsia="仿宋_GB2312" w:hAnsi="仿宋" w:cs="Times New Roman" w:hint="eastAsia"/>
                <w:szCs w:val="21"/>
              </w:rPr>
            </w:pPr>
            <w:r w:rsidRPr="008171B9">
              <w:rPr>
                <w:rFonts w:ascii="仿宋_GB2312" w:eastAsia="仿宋_GB2312" w:hAnsi="仿宋" w:cs="Times New Roman" w:hint="eastAsia"/>
                <w:szCs w:val="21"/>
              </w:rPr>
              <w:t>2．井及相关设施</w:t>
            </w:r>
          </w:p>
        </w:tc>
        <w:tc>
          <w:tcPr>
            <w:tcW w:w="1549" w:type="dxa"/>
          </w:tcPr>
          <w:p w:rsidR="008171B9" w:rsidRPr="008171B9" w:rsidRDefault="008171B9" w:rsidP="008171B9">
            <w:pPr>
              <w:spacing w:line="440" w:lineRule="exact"/>
              <w:rPr>
                <w:rFonts w:ascii="仿宋_GB2312" w:eastAsia="仿宋_GB2312" w:hAnsi="仿宋" w:cs="Times New Roman" w:hint="eastAsia"/>
                <w:szCs w:val="21"/>
              </w:rPr>
            </w:pPr>
          </w:p>
        </w:tc>
        <w:tc>
          <w:tcPr>
            <w:tcW w:w="1239" w:type="dxa"/>
          </w:tcPr>
          <w:p w:rsidR="008171B9" w:rsidRPr="008171B9" w:rsidRDefault="008171B9" w:rsidP="008171B9">
            <w:pPr>
              <w:spacing w:line="440" w:lineRule="exact"/>
              <w:rPr>
                <w:rFonts w:ascii="仿宋_GB2312" w:eastAsia="仿宋_GB2312" w:hAnsi="仿宋" w:cs="Times New Roman" w:hint="eastAsia"/>
                <w:szCs w:val="21"/>
              </w:rPr>
            </w:pPr>
          </w:p>
        </w:tc>
        <w:tc>
          <w:tcPr>
            <w:tcW w:w="1346" w:type="dxa"/>
          </w:tcPr>
          <w:p w:rsidR="008171B9" w:rsidRPr="008171B9" w:rsidRDefault="008171B9" w:rsidP="008171B9">
            <w:pPr>
              <w:spacing w:line="440" w:lineRule="exact"/>
              <w:rPr>
                <w:rFonts w:ascii="仿宋_GB2312" w:eastAsia="仿宋_GB2312" w:hAnsi="仿宋" w:cs="Times New Roman" w:hint="eastAsia"/>
                <w:szCs w:val="21"/>
              </w:rPr>
            </w:pPr>
          </w:p>
        </w:tc>
        <w:tc>
          <w:tcPr>
            <w:tcW w:w="1289"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099" w:type="dxa"/>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三、油气资产减值准备累计金额合计</w:t>
            </w:r>
          </w:p>
        </w:tc>
        <w:tc>
          <w:tcPr>
            <w:tcW w:w="1549" w:type="dxa"/>
          </w:tcPr>
          <w:p w:rsidR="008171B9" w:rsidRPr="008171B9" w:rsidRDefault="008171B9" w:rsidP="008171B9">
            <w:pPr>
              <w:spacing w:line="440" w:lineRule="exact"/>
              <w:rPr>
                <w:rFonts w:ascii="仿宋_GB2312" w:eastAsia="仿宋_GB2312" w:hAnsi="仿宋" w:cs="Times New Roman" w:hint="eastAsia"/>
                <w:szCs w:val="21"/>
              </w:rPr>
            </w:pPr>
          </w:p>
        </w:tc>
        <w:tc>
          <w:tcPr>
            <w:tcW w:w="1239" w:type="dxa"/>
          </w:tcPr>
          <w:p w:rsidR="008171B9" w:rsidRPr="008171B9" w:rsidRDefault="008171B9" w:rsidP="008171B9">
            <w:pPr>
              <w:spacing w:line="440" w:lineRule="exact"/>
              <w:rPr>
                <w:rFonts w:ascii="仿宋_GB2312" w:eastAsia="仿宋_GB2312" w:hAnsi="仿宋" w:cs="Times New Roman" w:hint="eastAsia"/>
                <w:szCs w:val="21"/>
              </w:rPr>
            </w:pPr>
          </w:p>
        </w:tc>
        <w:tc>
          <w:tcPr>
            <w:tcW w:w="1346" w:type="dxa"/>
          </w:tcPr>
          <w:p w:rsidR="008171B9" w:rsidRPr="008171B9" w:rsidRDefault="008171B9" w:rsidP="008171B9">
            <w:pPr>
              <w:spacing w:line="440" w:lineRule="exact"/>
              <w:rPr>
                <w:rFonts w:ascii="仿宋_GB2312" w:eastAsia="仿宋_GB2312" w:hAnsi="仿宋" w:cs="Times New Roman" w:hint="eastAsia"/>
                <w:szCs w:val="21"/>
              </w:rPr>
            </w:pPr>
          </w:p>
        </w:tc>
        <w:tc>
          <w:tcPr>
            <w:tcW w:w="1289"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099" w:type="dxa"/>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其中：1．探明矿区权益</w:t>
            </w:r>
          </w:p>
        </w:tc>
        <w:tc>
          <w:tcPr>
            <w:tcW w:w="1549" w:type="dxa"/>
          </w:tcPr>
          <w:p w:rsidR="008171B9" w:rsidRPr="008171B9" w:rsidRDefault="008171B9" w:rsidP="008171B9">
            <w:pPr>
              <w:spacing w:line="440" w:lineRule="exact"/>
              <w:rPr>
                <w:rFonts w:ascii="仿宋_GB2312" w:eastAsia="仿宋_GB2312" w:hAnsi="仿宋" w:cs="Times New Roman" w:hint="eastAsia"/>
                <w:szCs w:val="21"/>
              </w:rPr>
            </w:pPr>
          </w:p>
        </w:tc>
        <w:tc>
          <w:tcPr>
            <w:tcW w:w="1239" w:type="dxa"/>
          </w:tcPr>
          <w:p w:rsidR="008171B9" w:rsidRPr="008171B9" w:rsidRDefault="008171B9" w:rsidP="008171B9">
            <w:pPr>
              <w:spacing w:line="440" w:lineRule="exact"/>
              <w:rPr>
                <w:rFonts w:ascii="仿宋_GB2312" w:eastAsia="仿宋_GB2312" w:hAnsi="仿宋" w:cs="Times New Roman" w:hint="eastAsia"/>
                <w:szCs w:val="21"/>
              </w:rPr>
            </w:pPr>
          </w:p>
        </w:tc>
        <w:tc>
          <w:tcPr>
            <w:tcW w:w="1346" w:type="dxa"/>
          </w:tcPr>
          <w:p w:rsidR="008171B9" w:rsidRPr="008171B9" w:rsidRDefault="008171B9" w:rsidP="008171B9">
            <w:pPr>
              <w:spacing w:line="440" w:lineRule="exact"/>
              <w:rPr>
                <w:rFonts w:ascii="仿宋_GB2312" w:eastAsia="仿宋_GB2312" w:hAnsi="仿宋" w:cs="Times New Roman" w:hint="eastAsia"/>
                <w:szCs w:val="21"/>
              </w:rPr>
            </w:pPr>
          </w:p>
        </w:tc>
        <w:tc>
          <w:tcPr>
            <w:tcW w:w="1289"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099" w:type="dxa"/>
          </w:tcPr>
          <w:p w:rsidR="008171B9" w:rsidRPr="008171B9" w:rsidRDefault="008171B9" w:rsidP="008171B9">
            <w:pPr>
              <w:spacing w:line="440" w:lineRule="exact"/>
              <w:ind w:firstLineChars="260" w:firstLine="546"/>
              <w:rPr>
                <w:rFonts w:ascii="仿宋_GB2312" w:eastAsia="仿宋_GB2312" w:hAnsi="仿宋" w:cs="Times New Roman" w:hint="eastAsia"/>
                <w:szCs w:val="21"/>
              </w:rPr>
            </w:pPr>
            <w:r w:rsidRPr="008171B9">
              <w:rPr>
                <w:rFonts w:ascii="仿宋_GB2312" w:eastAsia="仿宋_GB2312" w:hAnsi="仿宋" w:cs="Times New Roman" w:hint="eastAsia"/>
                <w:szCs w:val="21"/>
              </w:rPr>
              <w:t>2．未探明矿区权益</w:t>
            </w:r>
          </w:p>
        </w:tc>
        <w:tc>
          <w:tcPr>
            <w:tcW w:w="1549" w:type="dxa"/>
          </w:tcPr>
          <w:p w:rsidR="008171B9" w:rsidRPr="008171B9" w:rsidRDefault="008171B9" w:rsidP="008171B9">
            <w:pPr>
              <w:spacing w:line="440" w:lineRule="exact"/>
              <w:rPr>
                <w:rFonts w:ascii="仿宋_GB2312" w:eastAsia="仿宋_GB2312" w:hAnsi="仿宋" w:cs="Times New Roman" w:hint="eastAsia"/>
                <w:szCs w:val="21"/>
              </w:rPr>
            </w:pPr>
          </w:p>
        </w:tc>
        <w:tc>
          <w:tcPr>
            <w:tcW w:w="1239" w:type="dxa"/>
          </w:tcPr>
          <w:p w:rsidR="008171B9" w:rsidRPr="008171B9" w:rsidRDefault="008171B9" w:rsidP="008171B9">
            <w:pPr>
              <w:spacing w:line="440" w:lineRule="exact"/>
              <w:rPr>
                <w:rFonts w:ascii="仿宋_GB2312" w:eastAsia="仿宋_GB2312" w:hAnsi="仿宋" w:cs="Times New Roman" w:hint="eastAsia"/>
                <w:szCs w:val="21"/>
              </w:rPr>
            </w:pPr>
          </w:p>
        </w:tc>
        <w:tc>
          <w:tcPr>
            <w:tcW w:w="1346" w:type="dxa"/>
          </w:tcPr>
          <w:p w:rsidR="008171B9" w:rsidRPr="008171B9" w:rsidRDefault="008171B9" w:rsidP="008171B9">
            <w:pPr>
              <w:spacing w:line="440" w:lineRule="exact"/>
              <w:rPr>
                <w:rFonts w:ascii="仿宋_GB2312" w:eastAsia="仿宋_GB2312" w:hAnsi="仿宋" w:cs="Times New Roman" w:hint="eastAsia"/>
                <w:szCs w:val="21"/>
              </w:rPr>
            </w:pPr>
          </w:p>
        </w:tc>
        <w:tc>
          <w:tcPr>
            <w:tcW w:w="1289"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099" w:type="dxa"/>
          </w:tcPr>
          <w:p w:rsidR="008171B9" w:rsidRPr="008171B9" w:rsidRDefault="008171B9" w:rsidP="008171B9">
            <w:pPr>
              <w:spacing w:line="440" w:lineRule="exact"/>
              <w:ind w:firstLineChars="260" w:firstLine="546"/>
              <w:rPr>
                <w:rFonts w:ascii="仿宋_GB2312" w:eastAsia="仿宋_GB2312" w:hAnsi="仿宋" w:cs="Times New Roman" w:hint="eastAsia"/>
                <w:szCs w:val="21"/>
              </w:rPr>
            </w:pPr>
            <w:r w:rsidRPr="008171B9">
              <w:rPr>
                <w:rFonts w:ascii="仿宋_GB2312" w:eastAsia="仿宋_GB2312" w:hAnsi="仿宋" w:cs="Times New Roman" w:hint="eastAsia"/>
                <w:szCs w:val="21"/>
              </w:rPr>
              <w:t>3．井及相关设施</w:t>
            </w:r>
          </w:p>
        </w:tc>
        <w:tc>
          <w:tcPr>
            <w:tcW w:w="1549" w:type="dxa"/>
          </w:tcPr>
          <w:p w:rsidR="008171B9" w:rsidRPr="008171B9" w:rsidRDefault="008171B9" w:rsidP="008171B9">
            <w:pPr>
              <w:spacing w:line="440" w:lineRule="exact"/>
              <w:rPr>
                <w:rFonts w:ascii="仿宋_GB2312" w:eastAsia="仿宋_GB2312" w:hAnsi="仿宋" w:cs="Times New Roman" w:hint="eastAsia"/>
                <w:szCs w:val="21"/>
              </w:rPr>
            </w:pPr>
          </w:p>
        </w:tc>
        <w:tc>
          <w:tcPr>
            <w:tcW w:w="1239" w:type="dxa"/>
          </w:tcPr>
          <w:p w:rsidR="008171B9" w:rsidRPr="008171B9" w:rsidRDefault="008171B9" w:rsidP="008171B9">
            <w:pPr>
              <w:spacing w:line="440" w:lineRule="exact"/>
              <w:rPr>
                <w:rFonts w:ascii="仿宋_GB2312" w:eastAsia="仿宋_GB2312" w:hAnsi="仿宋" w:cs="Times New Roman" w:hint="eastAsia"/>
                <w:szCs w:val="21"/>
              </w:rPr>
            </w:pPr>
          </w:p>
        </w:tc>
        <w:tc>
          <w:tcPr>
            <w:tcW w:w="1346" w:type="dxa"/>
          </w:tcPr>
          <w:p w:rsidR="008171B9" w:rsidRPr="008171B9" w:rsidRDefault="008171B9" w:rsidP="008171B9">
            <w:pPr>
              <w:spacing w:line="440" w:lineRule="exact"/>
              <w:rPr>
                <w:rFonts w:ascii="仿宋_GB2312" w:eastAsia="仿宋_GB2312" w:hAnsi="仿宋" w:cs="Times New Roman" w:hint="eastAsia"/>
                <w:szCs w:val="21"/>
              </w:rPr>
            </w:pPr>
          </w:p>
        </w:tc>
        <w:tc>
          <w:tcPr>
            <w:tcW w:w="1289"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099" w:type="dxa"/>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四、油气资产账面价值合计</w:t>
            </w:r>
          </w:p>
        </w:tc>
        <w:tc>
          <w:tcPr>
            <w:tcW w:w="1549" w:type="dxa"/>
          </w:tcPr>
          <w:p w:rsidR="008171B9" w:rsidRPr="008171B9" w:rsidRDefault="008171B9" w:rsidP="008171B9">
            <w:pPr>
              <w:spacing w:line="440" w:lineRule="exact"/>
              <w:rPr>
                <w:rFonts w:ascii="仿宋_GB2312" w:eastAsia="仿宋_GB2312" w:hAnsi="仿宋" w:cs="Times New Roman" w:hint="eastAsia"/>
                <w:szCs w:val="21"/>
              </w:rPr>
            </w:pPr>
          </w:p>
        </w:tc>
        <w:tc>
          <w:tcPr>
            <w:tcW w:w="1239"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346"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289"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099" w:type="dxa"/>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其中：1．探明矿区权益</w:t>
            </w:r>
          </w:p>
        </w:tc>
        <w:tc>
          <w:tcPr>
            <w:tcW w:w="1549" w:type="dxa"/>
          </w:tcPr>
          <w:p w:rsidR="008171B9" w:rsidRPr="008171B9" w:rsidRDefault="008171B9" w:rsidP="008171B9">
            <w:pPr>
              <w:spacing w:line="440" w:lineRule="exact"/>
              <w:rPr>
                <w:rFonts w:ascii="仿宋_GB2312" w:eastAsia="仿宋_GB2312" w:hAnsi="仿宋" w:cs="Times New Roman" w:hint="eastAsia"/>
                <w:szCs w:val="21"/>
              </w:rPr>
            </w:pPr>
          </w:p>
        </w:tc>
        <w:tc>
          <w:tcPr>
            <w:tcW w:w="1239"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346"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289"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099" w:type="dxa"/>
          </w:tcPr>
          <w:p w:rsidR="008171B9" w:rsidRPr="008171B9" w:rsidRDefault="008171B9" w:rsidP="008171B9">
            <w:pPr>
              <w:spacing w:line="440" w:lineRule="exact"/>
              <w:ind w:firstLineChars="260" w:firstLine="546"/>
              <w:rPr>
                <w:rFonts w:ascii="仿宋_GB2312" w:eastAsia="仿宋_GB2312" w:hAnsi="仿宋" w:cs="Times New Roman" w:hint="eastAsia"/>
                <w:szCs w:val="21"/>
              </w:rPr>
            </w:pPr>
            <w:r w:rsidRPr="008171B9">
              <w:rPr>
                <w:rFonts w:ascii="仿宋_GB2312" w:eastAsia="仿宋_GB2312" w:hAnsi="仿宋" w:cs="Times New Roman" w:hint="eastAsia"/>
                <w:szCs w:val="21"/>
              </w:rPr>
              <w:t>2．未探明矿区权益</w:t>
            </w:r>
          </w:p>
        </w:tc>
        <w:tc>
          <w:tcPr>
            <w:tcW w:w="1549" w:type="dxa"/>
          </w:tcPr>
          <w:p w:rsidR="008171B9" w:rsidRPr="008171B9" w:rsidRDefault="008171B9" w:rsidP="008171B9">
            <w:pPr>
              <w:spacing w:line="440" w:lineRule="exact"/>
              <w:rPr>
                <w:rFonts w:ascii="仿宋_GB2312" w:eastAsia="仿宋_GB2312" w:hAnsi="仿宋" w:cs="Times New Roman" w:hint="eastAsia"/>
                <w:szCs w:val="21"/>
              </w:rPr>
            </w:pPr>
          </w:p>
        </w:tc>
        <w:tc>
          <w:tcPr>
            <w:tcW w:w="1239"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346"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289"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099" w:type="dxa"/>
          </w:tcPr>
          <w:p w:rsidR="008171B9" w:rsidRPr="008171B9" w:rsidRDefault="008171B9" w:rsidP="008171B9">
            <w:pPr>
              <w:spacing w:line="440" w:lineRule="exact"/>
              <w:ind w:firstLineChars="260" w:firstLine="546"/>
              <w:rPr>
                <w:rFonts w:ascii="仿宋_GB2312" w:eastAsia="仿宋_GB2312" w:hAnsi="仿宋" w:cs="Times New Roman" w:hint="eastAsia"/>
                <w:szCs w:val="21"/>
              </w:rPr>
            </w:pPr>
            <w:r w:rsidRPr="008171B9">
              <w:rPr>
                <w:rFonts w:ascii="仿宋_GB2312" w:eastAsia="仿宋_GB2312" w:hAnsi="仿宋" w:cs="Times New Roman" w:hint="eastAsia"/>
                <w:szCs w:val="21"/>
              </w:rPr>
              <w:t>3．井及相关设施</w:t>
            </w:r>
          </w:p>
        </w:tc>
        <w:tc>
          <w:tcPr>
            <w:tcW w:w="1549" w:type="dxa"/>
          </w:tcPr>
          <w:p w:rsidR="008171B9" w:rsidRPr="008171B9" w:rsidRDefault="008171B9" w:rsidP="008171B9">
            <w:pPr>
              <w:spacing w:line="440" w:lineRule="exact"/>
              <w:rPr>
                <w:rFonts w:ascii="仿宋_GB2312" w:eastAsia="仿宋_GB2312" w:hAnsi="仿宋" w:cs="Times New Roman" w:hint="eastAsia"/>
                <w:szCs w:val="21"/>
              </w:rPr>
            </w:pPr>
          </w:p>
        </w:tc>
        <w:tc>
          <w:tcPr>
            <w:tcW w:w="1239"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346"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289" w:type="dxa"/>
          </w:tcPr>
          <w:p w:rsidR="008171B9" w:rsidRPr="008171B9" w:rsidRDefault="008171B9" w:rsidP="008171B9">
            <w:pPr>
              <w:spacing w:line="440" w:lineRule="exact"/>
              <w:rPr>
                <w:rFonts w:ascii="仿宋_GB2312" w:eastAsia="仿宋_GB2312" w:hAnsi="仿宋" w:cs="Times New Roman" w:hint="eastAsia"/>
                <w:szCs w:val="21"/>
              </w:rPr>
            </w:pPr>
          </w:p>
        </w:tc>
      </w:tr>
    </w:tbl>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bookmarkStart w:id="29" w:name="_Toc302738350"/>
      <w:r w:rsidRPr="008171B9">
        <w:rPr>
          <w:rFonts w:ascii="仿宋_GB2312" w:eastAsia="仿宋_GB2312" w:hAnsi="仿宋" w:cs="MingLiU" w:hint="eastAsia"/>
          <w:kern w:val="0"/>
          <w:sz w:val="24"/>
          <w:szCs w:val="28"/>
        </w:rPr>
        <w:t>（二十六）使用权资产</w:t>
      </w:r>
    </w:p>
    <w:tbl>
      <w:tblPr>
        <w:tblW w:w="5000" w:type="pct"/>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3505"/>
        <w:gridCol w:w="1255"/>
        <w:gridCol w:w="1254"/>
        <w:gridCol w:w="1254"/>
        <w:gridCol w:w="1254"/>
      </w:tblGrid>
      <w:tr w:rsidR="008171B9" w:rsidRPr="008171B9" w:rsidTr="00652DCB">
        <w:trPr>
          <w:trHeight w:val="397"/>
        </w:trPr>
        <w:tc>
          <w:tcPr>
            <w:tcW w:w="205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项  目</w:t>
            </w: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年初余额</w:t>
            </w: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本期增加</w:t>
            </w: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本期减少</w:t>
            </w: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期末余额</w:t>
            </w:r>
          </w:p>
        </w:tc>
      </w:tr>
      <w:tr w:rsidR="008171B9" w:rsidRPr="008171B9" w:rsidTr="00652DCB">
        <w:trPr>
          <w:trHeight w:val="397"/>
        </w:trPr>
        <w:tc>
          <w:tcPr>
            <w:tcW w:w="2056" w:type="pct"/>
            <w:shd w:val="clear" w:color="auto" w:fill="auto"/>
            <w:hideMark/>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一、账面原值合计：</w:t>
            </w: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r>
      <w:tr w:rsidR="008171B9" w:rsidRPr="008171B9" w:rsidTr="00652DCB">
        <w:trPr>
          <w:trHeight w:val="397"/>
        </w:trPr>
        <w:tc>
          <w:tcPr>
            <w:tcW w:w="2056" w:type="pct"/>
            <w:shd w:val="clear" w:color="auto" w:fill="auto"/>
            <w:hideMark/>
          </w:tcPr>
          <w:p w:rsidR="008171B9" w:rsidRPr="008171B9" w:rsidRDefault="008171B9" w:rsidP="008171B9">
            <w:pPr>
              <w:widowControl/>
              <w:ind w:firstLineChars="100" w:firstLine="210"/>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其中：房屋及建筑物</w:t>
            </w: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r>
      <w:tr w:rsidR="008171B9" w:rsidRPr="008171B9" w:rsidTr="00652DCB">
        <w:trPr>
          <w:trHeight w:val="397"/>
        </w:trPr>
        <w:tc>
          <w:tcPr>
            <w:tcW w:w="2056" w:type="pct"/>
            <w:shd w:val="clear" w:color="auto" w:fill="auto"/>
            <w:hideMark/>
          </w:tcPr>
          <w:p w:rsidR="008171B9" w:rsidRPr="008171B9" w:rsidRDefault="008171B9" w:rsidP="008171B9">
            <w:pPr>
              <w:widowControl/>
              <w:ind w:firstLineChars="100" w:firstLine="210"/>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 xml:space="preserve">      机器设备</w:t>
            </w: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r>
      <w:tr w:rsidR="008171B9" w:rsidRPr="008171B9" w:rsidTr="00652DCB">
        <w:trPr>
          <w:trHeight w:val="397"/>
        </w:trPr>
        <w:tc>
          <w:tcPr>
            <w:tcW w:w="2056" w:type="pct"/>
            <w:shd w:val="clear" w:color="auto" w:fill="auto"/>
            <w:hideMark/>
          </w:tcPr>
          <w:p w:rsidR="008171B9" w:rsidRPr="008171B9" w:rsidRDefault="008171B9" w:rsidP="008171B9">
            <w:pPr>
              <w:widowControl/>
              <w:ind w:firstLineChars="100" w:firstLine="210"/>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lastRenderedPageBreak/>
              <w:t xml:space="preserve">      ……</w:t>
            </w: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r>
      <w:tr w:rsidR="008171B9" w:rsidRPr="008171B9" w:rsidTr="00652DCB">
        <w:trPr>
          <w:trHeight w:val="397"/>
        </w:trPr>
        <w:tc>
          <w:tcPr>
            <w:tcW w:w="2056" w:type="pct"/>
            <w:shd w:val="clear" w:color="auto" w:fill="auto"/>
            <w:hideMark/>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二、累计折旧合计：</w:t>
            </w: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r>
      <w:tr w:rsidR="008171B9" w:rsidRPr="008171B9" w:rsidTr="00652DCB">
        <w:trPr>
          <w:trHeight w:val="397"/>
        </w:trPr>
        <w:tc>
          <w:tcPr>
            <w:tcW w:w="2056" w:type="pct"/>
            <w:shd w:val="clear" w:color="auto" w:fill="auto"/>
            <w:hideMark/>
          </w:tcPr>
          <w:p w:rsidR="008171B9" w:rsidRPr="008171B9" w:rsidRDefault="008171B9" w:rsidP="008171B9">
            <w:pPr>
              <w:widowControl/>
              <w:ind w:firstLineChars="100" w:firstLine="210"/>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其中：房屋及建筑物</w:t>
            </w: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r>
      <w:tr w:rsidR="008171B9" w:rsidRPr="008171B9" w:rsidTr="00652DCB">
        <w:trPr>
          <w:trHeight w:val="397"/>
        </w:trPr>
        <w:tc>
          <w:tcPr>
            <w:tcW w:w="2056" w:type="pct"/>
            <w:shd w:val="clear" w:color="auto" w:fill="auto"/>
            <w:hideMark/>
          </w:tcPr>
          <w:p w:rsidR="008171B9" w:rsidRPr="008171B9" w:rsidRDefault="008171B9" w:rsidP="008171B9">
            <w:pPr>
              <w:widowControl/>
              <w:ind w:firstLineChars="100" w:firstLine="210"/>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 xml:space="preserve">      机器设备</w:t>
            </w: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r>
      <w:tr w:rsidR="008171B9" w:rsidRPr="008171B9" w:rsidTr="00652DCB">
        <w:trPr>
          <w:trHeight w:val="397"/>
        </w:trPr>
        <w:tc>
          <w:tcPr>
            <w:tcW w:w="2056" w:type="pct"/>
            <w:shd w:val="clear" w:color="auto" w:fill="auto"/>
            <w:hideMark/>
          </w:tcPr>
          <w:p w:rsidR="008171B9" w:rsidRPr="008171B9" w:rsidRDefault="008171B9" w:rsidP="008171B9">
            <w:pPr>
              <w:widowControl/>
              <w:ind w:firstLineChars="100" w:firstLine="210"/>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 xml:space="preserve">      …</w:t>
            </w: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r>
      <w:tr w:rsidR="008171B9" w:rsidRPr="008171B9" w:rsidTr="00652DCB">
        <w:trPr>
          <w:trHeight w:val="397"/>
        </w:trPr>
        <w:tc>
          <w:tcPr>
            <w:tcW w:w="2056" w:type="pct"/>
            <w:shd w:val="clear" w:color="auto" w:fill="auto"/>
            <w:hideMark/>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三、使用权资产账面净值合计</w:t>
            </w: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r>
      <w:tr w:rsidR="008171B9" w:rsidRPr="008171B9" w:rsidTr="00652DCB">
        <w:trPr>
          <w:trHeight w:val="397"/>
        </w:trPr>
        <w:tc>
          <w:tcPr>
            <w:tcW w:w="2056" w:type="pct"/>
            <w:shd w:val="clear" w:color="auto" w:fill="auto"/>
            <w:hideMark/>
          </w:tcPr>
          <w:p w:rsidR="008171B9" w:rsidRPr="008171B9" w:rsidRDefault="008171B9" w:rsidP="008171B9">
            <w:pPr>
              <w:widowControl/>
              <w:ind w:firstLineChars="100" w:firstLine="210"/>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其中：房屋及建筑物</w:t>
            </w: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r>
      <w:tr w:rsidR="008171B9" w:rsidRPr="008171B9" w:rsidTr="00652DCB">
        <w:trPr>
          <w:trHeight w:val="397"/>
        </w:trPr>
        <w:tc>
          <w:tcPr>
            <w:tcW w:w="2056" w:type="pct"/>
            <w:shd w:val="clear" w:color="auto" w:fill="auto"/>
            <w:hideMark/>
          </w:tcPr>
          <w:p w:rsidR="008171B9" w:rsidRPr="008171B9" w:rsidRDefault="008171B9" w:rsidP="008171B9">
            <w:pPr>
              <w:widowControl/>
              <w:ind w:firstLineChars="100" w:firstLine="210"/>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 xml:space="preserve">      机器设备</w:t>
            </w: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r>
      <w:tr w:rsidR="008171B9" w:rsidRPr="008171B9" w:rsidTr="00652DCB">
        <w:trPr>
          <w:trHeight w:val="397"/>
        </w:trPr>
        <w:tc>
          <w:tcPr>
            <w:tcW w:w="2056" w:type="pct"/>
            <w:shd w:val="clear" w:color="auto" w:fill="auto"/>
            <w:hideMark/>
          </w:tcPr>
          <w:p w:rsidR="008171B9" w:rsidRPr="008171B9" w:rsidRDefault="008171B9" w:rsidP="008171B9">
            <w:pPr>
              <w:widowControl/>
              <w:ind w:firstLineChars="100" w:firstLine="210"/>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 xml:space="preserve">      …</w:t>
            </w: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r>
      <w:tr w:rsidR="008171B9" w:rsidRPr="008171B9" w:rsidTr="00652DCB">
        <w:trPr>
          <w:trHeight w:val="397"/>
        </w:trPr>
        <w:tc>
          <w:tcPr>
            <w:tcW w:w="2056" w:type="pct"/>
            <w:shd w:val="clear" w:color="auto" w:fill="auto"/>
            <w:hideMark/>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四、减值准备合计</w:t>
            </w: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r>
      <w:tr w:rsidR="008171B9" w:rsidRPr="008171B9" w:rsidTr="00652DCB">
        <w:trPr>
          <w:trHeight w:val="397"/>
        </w:trPr>
        <w:tc>
          <w:tcPr>
            <w:tcW w:w="2056" w:type="pct"/>
            <w:shd w:val="clear" w:color="auto" w:fill="auto"/>
            <w:hideMark/>
          </w:tcPr>
          <w:p w:rsidR="008171B9" w:rsidRPr="008171B9" w:rsidRDefault="008171B9" w:rsidP="008171B9">
            <w:pPr>
              <w:widowControl/>
              <w:ind w:firstLineChars="100" w:firstLine="210"/>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其中：房屋及建筑物</w:t>
            </w: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r>
      <w:tr w:rsidR="008171B9" w:rsidRPr="008171B9" w:rsidTr="00652DCB">
        <w:trPr>
          <w:trHeight w:val="397"/>
        </w:trPr>
        <w:tc>
          <w:tcPr>
            <w:tcW w:w="2056" w:type="pct"/>
            <w:shd w:val="clear" w:color="auto" w:fill="auto"/>
            <w:hideMark/>
          </w:tcPr>
          <w:p w:rsidR="008171B9" w:rsidRPr="008171B9" w:rsidRDefault="008171B9" w:rsidP="008171B9">
            <w:pPr>
              <w:widowControl/>
              <w:ind w:firstLineChars="100" w:firstLine="210"/>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 xml:space="preserve">      机器设备</w:t>
            </w: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r>
      <w:tr w:rsidR="008171B9" w:rsidRPr="008171B9" w:rsidTr="00652DCB">
        <w:trPr>
          <w:trHeight w:val="397"/>
        </w:trPr>
        <w:tc>
          <w:tcPr>
            <w:tcW w:w="2056" w:type="pct"/>
            <w:shd w:val="clear" w:color="auto" w:fill="auto"/>
            <w:hideMark/>
          </w:tcPr>
          <w:p w:rsidR="008171B9" w:rsidRPr="008171B9" w:rsidRDefault="008171B9" w:rsidP="008171B9">
            <w:pPr>
              <w:widowControl/>
              <w:ind w:firstLineChars="100" w:firstLine="210"/>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 xml:space="preserve">      …</w:t>
            </w: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r>
      <w:tr w:rsidR="008171B9" w:rsidRPr="008171B9" w:rsidTr="00652DCB">
        <w:trPr>
          <w:trHeight w:val="397"/>
        </w:trPr>
        <w:tc>
          <w:tcPr>
            <w:tcW w:w="2056" w:type="pct"/>
            <w:shd w:val="clear" w:color="auto" w:fill="auto"/>
            <w:hideMark/>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五、使用权资产账面价值合计</w:t>
            </w: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r>
      <w:tr w:rsidR="008171B9" w:rsidRPr="008171B9" w:rsidTr="00652DCB">
        <w:trPr>
          <w:trHeight w:val="397"/>
        </w:trPr>
        <w:tc>
          <w:tcPr>
            <w:tcW w:w="2056" w:type="pct"/>
            <w:shd w:val="clear" w:color="auto" w:fill="auto"/>
            <w:hideMark/>
          </w:tcPr>
          <w:p w:rsidR="008171B9" w:rsidRPr="008171B9" w:rsidRDefault="008171B9" w:rsidP="008171B9">
            <w:pPr>
              <w:widowControl/>
              <w:ind w:firstLineChars="100" w:firstLine="210"/>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其中：房屋及建筑物</w:t>
            </w: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r>
      <w:tr w:rsidR="008171B9" w:rsidRPr="008171B9" w:rsidTr="00652DCB">
        <w:trPr>
          <w:trHeight w:val="397"/>
        </w:trPr>
        <w:tc>
          <w:tcPr>
            <w:tcW w:w="2056" w:type="pct"/>
            <w:shd w:val="clear" w:color="auto" w:fill="auto"/>
            <w:hideMark/>
          </w:tcPr>
          <w:p w:rsidR="008171B9" w:rsidRPr="008171B9" w:rsidRDefault="008171B9" w:rsidP="008171B9">
            <w:pPr>
              <w:widowControl/>
              <w:ind w:firstLineChars="100" w:firstLine="210"/>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 xml:space="preserve">      机器设备</w:t>
            </w: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r>
      <w:tr w:rsidR="008171B9" w:rsidRPr="008171B9" w:rsidTr="00652DCB">
        <w:trPr>
          <w:trHeight w:val="397"/>
        </w:trPr>
        <w:tc>
          <w:tcPr>
            <w:tcW w:w="2056" w:type="pct"/>
            <w:shd w:val="clear" w:color="auto" w:fill="auto"/>
            <w:hideMark/>
          </w:tcPr>
          <w:p w:rsidR="008171B9" w:rsidRPr="008171B9" w:rsidRDefault="008171B9" w:rsidP="008171B9">
            <w:pPr>
              <w:widowControl/>
              <w:ind w:firstLineChars="100" w:firstLine="210"/>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 xml:space="preserve">      …</w:t>
            </w: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p>
        </w:tc>
        <w:tc>
          <w:tcPr>
            <w:tcW w:w="736" w:type="pct"/>
            <w:shd w:val="clear" w:color="auto" w:fill="auto"/>
            <w:noWrap/>
            <w:hideMark/>
          </w:tcPr>
          <w:p w:rsidR="008171B9" w:rsidRPr="008171B9" w:rsidRDefault="008171B9" w:rsidP="008171B9">
            <w:pPr>
              <w:widowControl/>
              <w:jc w:val="left"/>
              <w:rPr>
                <w:rFonts w:ascii="宋体" w:eastAsia="宋体" w:hAnsi="宋体" w:cs="宋体"/>
                <w:color w:val="000000"/>
                <w:kern w:val="0"/>
                <w:sz w:val="22"/>
              </w:rPr>
            </w:pPr>
          </w:p>
        </w:tc>
      </w:tr>
    </w:tbl>
    <w:p w:rsidR="008171B9" w:rsidRPr="008171B9" w:rsidRDefault="008171B9" w:rsidP="008171B9">
      <w:pPr>
        <w:spacing w:line="440" w:lineRule="exact"/>
        <w:ind w:firstLineChars="200" w:firstLine="420"/>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注：仅适用于执行新租赁准则的企业。</w:t>
      </w:r>
    </w:p>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（二十七）无形资产</w:t>
      </w:r>
      <w:bookmarkEnd w:id="29"/>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1.无形资产分类</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3156"/>
        <w:gridCol w:w="1420"/>
        <w:gridCol w:w="1263"/>
        <w:gridCol w:w="1263"/>
        <w:gridCol w:w="1420"/>
      </w:tblGrid>
      <w:tr w:rsidR="008171B9" w:rsidRPr="008171B9" w:rsidTr="00652DCB">
        <w:trPr>
          <w:trHeight w:val="397"/>
          <w:tblHeader/>
          <w:jc w:val="center"/>
        </w:trPr>
        <w:tc>
          <w:tcPr>
            <w:tcW w:w="3156"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项目</w:t>
            </w:r>
          </w:p>
        </w:tc>
        <w:tc>
          <w:tcPr>
            <w:tcW w:w="1420"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年初余额</w:t>
            </w:r>
          </w:p>
        </w:tc>
        <w:tc>
          <w:tcPr>
            <w:tcW w:w="1263"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本年增加额</w:t>
            </w:r>
          </w:p>
        </w:tc>
        <w:tc>
          <w:tcPr>
            <w:tcW w:w="1263"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本年减少额</w:t>
            </w:r>
          </w:p>
        </w:tc>
        <w:tc>
          <w:tcPr>
            <w:tcW w:w="1420"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年末余额</w:t>
            </w:r>
          </w:p>
        </w:tc>
      </w:tr>
      <w:tr w:rsidR="008171B9" w:rsidRPr="008171B9" w:rsidTr="00652DCB">
        <w:trPr>
          <w:trHeight w:val="397"/>
          <w:jc w:val="center"/>
        </w:trPr>
        <w:tc>
          <w:tcPr>
            <w:tcW w:w="3156" w:type="dxa"/>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一、原价合计</w:t>
            </w: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156"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宋体" w:hint="eastAsia"/>
                <w:kern w:val="0"/>
                <w:szCs w:val="21"/>
              </w:rPr>
              <w:t>其中：软件</w:t>
            </w: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156" w:type="dxa"/>
            <w:vAlign w:val="center"/>
          </w:tcPr>
          <w:p w:rsidR="008171B9" w:rsidRPr="008171B9" w:rsidRDefault="008171B9" w:rsidP="008171B9">
            <w:pPr>
              <w:spacing w:line="440" w:lineRule="exact"/>
              <w:ind w:firstLine="600"/>
              <w:rPr>
                <w:rFonts w:ascii="仿宋_GB2312" w:eastAsia="仿宋_GB2312" w:hAnsi="仿宋" w:cs="Times New Roman" w:hint="eastAsia"/>
                <w:szCs w:val="21"/>
              </w:rPr>
            </w:pPr>
            <w:r w:rsidRPr="008171B9">
              <w:rPr>
                <w:rFonts w:ascii="仿宋_GB2312" w:eastAsia="仿宋_GB2312" w:hAnsi="仿宋" w:cs="宋体" w:hint="eastAsia"/>
                <w:kern w:val="0"/>
                <w:szCs w:val="21"/>
              </w:rPr>
              <w:t>土地使用权</w:t>
            </w: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156" w:type="dxa"/>
            <w:vAlign w:val="center"/>
          </w:tcPr>
          <w:p w:rsidR="008171B9" w:rsidRPr="008171B9" w:rsidRDefault="008171B9" w:rsidP="008171B9">
            <w:pPr>
              <w:spacing w:line="440" w:lineRule="exact"/>
              <w:ind w:firstLine="600"/>
              <w:rPr>
                <w:rFonts w:ascii="仿宋_GB2312" w:eastAsia="仿宋_GB2312" w:hAnsi="仿宋" w:cs="宋体" w:hint="eastAsia"/>
                <w:kern w:val="0"/>
                <w:szCs w:val="21"/>
              </w:rPr>
            </w:pPr>
            <w:r w:rsidRPr="008171B9">
              <w:rPr>
                <w:rFonts w:ascii="仿宋_GB2312" w:eastAsia="仿宋_GB2312" w:hAnsi="仿宋" w:cs="宋体" w:hint="eastAsia"/>
                <w:kern w:val="0"/>
                <w:szCs w:val="21"/>
              </w:rPr>
              <w:t>专利权</w:t>
            </w: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156" w:type="dxa"/>
            <w:vAlign w:val="center"/>
          </w:tcPr>
          <w:p w:rsidR="008171B9" w:rsidRPr="008171B9" w:rsidRDefault="008171B9" w:rsidP="008171B9">
            <w:pPr>
              <w:spacing w:line="440" w:lineRule="exact"/>
              <w:ind w:firstLine="600"/>
              <w:rPr>
                <w:rFonts w:ascii="仿宋_GB2312" w:eastAsia="仿宋_GB2312" w:hAnsi="仿宋" w:cs="宋体" w:hint="eastAsia"/>
                <w:kern w:val="0"/>
                <w:szCs w:val="21"/>
              </w:rPr>
            </w:pPr>
            <w:r w:rsidRPr="008171B9">
              <w:rPr>
                <w:rFonts w:ascii="仿宋_GB2312" w:eastAsia="仿宋_GB2312" w:hAnsi="仿宋" w:cs="宋体" w:hint="eastAsia"/>
                <w:kern w:val="0"/>
                <w:szCs w:val="21"/>
              </w:rPr>
              <w:t>非专利技术</w:t>
            </w: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156" w:type="dxa"/>
            <w:vAlign w:val="center"/>
          </w:tcPr>
          <w:p w:rsidR="008171B9" w:rsidRPr="008171B9" w:rsidRDefault="008171B9" w:rsidP="008171B9">
            <w:pPr>
              <w:spacing w:line="440" w:lineRule="exact"/>
              <w:ind w:firstLine="600"/>
              <w:rPr>
                <w:rFonts w:ascii="仿宋_GB2312" w:eastAsia="仿宋_GB2312" w:hAnsi="仿宋" w:cs="Times New Roman" w:hint="eastAsia"/>
                <w:szCs w:val="21"/>
              </w:rPr>
            </w:pPr>
            <w:r w:rsidRPr="008171B9">
              <w:rPr>
                <w:rFonts w:ascii="仿宋_GB2312" w:eastAsia="仿宋_GB2312" w:hAnsi="仿宋" w:cs="宋体" w:hint="eastAsia"/>
                <w:kern w:val="0"/>
                <w:szCs w:val="21"/>
              </w:rPr>
              <w:t>商标权</w:t>
            </w: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156" w:type="dxa"/>
            <w:vAlign w:val="center"/>
          </w:tcPr>
          <w:p w:rsidR="008171B9" w:rsidRPr="008171B9" w:rsidRDefault="008171B9" w:rsidP="008171B9">
            <w:pPr>
              <w:spacing w:line="440" w:lineRule="exact"/>
              <w:ind w:firstLine="600"/>
              <w:rPr>
                <w:rFonts w:ascii="仿宋_GB2312" w:eastAsia="仿宋_GB2312" w:hAnsi="仿宋" w:cs="宋体" w:hint="eastAsia"/>
                <w:kern w:val="0"/>
                <w:szCs w:val="21"/>
              </w:rPr>
            </w:pPr>
            <w:r w:rsidRPr="008171B9">
              <w:rPr>
                <w:rFonts w:ascii="仿宋_GB2312" w:eastAsia="仿宋_GB2312" w:hAnsi="仿宋" w:cs="宋体" w:hint="eastAsia"/>
                <w:kern w:val="0"/>
                <w:szCs w:val="21"/>
              </w:rPr>
              <w:t>著作权</w:t>
            </w: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156" w:type="dxa"/>
            <w:vAlign w:val="center"/>
          </w:tcPr>
          <w:p w:rsidR="008171B9" w:rsidRPr="008171B9" w:rsidRDefault="008171B9" w:rsidP="008171B9">
            <w:pPr>
              <w:spacing w:line="440" w:lineRule="exact"/>
              <w:ind w:firstLine="600"/>
              <w:rPr>
                <w:rFonts w:ascii="仿宋_GB2312" w:eastAsia="仿宋_GB2312" w:hAnsi="仿宋" w:cs="宋体" w:hint="eastAsia"/>
                <w:kern w:val="0"/>
                <w:szCs w:val="21"/>
              </w:rPr>
            </w:pPr>
            <w:r w:rsidRPr="008171B9">
              <w:rPr>
                <w:rFonts w:ascii="仿宋_GB2312" w:eastAsia="仿宋_GB2312" w:hAnsi="仿宋" w:cs="宋体" w:hint="eastAsia"/>
                <w:kern w:val="0"/>
                <w:szCs w:val="21"/>
              </w:rPr>
              <w:t>特许权</w:t>
            </w: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156" w:type="dxa"/>
            <w:vAlign w:val="center"/>
          </w:tcPr>
          <w:p w:rsidR="008171B9" w:rsidRPr="008171B9" w:rsidRDefault="008171B9" w:rsidP="008171B9">
            <w:pPr>
              <w:spacing w:line="440" w:lineRule="exact"/>
              <w:ind w:firstLineChars="285" w:firstLine="598"/>
              <w:rPr>
                <w:rFonts w:ascii="仿宋_GB2312" w:eastAsia="仿宋_GB2312" w:hAnsi="仿宋" w:cs="Times New Roman" w:hint="eastAsia"/>
                <w:szCs w:val="21"/>
              </w:rPr>
            </w:pPr>
            <w:r w:rsidRPr="008171B9">
              <w:rPr>
                <w:rFonts w:ascii="仿宋_GB2312" w:eastAsia="仿宋_GB2312" w:hAnsi="仿宋" w:cs="宋体" w:hint="eastAsia"/>
                <w:kern w:val="0"/>
                <w:szCs w:val="21"/>
              </w:rPr>
              <w:t>……</w:t>
            </w: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156"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宋体" w:hint="eastAsia"/>
                <w:kern w:val="0"/>
                <w:szCs w:val="21"/>
              </w:rPr>
              <w:t>二、累计摊销额合计</w:t>
            </w: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156"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宋体" w:hint="eastAsia"/>
                <w:kern w:val="0"/>
                <w:szCs w:val="21"/>
              </w:rPr>
              <w:lastRenderedPageBreak/>
              <w:t>其中：软件</w:t>
            </w: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156" w:type="dxa"/>
            <w:vAlign w:val="center"/>
          </w:tcPr>
          <w:p w:rsidR="008171B9" w:rsidRPr="008171B9" w:rsidRDefault="008171B9" w:rsidP="008171B9">
            <w:pPr>
              <w:spacing w:line="440" w:lineRule="exact"/>
              <w:ind w:firstLineChars="285" w:firstLine="598"/>
              <w:rPr>
                <w:rFonts w:ascii="仿宋_GB2312" w:eastAsia="仿宋_GB2312" w:hAnsi="仿宋" w:cs="Times New Roman" w:hint="eastAsia"/>
                <w:szCs w:val="21"/>
              </w:rPr>
            </w:pPr>
            <w:r w:rsidRPr="008171B9">
              <w:rPr>
                <w:rFonts w:ascii="仿宋_GB2312" w:eastAsia="仿宋_GB2312" w:hAnsi="仿宋" w:cs="宋体" w:hint="eastAsia"/>
                <w:kern w:val="0"/>
                <w:szCs w:val="21"/>
              </w:rPr>
              <w:t>土地使用权</w:t>
            </w: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156" w:type="dxa"/>
            <w:vAlign w:val="center"/>
          </w:tcPr>
          <w:p w:rsidR="008171B9" w:rsidRPr="008171B9" w:rsidRDefault="008171B9" w:rsidP="008171B9">
            <w:pPr>
              <w:spacing w:line="440" w:lineRule="exact"/>
              <w:ind w:firstLineChars="285" w:firstLine="598"/>
              <w:rPr>
                <w:rFonts w:ascii="仿宋_GB2312" w:eastAsia="仿宋_GB2312" w:hAnsi="仿宋" w:cs="宋体" w:hint="eastAsia"/>
                <w:kern w:val="0"/>
                <w:szCs w:val="21"/>
              </w:rPr>
            </w:pPr>
            <w:r w:rsidRPr="008171B9">
              <w:rPr>
                <w:rFonts w:ascii="仿宋_GB2312" w:eastAsia="仿宋_GB2312" w:hAnsi="仿宋" w:cs="宋体" w:hint="eastAsia"/>
                <w:kern w:val="0"/>
                <w:szCs w:val="21"/>
              </w:rPr>
              <w:t>专利权</w:t>
            </w: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156" w:type="dxa"/>
            <w:vAlign w:val="center"/>
          </w:tcPr>
          <w:p w:rsidR="008171B9" w:rsidRPr="008171B9" w:rsidRDefault="008171B9" w:rsidP="008171B9">
            <w:pPr>
              <w:spacing w:line="440" w:lineRule="exact"/>
              <w:ind w:firstLineChars="285" w:firstLine="598"/>
              <w:rPr>
                <w:rFonts w:ascii="仿宋_GB2312" w:eastAsia="仿宋_GB2312" w:hAnsi="仿宋" w:cs="宋体" w:hint="eastAsia"/>
                <w:kern w:val="0"/>
                <w:szCs w:val="21"/>
              </w:rPr>
            </w:pPr>
            <w:r w:rsidRPr="008171B9">
              <w:rPr>
                <w:rFonts w:ascii="仿宋_GB2312" w:eastAsia="仿宋_GB2312" w:hAnsi="仿宋" w:cs="宋体" w:hint="eastAsia"/>
                <w:kern w:val="0"/>
                <w:szCs w:val="21"/>
              </w:rPr>
              <w:t>非专利技术</w:t>
            </w: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156" w:type="dxa"/>
            <w:vAlign w:val="center"/>
          </w:tcPr>
          <w:p w:rsidR="008171B9" w:rsidRPr="008171B9" w:rsidRDefault="008171B9" w:rsidP="008171B9">
            <w:pPr>
              <w:spacing w:line="440" w:lineRule="exact"/>
              <w:ind w:firstLineChars="285" w:firstLine="598"/>
              <w:rPr>
                <w:rFonts w:ascii="仿宋_GB2312" w:eastAsia="仿宋_GB2312" w:hAnsi="仿宋" w:cs="宋体" w:hint="eastAsia"/>
                <w:kern w:val="0"/>
                <w:szCs w:val="21"/>
              </w:rPr>
            </w:pPr>
            <w:r w:rsidRPr="008171B9">
              <w:rPr>
                <w:rFonts w:ascii="仿宋_GB2312" w:eastAsia="仿宋_GB2312" w:hAnsi="仿宋" w:cs="宋体" w:hint="eastAsia"/>
                <w:kern w:val="0"/>
                <w:szCs w:val="21"/>
              </w:rPr>
              <w:t>商标权</w:t>
            </w: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156" w:type="dxa"/>
            <w:vAlign w:val="center"/>
          </w:tcPr>
          <w:p w:rsidR="008171B9" w:rsidRPr="008171B9" w:rsidRDefault="008171B9" w:rsidP="008171B9">
            <w:pPr>
              <w:spacing w:line="440" w:lineRule="exact"/>
              <w:ind w:firstLineChars="285" w:firstLine="598"/>
              <w:rPr>
                <w:rFonts w:ascii="仿宋_GB2312" w:eastAsia="仿宋_GB2312" w:hAnsi="仿宋" w:cs="宋体" w:hint="eastAsia"/>
                <w:kern w:val="0"/>
                <w:szCs w:val="21"/>
              </w:rPr>
            </w:pPr>
            <w:r w:rsidRPr="008171B9">
              <w:rPr>
                <w:rFonts w:ascii="仿宋_GB2312" w:eastAsia="仿宋_GB2312" w:hAnsi="仿宋" w:cs="宋体" w:hint="eastAsia"/>
                <w:kern w:val="0"/>
                <w:szCs w:val="21"/>
              </w:rPr>
              <w:t>著作权</w:t>
            </w: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156" w:type="dxa"/>
            <w:vAlign w:val="center"/>
          </w:tcPr>
          <w:p w:rsidR="008171B9" w:rsidRPr="008171B9" w:rsidRDefault="008171B9" w:rsidP="008171B9">
            <w:pPr>
              <w:spacing w:line="440" w:lineRule="exact"/>
              <w:ind w:firstLineChars="285" w:firstLine="598"/>
              <w:rPr>
                <w:rFonts w:ascii="仿宋_GB2312" w:eastAsia="仿宋_GB2312" w:hAnsi="仿宋" w:cs="宋体" w:hint="eastAsia"/>
                <w:kern w:val="0"/>
                <w:szCs w:val="21"/>
              </w:rPr>
            </w:pPr>
            <w:r w:rsidRPr="008171B9">
              <w:rPr>
                <w:rFonts w:ascii="仿宋_GB2312" w:eastAsia="仿宋_GB2312" w:hAnsi="仿宋" w:cs="宋体" w:hint="eastAsia"/>
                <w:kern w:val="0"/>
                <w:szCs w:val="21"/>
              </w:rPr>
              <w:t>特许权</w:t>
            </w: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156" w:type="dxa"/>
            <w:vAlign w:val="center"/>
          </w:tcPr>
          <w:p w:rsidR="008171B9" w:rsidRPr="008171B9" w:rsidRDefault="008171B9" w:rsidP="008171B9">
            <w:pPr>
              <w:spacing w:line="440" w:lineRule="exact"/>
              <w:ind w:firstLineChars="285" w:firstLine="598"/>
              <w:rPr>
                <w:rFonts w:ascii="仿宋_GB2312" w:eastAsia="仿宋_GB2312" w:hAnsi="仿宋" w:cs="宋体" w:hint="eastAsia"/>
                <w:kern w:val="0"/>
                <w:szCs w:val="21"/>
              </w:rPr>
            </w:pPr>
            <w:r w:rsidRPr="008171B9">
              <w:rPr>
                <w:rFonts w:ascii="仿宋_GB2312" w:eastAsia="仿宋_GB2312" w:hAnsi="仿宋" w:cs="宋体" w:hint="eastAsia"/>
                <w:kern w:val="0"/>
                <w:szCs w:val="21"/>
              </w:rPr>
              <w:t>……</w:t>
            </w: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156" w:type="dxa"/>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szCs w:val="21"/>
              </w:rPr>
              <w:t>三、</w:t>
            </w:r>
            <w:r w:rsidRPr="008171B9">
              <w:rPr>
                <w:rFonts w:ascii="仿宋_GB2312" w:eastAsia="仿宋_GB2312" w:hAnsi="仿宋" w:cs="Times New Roman" w:hint="eastAsia"/>
                <w:szCs w:val="21"/>
              </w:rPr>
              <w:t>无形资产</w:t>
            </w:r>
            <w:r w:rsidRPr="008171B9">
              <w:rPr>
                <w:rFonts w:ascii="仿宋_GB2312" w:eastAsia="仿宋_GB2312" w:hAnsi="仿宋" w:cs="宋体" w:hint="eastAsia"/>
                <w:kern w:val="0"/>
                <w:szCs w:val="21"/>
              </w:rPr>
              <w:t>减值准备金额合计</w:t>
            </w: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156" w:type="dxa"/>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szCs w:val="21"/>
              </w:rPr>
              <w:t>其中：软件</w:t>
            </w: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156" w:type="dxa"/>
            <w:vAlign w:val="center"/>
          </w:tcPr>
          <w:p w:rsidR="008171B9" w:rsidRPr="008171B9" w:rsidRDefault="008171B9" w:rsidP="008171B9">
            <w:pPr>
              <w:spacing w:line="440" w:lineRule="exact"/>
              <w:ind w:firstLineChars="285" w:firstLine="598"/>
              <w:rPr>
                <w:rFonts w:ascii="仿宋_GB2312" w:eastAsia="仿宋_GB2312" w:hAnsi="仿宋" w:cs="宋体" w:hint="eastAsia"/>
                <w:kern w:val="0"/>
                <w:szCs w:val="21"/>
              </w:rPr>
            </w:pPr>
            <w:r w:rsidRPr="008171B9">
              <w:rPr>
                <w:rFonts w:ascii="仿宋_GB2312" w:eastAsia="仿宋_GB2312" w:hAnsi="仿宋" w:cs="宋体" w:hint="eastAsia"/>
                <w:kern w:val="0"/>
                <w:szCs w:val="21"/>
              </w:rPr>
              <w:t>土地使用权</w:t>
            </w: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156" w:type="dxa"/>
            <w:vAlign w:val="center"/>
          </w:tcPr>
          <w:p w:rsidR="008171B9" w:rsidRPr="008171B9" w:rsidRDefault="008171B9" w:rsidP="008171B9">
            <w:pPr>
              <w:spacing w:line="440" w:lineRule="exact"/>
              <w:ind w:firstLineChars="285" w:firstLine="598"/>
              <w:rPr>
                <w:rFonts w:ascii="仿宋_GB2312" w:eastAsia="仿宋_GB2312" w:hAnsi="仿宋" w:cs="宋体" w:hint="eastAsia"/>
                <w:kern w:val="0"/>
                <w:szCs w:val="21"/>
              </w:rPr>
            </w:pPr>
            <w:r w:rsidRPr="008171B9">
              <w:rPr>
                <w:rFonts w:ascii="仿宋_GB2312" w:eastAsia="仿宋_GB2312" w:hAnsi="仿宋" w:cs="宋体" w:hint="eastAsia"/>
                <w:kern w:val="0"/>
                <w:szCs w:val="21"/>
              </w:rPr>
              <w:t>专利权</w:t>
            </w: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156" w:type="dxa"/>
            <w:vAlign w:val="center"/>
          </w:tcPr>
          <w:p w:rsidR="008171B9" w:rsidRPr="008171B9" w:rsidRDefault="008171B9" w:rsidP="008171B9">
            <w:pPr>
              <w:spacing w:line="440" w:lineRule="exact"/>
              <w:ind w:firstLineChars="285" w:firstLine="598"/>
              <w:rPr>
                <w:rFonts w:ascii="仿宋_GB2312" w:eastAsia="仿宋_GB2312" w:hAnsi="仿宋" w:cs="宋体" w:hint="eastAsia"/>
                <w:kern w:val="0"/>
                <w:szCs w:val="21"/>
              </w:rPr>
            </w:pPr>
            <w:r w:rsidRPr="008171B9">
              <w:rPr>
                <w:rFonts w:ascii="仿宋_GB2312" w:eastAsia="仿宋_GB2312" w:hAnsi="仿宋" w:cs="宋体" w:hint="eastAsia"/>
                <w:kern w:val="0"/>
                <w:szCs w:val="21"/>
              </w:rPr>
              <w:t>非专利技术</w:t>
            </w: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156" w:type="dxa"/>
            <w:vAlign w:val="center"/>
          </w:tcPr>
          <w:p w:rsidR="008171B9" w:rsidRPr="008171B9" w:rsidRDefault="008171B9" w:rsidP="008171B9">
            <w:pPr>
              <w:spacing w:line="440" w:lineRule="exact"/>
              <w:ind w:firstLineChars="285" w:firstLine="598"/>
              <w:rPr>
                <w:rFonts w:ascii="仿宋_GB2312" w:eastAsia="仿宋_GB2312" w:hAnsi="仿宋" w:cs="宋体" w:hint="eastAsia"/>
                <w:kern w:val="0"/>
                <w:szCs w:val="21"/>
              </w:rPr>
            </w:pPr>
            <w:r w:rsidRPr="008171B9">
              <w:rPr>
                <w:rFonts w:ascii="仿宋_GB2312" w:eastAsia="仿宋_GB2312" w:hAnsi="仿宋" w:cs="宋体" w:hint="eastAsia"/>
                <w:kern w:val="0"/>
                <w:szCs w:val="21"/>
              </w:rPr>
              <w:t>商标权</w:t>
            </w: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156" w:type="dxa"/>
            <w:vAlign w:val="center"/>
          </w:tcPr>
          <w:p w:rsidR="008171B9" w:rsidRPr="008171B9" w:rsidRDefault="008171B9" w:rsidP="008171B9">
            <w:pPr>
              <w:spacing w:line="440" w:lineRule="exact"/>
              <w:ind w:firstLineChars="285" w:firstLine="598"/>
              <w:rPr>
                <w:rFonts w:ascii="仿宋_GB2312" w:eastAsia="仿宋_GB2312" w:hAnsi="仿宋" w:cs="宋体" w:hint="eastAsia"/>
                <w:kern w:val="0"/>
                <w:szCs w:val="21"/>
              </w:rPr>
            </w:pPr>
            <w:r w:rsidRPr="008171B9">
              <w:rPr>
                <w:rFonts w:ascii="仿宋_GB2312" w:eastAsia="仿宋_GB2312" w:hAnsi="仿宋" w:cs="宋体" w:hint="eastAsia"/>
                <w:kern w:val="0"/>
                <w:szCs w:val="21"/>
              </w:rPr>
              <w:t>著作权</w:t>
            </w: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156" w:type="dxa"/>
            <w:vAlign w:val="center"/>
          </w:tcPr>
          <w:p w:rsidR="008171B9" w:rsidRPr="008171B9" w:rsidRDefault="008171B9" w:rsidP="008171B9">
            <w:pPr>
              <w:spacing w:line="440" w:lineRule="exact"/>
              <w:ind w:firstLineChars="285" w:firstLine="598"/>
              <w:rPr>
                <w:rFonts w:ascii="仿宋_GB2312" w:eastAsia="仿宋_GB2312" w:hAnsi="仿宋" w:cs="宋体" w:hint="eastAsia"/>
                <w:kern w:val="0"/>
                <w:szCs w:val="21"/>
              </w:rPr>
            </w:pPr>
            <w:r w:rsidRPr="008171B9">
              <w:rPr>
                <w:rFonts w:ascii="仿宋_GB2312" w:eastAsia="仿宋_GB2312" w:hAnsi="仿宋" w:cs="宋体" w:hint="eastAsia"/>
                <w:kern w:val="0"/>
                <w:szCs w:val="21"/>
              </w:rPr>
              <w:t>特许权</w:t>
            </w: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156" w:type="dxa"/>
            <w:vAlign w:val="center"/>
          </w:tcPr>
          <w:p w:rsidR="008171B9" w:rsidRPr="008171B9" w:rsidRDefault="008171B9" w:rsidP="008171B9">
            <w:pPr>
              <w:spacing w:line="440" w:lineRule="exact"/>
              <w:ind w:firstLineChars="285" w:firstLine="598"/>
              <w:rPr>
                <w:rFonts w:ascii="仿宋_GB2312" w:eastAsia="仿宋_GB2312" w:hAnsi="仿宋" w:cs="宋体" w:hint="eastAsia"/>
                <w:kern w:val="0"/>
                <w:szCs w:val="21"/>
              </w:rPr>
            </w:pPr>
            <w:r w:rsidRPr="008171B9">
              <w:rPr>
                <w:rFonts w:ascii="仿宋_GB2312" w:eastAsia="仿宋_GB2312" w:hAnsi="仿宋" w:cs="宋体" w:hint="eastAsia"/>
                <w:kern w:val="0"/>
                <w:szCs w:val="21"/>
              </w:rPr>
              <w:t>……</w:t>
            </w: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rPr>
                <w:rFonts w:ascii="仿宋_GB2312" w:eastAsia="仿宋_GB2312" w:hAnsi="仿宋" w:cs="Times New Roman" w:hint="eastAsia"/>
                <w:szCs w:val="21"/>
              </w:rPr>
            </w:pP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156" w:type="dxa"/>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szCs w:val="21"/>
              </w:rPr>
              <w:t>四、账面价值合计</w:t>
            </w: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263"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156" w:type="dxa"/>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szCs w:val="21"/>
              </w:rPr>
              <w:t>其中：软件</w:t>
            </w: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263"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156" w:type="dxa"/>
            <w:vAlign w:val="center"/>
          </w:tcPr>
          <w:p w:rsidR="008171B9" w:rsidRPr="008171B9" w:rsidRDefault="008171B9" w:rsidP="008171B9">
            <w:pPr>
              <w:spacing w:line="440" w:lineRule="exact"/>
              <w:ind w:firstLineChars="285" w:firstLine="598"/>
              <w:rPr>
                <w:rFonts w:ascii="仿宋_GB2312" w:eastAsia="仿宋_GB2312" w:hAnsi="仿宋" w:cs="宋体" w:hint="eastAsia"/>
                <w:kern w:val="0"/>
                <w:szCs w:val="21"/>
              </w:rPr>
            </w:pPr>
            <w:r w:rsidRPr="008171B9">
              <w:rPr>
                <w:rFonts w:ascii="仿宋_GB2312" w:eastAsia="仿宋_GB2312" w:hAnsi="仿宋" w:cs="宋体" w:hint="eastAsia"/>
                <w:kern w:val="0"/>
                <w:szCs w:val="21"/>
              </w:rPr>
              <w:t>土地使用权</w:t>
            </w: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263"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156" w:type="dxa"/>
            <w:vAlign w:val="center"/>
          </w:tcPr>
          <w:p w:rsidR="008171B9" w:rsidRPr="008171B9" w:rsidRDefault="008171B9" w:rsidP="008171B9">
            <w:pPr>
              <w:spacing w:line="440" w:lineRule="exact"/>
              <w:ind w:firstLineChars="285" w:firstLine="598"/>
              <w:rPr>
                <w:rFonts w:ascii="仿宋_GB2312" w:eastAsia="仿宋_GB2312" w:hAnsi="仿宋" w:cs="宋体" w:hint="eastAsia"/>
                <w:kern w:val="0"/>
                <w:szCs w:val="21"/>
              </w:rPr>
            </w:pPr>
            <w:r w:rsidRPr="008171B9">
              <w:rPr>
                <w:rFonts w:ascii="仿宋_GB2312" w:eastAsia="仿宋_GB2312" w:hAnsi="仿宋" w:cs="宋体" w:hint="eastAsia"/>
                <w:kern w:val="0"/>
                <w:szCs w:val="21"/>
              </w:rPr>
              <w:t>专利权</w:t>
            </w: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263"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156" w:type="dxa"/>
            <w:vAlign w:val="center"/>
          </w:tcPr>
          <w:p w:rsidR="008171B9" w:rsidRPr="008171B9" w:rsidRDefault="008171B9" w:rsidP="008171B9">
            <w:pPr>
              <w:spacing w:line="440" w:lineRule="exact"/>
              <w:ind w:firstLineChars="285" w:firstLine="598"/>
              <w:rPr>
                <w:rFonts w:ascii="仿宋_GB2312" w:eastAsia="仿宋_GB2312" w:hAnsi="仿宋" w:cs="宋体" w:hint="eastAsia"/>
                <w:kern w:val="0"/>
                <w:szCs w:val="21"/>
              </w:rPr>
            </w:pPr>
            <w:r w:rsidRPr="008171B9">
              <w:rPr>
                <w:rFonts w:ascii="仿宋_GB2312" w:eastAsia="仿宋_GB2312" w:hAnsi="仿宋" w:cs="宋体" w:hint="eastAsia"/>
                <w:kern w:val="0"/>
                <w:szCs w:val="21"/>
              </w:rPr>
              <w:t>非专利技术</w:t>
            </w: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263"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156" w:type="dxa"/>
            <w:vAlign w:val="center"/>
          </w:tcPr>
          <w:p w:rsidR="008171B9" w:rsidRPr="008171B9" w:rsidRDefault="008171B9" w:rsidP="008171B9">
            <w:pPr>
              <w:spacing w:line="440" w:lineRule="exact"/>
              <w:ind w:firstLineChars="285" w:firstLine="598"/>
              <w:rPr>
                <w:rFonts w:ascii="仿宋_GB2312" w:eastAsia="仿宋_GB2312" w:hAnsi="仿宋" w:cs="宋体" w:hint="eastAsia"/>
                <w:kern w:val="0"/>
                <w:szCs w:val="21"/>
              </w:rPr>
            </w:pPr>
            <w:r w:rsidRPr="008171B9">
              <w:rPr>
                <w:rFonts w:ascii="仿宋_GB2312" w:eastAsia="仿宋_GB2312" w:hAnsi="仿宋" w:cs="宋体" w:hint="eastAsia"/>
                <w:kern w:val="0"/>
                <w:szCs w:val="21"/>
              </w:rPr>
              <w:t>商标权</w:t>
            </w: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263"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156" w:type="dxa"/>
            <w:vAlign w:val="center"/>
          </w:tcPr>
          <w:p w:rsidR="008171B9" w:rsidRPr="008171B9" w:rsidRDefault="008171B9" w:rsidP="008171B9">
            <w:pPr>
              <w:spacing w:line="440" w:lineRule="exact"/>
              <w:ind w:firstLineChars="285" w:firstLine="598"/>
              <w:rPr>
                <w:rFonts w:ascii="仿宋_GB2312" w:eastAsia="仿宋_GB2312" w:hAnsi="仿宋" w:cs="宋体" w:hint="eastAsia"/>
                <w:kern w:val="0"/>
                <w:szCs w:val="21"/>
              </w:rPr>
            </w:pPr>
            <w:r w:rsidRPr="008171B9">
              <w:rPr>
                <w:rFonts w:ascii="仿宋_GB2312" w:eastAsia="仿宋_GB2312" w:hAnsi="仿宋" w:cs="宋体" w:hint="eastAsia"/>
                <w:kern w:val="0"/>
                <w:szCs w:val="21"/>
              </w:rPr>
              <w:t>著作权</w:t>
            </w: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263"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156" w:type="dxa"/>
            <w:vAlign w:val="center"/>
          </w:tcPr>
          <w:p w:rsidR="008171B9" w:rsidRPr="008171B9" w:rsidRDefault="008171B9" w:rsidP="008171B9">
            <w:pPr>
              <w:spacing w:line="440" w:lineRule="exact"/>
              <w:ind w:firstLineChars="285" w:firstLine="598"/>
              <w:rPr>
                <w:rFonts w:ascii="仿宋_GB2312" w:eastAsia="仿宋_GB2312" w:hAnsi="仿宋" w:cs="宋体" w:hint="eastAsia"/>
                <w:kern w:val="0"/>
                <w:szCs w:val="21"/>
              </w:rPr>
            </w:pPr>
            <w:r w:rsidRPr="008171B9">
              <w:rPr>
                <w:rFonts w:ascii="仿宋_GB2312" w:eastAsia="仿宋_GB2312" w:hAnsi="仿宋" w:cs="宋体" w:hint="eastAsia"/>
                <w:kern w:val="0"/>
                <w:szCs w:val="21"/>
              </w:rPr>
              <w:t>特许权</w:t>
            </w: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263"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156" w:type="dxa"/>
            <w:vAlign w:val="center"/>
          </w:tcPr>
          <w:p w:rsidR="008171B9" w:rsidRPr="008171B9" w:rsidRDefault="008171B9" w:rsidP="008171B9">
            <w:pPr>
              <w:spacing w:line="440" w:lineRule="exact"/>
              <w:ind w:firstLineChars="285" w:firstLine="598"/>
              <w:rPr>
                <w:rFonts w:ascii="仿宋_GB2312" w:eastAsia="仿宋_GB2312" w:hAnsi="仿宋" w:cs="宋体" w:hint="eastAsia"/>
                <w:kern w:val="0"/>
                <w:szCs w:val="21"/>
              </w:rPr>
            </w:pPr>
            <w:r w:rsidRPr="008171B9">
              <w:rPr>
                <w:rFonts w:ascii="仿宋_GB2312" w:eastAsia="仿宋_GB2312" w:hAnsi="仿宋" w:cs="宋体" w:hint="eastAsia"/>
                <w:kern w:val="0"/>
                <w:szCs w:val="21"/>
              </w:rPr>
              <w:t>……</w:t>
            </w: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c>
          <w:tcPr>
            <w:tcW w:w="1263"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263"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420" w:type="dxa"/>
          </w:tcPr>
          <w:p w:rsidR="008171B9" w:rsidRPr="008171B9" w:rsidRDefault="008171B9" w:rsidP="008171B9">
            <w:pPr>
              <w:spacing w:line="440" w:lineRule="exact"/>
              <w:rPr>
                <w:rFonts w:ascii="仿宋_GB2312" w:eastAsia="仿宋_GB2312" w:hAnsi="仿宋" w:cs="Times New Roman" w:hint="eastAsia"/>
                <w:szCs w:val="21"/>
              </w:rPr>
            </w:pPr>
          </w:p>
        </w:tc>
      </w:tr>
    </w:tbl>
    <w:p w:rsidR="008171B9" w:rsidRPr="008171B9" w:rsidRDefault="008171B9" w:rsidP="008171B9">
      <w:pPr>
        <w:spacing w:line="440" w:lineRule="exact"/>
        <w:ind w:firstLineChars="200" w:firstLine="420"/>
        <w:rPr>
          <w:rFonts w:ascii="仿宋_GB2312" w:eastAsia="仿宋_GB2312" w:hAnsi="仿宋" w:cs="MingLiU" w:hint="eastAsia"/>
          <w:kern w:val="0"/>
          <w:szCs w:val="21"/>
        </w:rPr>
      </w:pPr>
      <w:r w:rsidRPr="008171B9">
        <w:rPr>
          <w:rFonts w:ascii="仿宋_GB2312" w:eastAsia="仿宋_GB2312" w:hAnsi="仿宋" w:cs="MingLiU" w:hint="eastAsia"/>
          <w:kern w:val="0"/>
          <w:szCs w:val="21"/>
        </w:rPr>
        <w:t>注：本年摊销额______________。</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2.计入当期损益和确认为无形资产的研究开发支出金额</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1233"/>
        <w:gridCol w:w="1365"/>
        <w:gridCol w:w="1282"/>
        <w:gridCol w:w="1549"/>
        <w:gridCol w:w="1987"/>
        <w:gridCol w:w="1106"/>
      </w:tblGrid>
      <w:tr w:rsidR="008171B9" w:rsidRPr="008171B9" w:rsidTr="00652DCB">
        <w:trPr>
          <w:trHeight w:val="397"/>
          <w:jc w:val="center"/>
        </w:trPr>
        <w:tc>
          <w:tcPr>
            <w:tcW w:w="1233" w:type="dxa"/>
            <w:vMerge w:val="restart"/>
            <w:vAlign w:val="center"/>
          </w:tcPr>
          <w:p w:rsidR="008171B9" w:rsidRPr="008171B9" w:rsidRDefault="008171B9" w:rsidP="008171B9">
            <w:pPr>
              <w:spacing w:line="440" w:lineRule="exact"/>
              <w:jc w:val="center"/>
              <w:rPr>
                <w:rFonts w:ascii="仿宋_GB2312" w:eastAsia="仿宋_GB2312" w:hAnsi="仿宋" w:cs="Times New Roman" w:hint="eastAsia"/>
                <w:sz w:val="20"/>
                <w:szCs w:val="21"/>
              </w:rPr>
            </w:pPr>
            <w:r w:rsidRPr="008171B9">
              <w:rPr>
                <w:rFonts w:ascii="仿宋_GB2312" w:eastAsia="仿宋_GB2312" w:hAnsi="仿宋" w:cs="Times New Roman" w:hint="eastAsia"/>
                <w:sz w:val="20"/>
                <w:szCs w:val="21"/>
              </w:rPr>
              <w:t>项目</w:t>
            </w:r>
          </w:p>
        </w:tc>
        <w:tc>
          <w:tcPr>
            <w:tcW w:w="1365" w:type="dxa"/>
            <w:vMerge w:val="restart"/>
            <w:vAlign w:val="center"/>
          </w:tcPr>
          <w:p w:rsidR="008171B9" w:rsidRPr="008171B9" w:rsidRDefault="008171B9" w:rsidP="008171B9">
            <w:pPr>
              <w:spacing w:line="440" w:lineRule="exact"/>
              <w:jc w:val="center"/>
              <w:rPr>
                <w:rFonts w:ascii="仿宋_GB2312" w:eastAsia="仿宋_GB2312" w:hAnsi="仿宋" w:cs="Times New Roman" w:hint="eastAsia"/>
                <w:sz w:val="20"/>
                <w:szCs w:val="21"/>
              </w:rPr>
            </w:pPr>
            <w:r w:rsidRPr="008171B9">
              <w:rPr>
                <w:rFonts w:ascii="仿宋_GB2312" w:eastAsia="仿宋_GB2312" w:hAnsi="仿宋" w:cs="Times New Roman" w:hint="eastAsia"/>
                <w:kern w:val="0"/>
                <w:sz w:val="20"/>
                <w:szCs w:val="21"/>
              </w:rPr>
              <w:t>年初数</w:t>
            </w:r>
          </w:p>
        </w:tc>
        <w:tc>
          <w:tcPr>
            <w:tcW w:w="1282" w:type="dxa"/>
            <w:vMerge w:val="restart"/>
            <w:vAlign w:val="center"/>
          </w:tcPr>
          <w:p w:rsidR="008171B9" w:rsidRPr="008171B9" w:rsidRDefault="008171B9" w:rsidP="008171B9">
            <w:pPr>
              <w:spacing w:line="440" w:lineRule="exact"/>
              <w:jc w:val="center"/>
              <w:rPr>
                <w:rFonts w:ascii="仿宋_GB2312" w:eastAsia="仿宋_GB2312" w:hAnsi="仿宋" w:cs="Times New Roman" w:hint="eastAsia"/>
                <w:sz w:val="20"/>
                <w:szCs w:val="21"/>
              </w:rPr>
            </w:pPr>
            <w:r w:rsidRPr="008171B9">
              <w:rPr>
                <w:rFonts w:ascii="仿宋_GB2312" w:eastAsia="仿宋_GB2312" w:hAnsi="仿宋" w:cs="Times New Roman" w:hint="eastAsia"/>
                <w:kern w:val="0"/>
                <w:sz w:val="20"/>
                <w:szCs w:val="21"/>
              </w:rPr>
              <w:t>本年增加</w:t>
            </w:r>
          </w:p>
        </w:tc>
        <w:tc>
          <w:tcPr>
            <w:tcW w:w="3536" w:type="dxa"/>
            <w:gridSpan w:val="2"/>
            <w:vAlign w:val="center"/>
          </w:tcPr>
          <w:p w:rsidR="008171B9" w:rsidRPr="008171B9" w:rsidRDefault="008171B9" w:rsidP="008171B9">
            <w:pPr>
              <w:spacing w:line="440" w:lineRule="exact"/>
              <w:jc w:val="center"/>
              <w:rPr>
                <w:rFonts w:ascii="仿宋_GB2312" w:eastAsia="仿宋_GB2312" w:hAnsi="仿宋" w:cs="Times New Roman" w:hint="eastAsia"/>
                <w:sz w:val="20"/>
                <w:szCs w:val="21"/>
              </w:rPr>
            </w:pPr>
            <w:r w:rsidRPr="008171B9">
              <w:rPr>
                <w:rFonts w:ascii="仿宋_GB2312" w:eastAsia="仿宋_GB2312" w:hAnsi="仿宋" w:cs="Times New Roman" w:hint="eastAsia"/>
                <w:kern w:val="0"/>
                <w:sz w:val="20"/>
                <w:szCs w:val="21"/>
              </w:rPr>
              <w:t>本年减少</w:t>
            </w:r>
          </w:p>
        </w:tc>
        <w:tc>
          <w:tcPr>
            <w:tcW w:w="1106" w:type="dxa"/>
            <w:vMerge w:val="restart"/>
            <w:vAlign w:val="center"/>
          </w:tcPr>
          <w:p w:rsidR="008171B9" w:rsidRPr="008171B9" w:rsidRDefault="008171B9" w:rsidP="008171B9">
            <w:pPr>
              <w:spacing w:line="440" w:lineRule="exact"/>
              <w:jc w:val="center"/>
              <w:rPr>
                <w:rFonts w:ascii="仿宋_GB2312" w:eastAsia="仿宋_GB2312" w:hAnsi="仿宋" w:cs="Times New Roman" w:hint="eastAsia"/>
                <w:sz w:val="20"/>
                <w:szCs w:val="21"/>
              </w:rPr>
            </w:pPr>
            <w:r w:rsidRPr="008171B9">
              <w:rPr>
                <w:rFonts w:ascii="仿宋_GB2312" w:eastAsia="仿宋_GB2312" w:hAnsi="仿宋" w:cs="Times New Roman" w:hint="eastAsia"/>
                <w:sz w:val="20"/>
                <w:szCs w:val="21"/>
              </w:rPr>
              <w:t>年末数</w:t>
            </w:r>
          </w:p>
        </w:tc>
      </w:tr>
      <w:tr w:rsidR="008171B9" w:rsidRPr="008171B9" w:rsidTr="00652DCB">
        <w:trPr>
          <w:trHeight w:val="397"/>
          <w:jc w:val="center"/>
        </w:trPr>
        <w:tc>
          <w:tcPr>
            <w:tcW w:w="1233" w:type="dxa"/>
            <w:vMerge/>
            <w:vAlign w:val="center"/>
          </w:tcPr>
          <w:p w:rsidR="008171B9" w:rsidRPr="008171B9" w:rsidRDefault="008171B9" w:rsidP="008171B9">
            <w:pPr>
              <w:spacing w:line="440" w:lineRule="exact"/>
              <w:jc w:val="center"/>
              <w:rPr>
                <w:rFonts w:ascii="仿宋_GB2312" w:eastAsia="仿宋_GB2312" w:hAnsi="仿宋" w:cs="Times New Roman" w:hint="eastAsia"/>
                <w:sz w:val="20"/>
                <w:szCs w:val="21"/>
              </w:rPr>
            </w:pPr>
          </w:p>
        </w:tc>
        <w:tc>
          <w:tcPr>
            <w:tcW w:w="1365" w:type="dxa"/>
            <w:vMerge/>
            <w:vAlign w:val="center"/>
          </w:tcPr>
          <w:p w:rsidR="008171B9" w:rsidRPr="008171B9" w:rsidRDefault="008171B9" w:rsidP="008171B9">
            <w:pPr>
              <w:spacing w:line="440" w:lineRule="exact"/>
              <w:jc w:val="center"/>
              <w:rPr>
                <w:rFonts w:ascii="仿宋_GB2312" w:eastAsia="仿宋_GB2312" w:hAnsi="仿宋" w:cs="Times New Roman" w:hint="eastAsia"/>
                <w:kern w:val="0"/>
                <w:sz w:val="20"/>
                <w:szCs w:val="21"/>
              </w:rPr>
            </w:pPr>
          </w:p>
        </w:tc>
        <w:tc>
          <w:tcPr>
            <w:tcW w:w="1282" w:type="dxa"/>
            <w:vMerge/>
            <w:vAlign w:val="center"/>
          </w:tcPr>
          <w:p w:rsidR="008171B9" w:rsidRPr="008171B9" w:rsidRDefault="008171B9" w:rsidP="008171B9">
            <w:pPr>
              <w:spacing w:line="440" w:lineRule="exact"/>
              <w:jc w:val="center"/>
              <w:rPr>
                <w:rFonts w:ascii="仿宋_GB2312" w:eastAsia="仿宋_GB2312" w:hAnsi="仿宋" w:cs="Times New Roman" w:hint="eastAsia"/>
                <w:kern w:val="0"/>
                <w:sz w:val="20"/>
                <w:szCs w:val="21"/>
              </w:rPr>
            </w:pPr>
          </w:p>
        </w:tc>
        <w:tc>
          <w:tcPr>
            <w:tcW w:w="1549" w:type="dxa"/>
            <w:vAlign w:val="center"/>
          </w:tcPr>
          <w:p w:rsidR="008171B9" w:rsidRPr="008171B9" w:rsidRDefault="008171B9" w:rsidP="008171B9">
            <w:pPr>
              <w:spacing w:line="440" w:lineRule="exact"/>
              <w:jc w:val="center"/>
              <w:rPr>
                <w:rFonts w:ascii="仿宋_GB2312" w:eastAsia="仿宋_GB2312" w:hAnsi="仿宋" w:cs="Times New Roman" w:hint="eastAsia"/>
                <w:kern w:val="0"/>
                <w:sz w:val="20"/>
                <w:szCs w:val="21"/>
              </w:rPr>
            </w:pPr>
            <w:r w:rsidRPr="008171B9">
              <w:rPr>
                <w:rFonts w:ascii="仿宋_GB2312" w:eastAsia="仿宋_GB2312" w:hAnsi="仿宋" w:cs="Times New Roman" w:hint="eastAsia"/>
                <w:kern w:val="0"/>
                <w:sz w:val="20"/>
                <w:szCs w:val="21"/>
              </w:rPr>
              <w:t>计入当期损益</w:t>
            </w:r>
          </w:p>
        </w:tc>
        <w:tc>
          <w:tcPr>
            <w:tcW w:w="1987" w:type="dxa"/>
            <w:vAlign w:val="center"/>
          </w:tcPr>
          <w:p w:rsidR="008171B9" w:rsidRPr="008171B9" w:rsidRDefault="008171B9" w:rsidP="008171B9">
            <w:pPr>
              <w:spacing w:line="440" w:lineRule="exact"/>
              <w:jc w:val="center"/>
              <w:rPr>
                <w:rFonts w:ascii="仿宋_GB2312" w:eastAsia="仿宋_GB2312" w:hAnsi="仿宋" w:cs="Times New Roman" w:hint="eastAsia"/>
                <w:kern w:val="0"/>
                <w:sz w:val="20"/>
                <w:szCs w:val="21"/>
              </w:rPr>
            </w:pPr>
            <w:r w:rsidRPr="008171B9">
              <w:rPr>
                <w:rFonts w:ascii="仿宋_GB2312" w:eastAsia="仿宋_GB2312" w:hAnsi="仿宋" w:cs="Times New Roman" w:hint="eastAsia"/>
                <w:kern w:val="0"/>
                <w:sz w:val="20"/>
                <w:szCs w:val="21"/>
              </w:rPr>
              <w:t>确认为无形资产</w:t>
            </w:r>
          </w:p>
        </w:tc>
        <w:tc>
          <w:tcPr>
            <w:tcW w:w="1106" w:type="dxa"/>
            <w:vMerge/>
            <w:vAlign w:val="center"/>
          </w:tcPr>
          <w:p w:rsidR="008171B9" w:rsidRPr="008171B9" w:rsidRDefault="008171B9" w:rsidP="008171B9">
            <w:pPr>
              <w:spacing w:line="440" w:lineRule="exact"/>
              <w:jc w:val="center"/>
              <w:rPr>
                <w:rFonts w:ascii="仿宋_GB2312" w:eastAsia="仿宋_GB2312" w:hAnsi="仿宋" w:cs="Times New Roman" w:hint="eastAsia"/>
                <w:sz w:val="20"/>
                <w:szCs w:val="21"/>
              </w:rPr>
            </w:pPr>
          </w:p>
        </w:tc>
      </w:tr>
      <w:tr w:rsidR="008171B9" w:rsidRPr="008171B9" w:rsidTr="00652DCB">
        <w:trPr>
          <w:trHeight w:val="397"/>
          <w:jc w:val="center"/>
        </w:trPr>
        <w:tc>
          <w:tcPr>
            <w:tcW w:w="1233" w:type="dxa"/>
            <w:vAlign w:val="center"/>
          </w:tcPr>
          <w:p w:rsidR="008171B9" w:rsidRPr="008171B9" w:rsidRDefault="008171B9" w:rsidP="008171B9">
            <w:pPr>
              <w:spacing w:line="440" w:lineRule="exact"/>
              <w:rPr>
                <w:rFonts w:ascii="仿宋_GB2312" w:eastAsia="仿宋_GB2312" w:hAnsi="仿宋" w:cs="Times New Roman" w:hint="eastAsia"/>
                <w:sz w:val="20"/>
                <w:szCs w:val="21"/>
              </w:rPr>
            </w:pPr>
          </w:p>
        </w:tc>
        <w:tc>
          <w:tcPr>
            <w:tcW w:w="1365" w:type="dxa"/>
            <w:vAlign w:val="center"/>
          </w:tcPr>
          <w:p w:rsidR="008171B9" w:rsidRPr="008171B9" w:rsidRDefault="008171B9" w:rsidP="008171B9">
            <w:pPr>
              <w:spacing w:line="440" w:lineRule="exact"/>
              <w:rPr>
                <w:rFonts w:ascii="仿宋_GB2312" w:eastAsia="仿宋_GB2312" w:hAnsi="仿宋" w:cs="Times New Roman" w:hint="eastAsia"/>
                <w:sz w:val="20"/>
                <w:szCs w:val="21"/>
              </w:rPr>
            </w:pPr>
          </w:p>
        </w:tc>
        <w:tc>
          <w:tcPr>
            <w:tcW w:w="1282" w:type="dxa"/>
            <w:vAlign w:val="center"/>
          </w:tcPr>
          <w:p w:rsidR="008171B9" w:rsidRPr="008171B9" w:rsidRDefault="008171B9" w:rsidP="008171B9">
            <w:pPr>
              <w:spacing w:line="440" w:lineRule="exact"/>
              <w:rPr>
                <w:rFonts w:ascii="仿宋_GB2312" w:eastAsia="仿宋_GB2312" w:hAnsi="仿宋" w:cs="Times New Roman" w:hint="eastAsia"/>
                <w:sz w:val="20"/>
                <w:szCs w:val="21"/>
              </w:rPr>
            </w:pPr>
          </w:p>
        </w:tc>
        <w:tc>
          <w:tcPr>
            <w:tcW w:w="1549" w:type="dxa"/>
            <w:vAlign w:val="center"/>
          </w:tcPr>
          <w:p w:rsidR="008171B9" w:rsidRPr="008171B9" w:rsidRDefault="008171B9" w:rsidP="008171B9">
            <w:pPr>
              <w:spacing w:line="440" w:lineRule="exact"/>
              <w:rPr>
                <w:rFonts w:ascii="仿宋_GB2312" w:eastAsia="仿宋_GB2312" w:hAnsi="仿宋" w:cs="Times New Roman" w:hint="eastAsia"/>
                <w:sz w:val="20"/>
                <w:szCs w:val="21"/>
              </w:rPr>
            </w:pPr>
          </w:p>
        </w:tc>
        <w:tc>
          <w:tcPr>
            <w:tcW w:w="1987" w:type="dxa"/>
            <w:vAlign w:val="center"/>
          </w:tcPr>
          <w:p w:rsidR="008171B9" w:rsidRPr="008171B9" w:rsidRDefault="008171B9" w:rsidP="008171B9">
            <w:pPr>
              <w:spacing w:line="440" w:lineRule="exact"/>
              <w:rPr>
                <w:rFonts w:ascii="仿宋_GB2312" w:eastAsia="仿宋_GB2312" w:hAnsi="仿宋" w:cs="Times New Roman" w:hint="eastAsia"/>
                <w:sz w:val="20"/>
                <w:szCs w:val="21"/>
              </w:rPr>
            </w:pPr>
          </w:p>
        </w:tc>
        <w:tc>
          <w:tcPr>
            <w:tcW w:w="1106" w:type="dxa"/>
            <w:vAlign w:val="center"/>
          </w:tcPr>
          <w:p w:rsidR="008171B9" w:rsidRPr="008171B9" w:rsidRDefault="008171B9" w:rsidP="008171B9">
            <w:pPr>
              <w:spacing w:line="440" w:lineRule="exact"/>
              <w:rPr>
                <w:rFonts w:ascii="仿宋_GB2312" w:eastAsia="仿宋_GB2312" w:hAnsi="仿宋" w:cs="Times New Roman" w:hint="eastAsia"/>
                <w:sz w:val="20"/>
                <w:szCs w:val="21"/>
              </w:rPr>
            </w:pPr>
          </w:p>
        </w:tc>
      </w:tr>
      <w:tr w:rsidR="008171B9" w:rsidRPr="008171B9" w:rsidTr="00652DCB">
        <w:trPr>
          <w:trHeight w:val="397"/>
          <w:jc w:val="center"/>
        </w:trPr>
        <w:tc>
          <w:tcPr>
            <w:tcW w:w="1233" w:type="dxa"/>
            <w:vAlign w:val="center"/>
          </w:tcPr>
          <w:p w:rsidR="008171B9" w:rsidRPr="008171B9" w:rsidRDefault="008171B9" w:rsidP="008171B9">
            <w:pPr>
              <w:spacing w:line="440" w:lineRule="exact"/>
              <w:rPr>
                <w:rFonts w:ascii="仿宋_GB2312" w:eastAsia="仿宋_GB2312" w:hAnsi="仿宋" w:cs="Times New Roman" w:hint="eastAsia"/>
                <w:kern w:val="0"/>
                <w:sz w:val="20"/>
                <w:szCs w:val="21"/>
              </w:rPr>
            </w:pPr>
          </w:p>
        </w:tc>
        <w:tc>
          <w:tcPr>
            <w:tcW w:w="1365" w:type="dxa"/>
            <w:vAlign w:val="center"/>
          </w:tcPr>
          <w:p w:rsidR="008171B9" w:rsidRPr="008171B9" w:rsidRDefault="008171B9" w:rsidP="008171B9">
            <w:pPr>
              <w:spacing w:line="440" w:lineRule="exact"/>
              <w:rPr>
                <w:rFonts w:ascii="仿宋_GB2312" w:eastAsia="仿宋_GB2312" w:hAnsi="仿宋" w:cs="Times New Roman" w:hint="eastAsia"/>
                <w:sz w:val="20"/>
                <w:szCs w:val="21"/>
              </w:rPr>
            </w:pPr>
          </w:p>
        </w:tc>
        <w:tc>
          <w:tcPr>
            <w:tcW w:w="1282" w:type="dxa"/>
            <w:vAlign w:val="center"/>
          </w:tcPr>
          <w:p w:rsidR="008171B9" w:rsidRPr="008171B9" w:rsidRDefault="008171B9" w:rsidP="008171B9">
            <w:pPr>
              <w:spacing w:line="440" w:lineRule="exact"/>
              <w:rPr>
                <w:rFonts w:ascii="仿宋_GB2312" w:eastAsia="仿宋_GB2312" w:hAnsi="仿宋" w:cs="Times New Roman" w:hint="eastAsia"/>
                <w:sz w:val="20"/>
                <w:szCs w:val="21"/>
              </w:rPr>
            </w:pPr>
          </w:p>
        </w:tc>
        <w:tc>
          <w:tcPr>
            <w:tcW w:w="1549" w:type="dxa"/>
            <w:vAlign w:val="center"/>
          </w:tcPr>
          <w:p w:rsidR="008171B9" w:rsidRPr="008171B9" w:rsidRDefault="008171B9" w:rsidP="008171B9">
            <w:pPr>
              <w:spacing w:line="440" w:lineRule="exact"/>
              <w:rPr>
                <w:rFonts w:ascii="仿宋_GB2312" w:eastAsia="仿宋_GB2312" w:hAnsi="仿宋" w:cs="Times New Roman" w:hint="eastAsia"/>
                <w:sz w:val="20"/>
                <w:szCs w:val="21"/>
              </w:rPr>
            </w:pPr>
          </w:p>
        </w:tc>
        <w:tc>
          <w:tcPr>
            <w:tcW w:w="1987" w:type="dxa"/>
            <w:vAlign w:val="center"/>
          </w:tcPr>
          <w:p w:rsidR="008171B9" w:rsidRPr="008171B9" w:rsidRDefault="008171B9" w:rsidP="008171B9">
            <w:pPr>
              <w:spacing w:line="440" w:lineRule="exact"/>
              <w:rPr>
                <w:rFonts w:ascii="仿宋_GB2312" w:eastAsia="仿宋_GB2312" w:hAnsi="仿宋" w:cs="Times New Roman" w:hint="eastAsia"/>
                <w:sz w:val="20"/>
                <w:szCs w:val="21"/>
              </w:rPr>
            </w:pPr>
          </w:p>
        </w:tc>
        <w:tc>
          <w:tcPr>
            <w:tcW w:w="1106" w:type="dxa"/>
            <w:vAlign w:val="center"/>
          </w:tcPr>
          <w:p w:rsidR="008171B9" w:rsidRPr="008171B9" w:rsidRDefault="008171B9" w:rsidP="008171B9">
            <w:pPr>
              <w:spacing w:line="440" w:lineRule="exact"/>
              <w:rPr>
                <w:rFonts w:ascii="仿宋_GB2312" w:eastAsia="仿宋_GB2312" w:hAnsi="仿宋" w:cs="Times New Roman" w:hint="eastAsia"/>
                <w:sz w:val="20"/>
                <w:szCs w:val="21"/>
              </w:rPr>
            </w:pPr>
          </w:p>
        </w:tc>
      </w:tr>
      <w:tr w:rsidR="008171B9" w:rsidRPr="008171B9" w:rsidTr="00652DCB">
        <w:trPr>
          <w:trHeight w:val="397"/>
          <w:jc w:val="center"/>
        </w:trPr>
        <w:tc>
          <w:tcPr>
            <w:tcW w:w="1233" w:type="dxa"/>
            <w:vAlign w:val="center"/>
          </w:tcPr>
          <w:p w:rsidR="008171B9" w:rsidRPr="008171B9" w:rsidRDefault="008171B9" w:rsidP="008171B9">
            <w:pPr>
              <w:tabs>
                <w:tab w:val="left" w:pos="8820"/>
              </w:tabs>
              <w:spacing w:line="440" w:lineRule="exact"/>
              <w:jc w:val="center"/>
              <w:rPr>
                <w:rFonts w:ascii="仿宋_GB2312" w:eastAsia="仿宋_GB2312" w:hAnsi="仿宋" w:cs="Times New Roman" w:hint="eastAsia"/>
                <w:sz w:val="20"/>
                <w:szCs w:val="21"/>
              </w:rPr>
            </w:pPr>
            <w:r w:rsidRPr="008171B9">
              <w:rPr>
                <w:rFonts w:ascii="仿宋_GB2312" w:eastAsia="仿宋_GB2312" w:hAnsi="仿宋" w:cs="Times New Roman" w:hint="eastAsia"/>
                <w:sz w:val="20"/>
                <w:szCs w:val="21"/>
              </w:rPr>
              <w:t>合计</w:t>
            </w:r>
          </w:p>
        </w:tc>
        <w:tc>
          <w:tcPr>
            <w:tcW w:w="1365" w:type="dxa"/>
            <w:vAlign w:val="center"/>
          </w:tcPr>
          <w:p w:rsidR="008171B9" w:rsidRPr="008171B9" w:rsidRDefault="008171B9" w:rsidP="008171B9">
            <w:pPr>
              <w:spacing w:line="440" w:lineRule="exact"/>
              <w:rPr>
                <w:rFonts w:ascii="仿宋_GB2312" w:eastAsia="仿宋_GB2312" w:hAnsi="仿宋" w:cs="Times New Roman" w:hint="eastAsia"/>
                <w:sz w:val="20"/>
                <w:szCs w:val="21"/>
              </w:rPr>
            </w:pPr>
          </w:p>
        </w:tc>
        <w:tc>
          <w:tcPr>
            <w:tcW w:w="1282" w:type="dxa"/>
            <w:vAlign w:val="center"/>
          </w:tcPr>
          <w:p w:rsidR="008171B9" w:rsidRPr="008171B9" w:rsidRDefault="008171B9" w:rsidP="008171B9">
            <w:pPr>
              <w:spacing w:line="440" w:lineRule="exact"/>
              <w:rPr>
                <w:rFonts w:ascii="仿宋_GB2312" w:eastAsia="仿宋_GB2312" w:hAnsi="仿宋" w:cs="Times New Roman" w:hint="eastAsia"/>
                <w:sz w:val="20"/>
                <w:szCs w:val="21"/>
              </w:rPr>
            </w:pPr>
          </w:p>
        </w:tc>
        <w:tc>
          <w:tcPr>
            <w:tcW w:w="1549" w:type="dxa"/>
            <w:vAlign w:val="center"/>
          </w:tcPr>
          <w:p w:rsidR="008171B9" w:rsidRPr="008171B9" w:rsidRDefault="008171B9" w:rsidP="008171B9">
            <w:pPr>
              <w:spacing w:line="440" w:lineRule="exact"/>
              <w:rPr>
                <w:rFonts w:ascii="仿宋_GB2312" w:eastAsia="仿宋_GB2312" w:hAnsi="仿宋" w:cs="Times New Roman" w:hint="eastAsia"/>
                <w:sz w:val="20"/>
                <w:szCs w:val="21"/>
              </w:rPr>
            </w:pPr>
          </w:p>
        </w:tc>
        <w:tc>
          <w:tcPr>
            <w:tcW w:w="1987" w:type="dxa"/>
            <w:vAlign w:val="center"/>
          </w:tcPr>
          <w:p w:rsidR="008171B9" w:rsidRPr="008171B9" w:rsidRDefault="008171B9" w:rsidP="008171B9">
            <w:pPr>
              <w:spacing w:line="440" w:lineRule="exact"/>
              <w:rPr>
                <w:rFonts w:ascii="仿宋_GB2312" w:eastAsia="仿宋_GB2312" w:hAnsi="仿宋" w:cs="Times New Roman" w:hint="eastAsia"/>
                <w:sz w:val="20"/>
                <w:szCs w:val="21"/>
              </w:rPr>
            </w:pPr>
          </w:p>
        </w:tc>
        <w:tc>
          <w:tcPr>
            <w:tcW w:w="1106" w:type="dxa"/>
            <w:vAlign w:val="center"/>
          </w:tcPr>
          <w:p w:rsidR="008171B9" w:rsidRPr="008171B9" w:rsidRDefault="008171B9" w:rsidP="008171B9">
            <w:pPr>
              <w:spacing w:line="440" w:lineRule="exact"/>
              <w:rPr>
                <w:rFonts w:ascii="仿宋_GB2312" w:eastAsia="仿宋_GB2312" w:hAnsi="仿宋" w:cs="Times New Roman" w:hint="eastAsia"/>
                <w:sz w:val="20"/>
                <w:szCs w:val="21"/>
              </w:rPr>
            </w:pPr>
          </w:p>
        </w:tc>
      </w:tr>
    </w:tbl>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bookmarkStart w:id="30" w:name="_Toc302738351"/>
      <w:r w:rsidRPr="008171B9">
        <w:rPr>
          <w:rFonts w:ascii="仿宋_GB2312" w:eastAsia="仿宋_GB2312" w:hAnsi="仿宋" w:cs="MingLiU" w:hint="eastAsia"/>
          <w:kern w:val="0"/>
          <w:sz w:val="24"/>
          <w:szCs w:val="28"/>
        </w:rPr>
        <w:t>（二十八）商誉</w:t>
      </w:r>
      <w:bookmarkEnd w:id="30"/>
    </w:p>
    <w:tbl>
      <w:tblPr>
        <w:tblpPr w:leftFromText="180" w:rightFromText="180" w:vertAnchor="text" w:horzAnchor="margin" w:tblpXSpec="center" w:tblpY="92"/>
        <w:tblW w:w="0" w:type="auto"/>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707"/>
        <w:gridCol w:w="711"/>
        <w:gridCol w:w="850"/>
        <w:gridCol w:w="992"/>
        <w:gridCol w:w="992"/>
        <w:gridCol w:w="992"/>
        <w:gridCol w:w="1043"/>
      </w:tblGrid>
      <w:tr w:rsidR="008171B9" w:rsidRPr="008171B9" w:rsidTr="00652DCB">
        <w:trPr>
          <w:trHeight w:val="397"/>
        </w:trPr>
        <w:tc>
          <w:tcPr>
            <w:tcW w:w="2235"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被投资单位名称</w:t>
            </w:r>
          </w:p>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或形成商誉的事项</w:t>
            </w:r>
          </w:p>
        </w:tc>
        <w:tc>
          <w:tcPr>
            <w:tcW w:w="707"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宋体" w:hint="eastAsia"/>
                <w:kern w:val="0"/>
                <w:szCs w:val="21"/>
              </w:rPr>
              <w:t>形成来源</w:t>
            </w:r>
          </w:p>
        </w:tc>
        <w:tc>
          <w:tcPr>
            <w:tcW w:w="711"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宋体" w:hint="eastAsia"/>
                <w:kern w:val="0"/>
                <w:szCs w:val="21"/>
              </w:rPr>
              <w:t>初始金额</w:t>
            </w:r>
          </w:p>
        </w:tc>
        <w:tc>
          <w:tcPr>
            <w:tcW w:w="850"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年初余额</w:t>
            </w:r>
          </w:p>
        </w:tc>
        <w:tc>
          <w:tcPr>
            <w:tcW w:w="992"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本年增加</w:t>
            </w:r>
          </w:p>
        </w:tc>
        <w:tc>
          <w:tcPr>
            <w:tcW w:w="992"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本年减少</w:t>
            </w:r>
          </w:p>
        </w:tc>
        <w:tc>
          <w:tcPr>
            <w:tcW w:w="992"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年末余额</w:t>
            </w:r>
          </w:p>
        </w:tc>
        <w:tc>
          <w:tcPr>
            <w:tcW w:w="1043"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年末减值准备</w:t>
            </w:r>
          </w:p>
        </w:tc>
      </w:tr>
      <w:tr w:rsidR="008171B9" w:rsidRPr="008171B9" w:rsidTr="00652DCB">
        <w:trPr>
          <w:trHeight w:val="397"/>
        </w:trPr>
        <w:tc>
          <w:tcPr>
            <w:tcW w:w="2235"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70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71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850"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992"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992"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992"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043"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trPr>
        <w:tc>
          <w:tcPr>
            <w:tcW w:w="2235"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70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71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850"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992"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992"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992"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043"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trPr>
        <w:tc>
          <w:tcPr>
            <w:tcW w:w="2235" w:type="dxa"/>
            <w:vAlign w:val="center"/>
          </w:tcPr>
          <w:p w:rsidR="008171B9" w:rsidRPr="008171B9" w:rsidRDefault="008171B9" w:rsidP="008171B9">
            <w:pPr>
              <w:spacing w:line="440" w:lineRule="exact"/>
              <w:jc w:val="center"/>
              <w:rPr>
                <w:rFonts w:ascii="仿宋_GB2312" w:eastAsia="仿宋_GB2312" w:hAnsi="仿宋" w:cs="Times New Roman" w:hint="eastAsia"/>
                <w:szCs w:val="21"/>
                <w:u w:val="double"/>
              </w:rPr>
            </w:pPr>
            <w:r w:rsidRPr="008171B9">
              <w:rPr>
                <w:rFonts w:ascii="仿宋_GB2312" w:eastAsia="仿宋_GB2312" w:hAnsi="仿宋" w:cs="Times New Roman" w:hint="eastAsia"/>
                <w:szCs w:val="21"/>
              </w:rPr>
              <w:t>合计</w:t>
            </w:r>
          </w:p>
        </w:tc>
        <w:tc>
          <w:tcPr>
            <w:tcW w:w="707" w:type="dxa"/>
            <w:vAlign w:val="center"/>
          </w:tcPr>
          <w:p w:rsidR="008171B9" w:rsidRPr="008171B9" w:rsidRDefault="008171B9" w:rsidP="008171B9">
            <w:pPr>
              <w:spacing w:line="440" w:lineRule="exact"/>
              <w:rPr>
                <w:rFonts w:ascii="仿宋_GB2312" w:eastAsia="仿宋_GB2312" w:hAnsi="仿宋" w:cs="Times New Roman" w:hint="eastAsia"/>
                <w:szCs w:val="21"/>
                <w:u w:val="double"/>
              </w:rPr>
            </w:pPr>
          </w:p>
        </w:tc>
        <w:tc>
          <w:tcPr>
            <w:tcW w:w="711" w:type="dxa"/>
            <w:vAlign w:val="center"/>
          </w:tcPr>
          <w:p w:rsidR="008171B9" w:rsidRPr="008171B9" w:rsidRDefault="008171B9" w:rsidP="008171B9">
            <w:pPr>
              <w:spacing w:line="440" w:lineRule="exact"/>
              <w:rPr>
                <w:rFonts w:ascii="仿宋_GB2312" w:eastAsia="仿宋_GB2312" w:hAnsi="仿宋" w:cs="Times New Roman" w:hint="eastAsia"/>
                <w:szCs w:val="21"/>
                <w:u w:val="double"/>
              </w:rPr>
            </w:pPr>
          </w:p>
        </w:tc>
        <w:tc>
          <w:tcPr>
            <w:tcW w:w="850" w:type="dxa"/>
            <w:vAlign w:val="center"/>
          </w:tcPr>
          <w:p w:rsidR="008171B9" w:rsidRPr="008171B9" w:rsidRDefault="008171B9" w:rsidP="008171B9">
            <w:pPr>
              <w:spacing w:line="440" w:lineRule="exact"/>
              <w:rPr>
                <w:rFonts w:ascii="仿宋_GB2312" w:eastAsia="仿宋_GB2312" w:hAnsi="仿宋" w:cs="Times New Roman" w:hint="eastAsia"/>
                <w:szCs w:val="21"/>
                <w:u w:val="double"/>
              </w:rPr>
            </w:pPr>
          </w:p>
        </w:tc>
        <w:tc>
          <w:tcPr>
            <w:tcW w:w="992" w:type="dxa"/>
            <w:vAlign w:val="center"/>
          </w:tcPr>
          <w:p w:rsidR="008171B9" w:rsidRPr="008171B9" w:rsidRDefault="008171B9" w:rsidP="008171B9">
            <w:pPr>
              <w:spacing w:line="440" w:lineRule="exact"/>
              <w:rPr>
                <w:rFonts w:ascii="仿宋_GB2312" w:eastAsia="仿宋_GB2312" w:hAnsi="仿宋" w:cs="Times New Roman" w:hint="eastAsia"/>
                <w:szCs w:val="21"/>
                <w:u w:val="double"/>
              </w:rPr>
            </w:pPr>
          </w:p>
        </w:tc>
        <w:tc>
          <w:tcPr>
            <w:tcW w:w="992" w:type="dxa"/>
            <w:vAlign w:val="center"/>
          </w:tcPr>
          <w:p w:rsidR="008171B9" w:rsidRPr="008171B9" w:rsidRDefault="008171B9" w:rsidP="008171B9">
            <w:pPr>
              <w:spacing w:line="440" w:lineRule="exact"/>
              <w:rPr>
                <w:rFonts w:ascii="仿宋_GB2312" w:eastAsia="仿宋_GB2312" w:hAnsi="仿宋" w:cs="Times New Roman" w:hint="eastAsia"/>
                <w:szCs w:val="21"/>
                <w:u w:val="double"/>
              </w:rPr>
            </w:pPr>
          </w:p>
        </w:tc>
        <w:tc>
          <w:tcPr>
            <w:tcW w:w="992" w:type="dxa"/>
            <w:vAlign w:val="center"/>
          </w:tcPr>
          <w:p w:rsidR="008171B9" w:rsidRPr="008171B9" w:rsidRDefault="008171B9" w:rsidP="008171B9">
            <w:pPr>
              <w:spacing w:line="440" w:lineRule="exact"/>
              <w:rPr>
                <w:rFonts w:ascii="仿宋_GB2312" w:eastAsia="仿宋_GB2312" w:hAnsi="仿宋" w:cs="Times New Roman" w:hint="eastAsia"/>
                <w:szCs w:val="21"/>
                <w:u w:val="double"/>
              </w:rPr>
            </w:pPr>
          </w:p>
        </w:tc>
        <w:tc>
          <w:tcPr>
            <w:tcW w:w="1043" w:type="dxa"/>
            <w:vAlign w:val="center"/>
          </w:tcPr>
          <w:p w:rsidR="008171B9" w:rsidRPr="008171B9" w:rsidRDefault="008171B9" w:rsidP="008171B9">
            <w:pPr>
              <w:spacing w:line="440" w:lineRule="exact"/>
              <w:rPr>
                <w:rFonts w:ascii="仿宋_GB2312" w:eastAsia="仿宋_GB2312" w:hAnsi="仿宋" w:cs="Times New Roman" w:hint="eastAsia"/>
                <w:szCs w:val="21"/>
                <w:u w:val="double"/>
              </w:rPr>
            </w:pPr>
          </w:p>
        </w:tc>
      </w:tr>
    </w:tbl>
    <w:p w:rsidR="008171B9" w:rsidRPr="008171B9" w:rsidRDefault="008171B9" w:rsidP="008171B9">
      <w:pPr>
        <w:spacing w:line="440" w:lineRule="exact"/>
        <w:ind w:firstLineChars="200" w:firstLine="420"/>
        <w:rPr>
          <w:rFonts w:ascii="仿宋_GB2312" w:eastAsia="仿宋_GB2312" w:hAnsi="仿宋" w:cs="MingLiU" w:hint="eastAsia"/>
          <w:kern w:val="0"/>
          <w:sz w:val="24"/>
          <w:szCs w:val="28"/>
        </w:rPr>
      </w:pPr>
      <w:r w:rsidRPr="008171B9">
        <w:rPr>
          <w:rFonts w:ascii="仿宋_GB2312" w:eastAsia="仿宋_GB2312" w:hAnsi="仿宋" w:cs="MingLiU" w:hint="eastAsia"/>
          <w:kern w:val="0"/>
          <w:szCs w:val="21"/>
        </w:rPr>
        <w:t>注：说明商誉的减值测试方法和减值准备计提方法，详细说明减值原因、减值金额确认依据。</w:t>
      </w:r>
    </w:p>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bookmarkStart w:id="31" w:name="_Toc302738352"/>
      <w:r w:rsidRPr="008171B9">
        <w:rPr>
          <w:rFonts w:ascii="仿宋_GB2312" w:eastAsia="仿宋_GB2312" w:hAnsi="仿宋" w:cs="MingLiU" w:hint="eastAsia"/>
          <w:kern w:val="0"/>
          <w:sz w:val="24"/>
          <w:szCs w:val="28"/>
        </w:rPr>
        <w:t>（二十九）长期待摊费用</w:t>
      </w:r>
      <w:bookmarkEnd w:id="31"/>
    </w:p>
    <w:tbl>
      <w:tblPr>
        <w:tblW w:w="0" w:type="auto"/>
        <w:jc w:val="center"/>
        <w:tblBorders>
          <w:top w:val="single" w:sz="4" w:space="0" w:color="auto"/>
          <w:bottom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735"/>
        <w:gridCol w:w="1035"/>
        <w:gridCol w:w="1034"/>
        <w:gridCol w:w="1035"/>
        <w:gridCol w:w="1034"/>
        <w:gridCol w:w="1034"/>
        <w:gridCol w:w="1349"/>
      </w:tblGrid>
      <w:tr w:rsidR="008171B9" w:rsidRPr="008171B9" w:rsidTr="00652DCB">
        <w:trPr>
          <w:cantSplit/>
          <w:trHeight w:val="397"/>
          <w:jc w:val="center"/>
        </w:trPr>
        <w:tc>
          <w:tcPr>
            <w:tcW w:w="1735" w:type="dxa"/>
            <w:vAlign w:val="center"/>
          </w:tcPr>
          <w:p w:rsidR="008171B9" w:rsidRPr="008171B9" w:rsidRDefault="008171B9" w:rsidP="008171B9">
            <w:pPr>
              <w:spacing w:line="440" w:lineRule="exact"/>
              <w:jc w:val="center"/>
              <w:rPr>
                <w:rFonts w:ascii="仿宋_GB2312" w:eastAsia="仿宋_GB2312" w:hAnsi="仿宋" w:cs="Times New Roman" w:hint="eastAsia"/>
                <w:sz w:val="20"/>
              </w:rPr>
            </w:pPr>
            <w:r w:rsidRPr="008171B9">
              <w:rPr>
                <w:rFonts w:ascii="仿宋_GB2312" w:eastAsia="仿宋_GB2312" w:hAnsi="仿宋" w:cs="Times New Roman" w:hint="eastAsia"/>
                <w:sz w:val="20"/>
              </w:rPr>
              <w:t>项目</w:t>
            </w:r>
          </w:p>
        </w:tc>
        <w:tc>
          <w:tcPr>
            <w:tcW w:w="1035" w:type="dxa"/>
            <w:vAlign w:val="center"/>
          </w:tcPr>
          <w:p w:rsidR="008171B9" w:rsidRPr="008171B9" w:rsidRDefault="008171B9" w:rsidP="008171B9">
            <w:pPr>
              <w:spacing w:line="440" w:lineRule="exact"/>
              <w:jc w:val="center"/>
              <w:rPr>
                <w:rFonts w:ascii="仿宋_GB2312" w:eastAsia="仿宋_GB2312" w:hAnsi="仿宋" w:cs="Times New Roman" w:hint="eastAsia"/>
                <w:sz w:val="20"/>
              </w:rPr>
            </w:pPr>
            <w:r w:rsidRPr="008171B9">
              <w:rPr>
                <w:rFonts w:ascii="仿宋_GB2312" w:eastAsia="仿宋_GB2312" w:hAnsi="仿宋" w:cs="Times New Roman" w:hint="eastAsia"/>
                <w:sz w:val="20"/>
              </w:rPr>
              <w:t>年初余额</w:t>
            </w:r>
          </w:p>
        </w:tc>
        <w:tc>
          <w:tcPr>
            <w:tcW w:w="1034" w:type="dxa"/>
            <w:vAlign w:val="center"/>
          </w:tcPr>
          <w:p w:rsidR="008171B9" w:rsidRPr="008171B9" w:rsidRDefault="008171B9" w:rsidP="008171B9">
            <w:pPr>
              <w:spacing w:line="440" w:lineRule="exact"/>
              <w:jc w:val="center"/>
              <w:rPr>
                <w:rFonts w:ascii="仿宋_GB2312" w:eastAsia="仿宋_GB2312" w:hAnsi="仿宋" w:cs="Times New Roman" w:hint="eastAsia"/>
                <w:sz w:val="20"/>
              </w:rPr>
            </w:pPr>
            <w:r w:rsidRPr="008171B9">
              <w:rPr>
                <w:rFonts w:ascii="仿宋_GB2312" w:eastAsia="仿宋_GB2312" w:hAnsi="仿宋" w:cs="Times New Roman" w:hint="eastAsia"/>
                <w:sz w:val="20"/>
              </w:rPr>
              <w:t>本年</w:t>
            </w:r>
          </w:p>
          <w:p w:rsidR="008171B9" w:rsidRPr="008171B9" w:rsidRDefault="008171B9" w:rsidP="008171B9">
            <w:pPr>
              <w:spacing w:line="440" w:lineRule="exact"/>
              <w:jc w:val="center"/>
              <w:rPr>
                <w:rFonts w:ascii="仿宋_GB2312" w:eastAsia="仿宋_GB2312" w:hAnsi="仿宋" w:cs="Times New Roman" w:hint="eastAsia"/>
                <w:sz w:val="20"/>
              </w:rPr>
            </w:pPr>
            <w:r w:rsidRPr="008171B9">
              <w:rPr>
                <w:rFonts w:ascii="仿宋_GB2312" w:eastAsia="仿宋_GB2312" w:hAnsi="仿宋" w:cs="Times New Roman" w:hint="eastAsia"/>
                <w:sz w:val="20"/>
              </w:rPr>
              <w:t>增加</w:t>
            </w:r>
          </w:p>
        </w:tc>
        <w:tc>
          <w:tcPr>
            <w:tcW w:w="1035" w:type="dxa"/>
            <w:vAlign w:val="center"/>
          </w:tcPr>
          <w:p w:rsidR="008171B9" w:rsidRPr="008171B9" w:rsidRDefault="008171B9" w:rsidP="008171B9">
            <w:pPr>
              <w:spacing w:line="440" w:lineRule="exact"/>
              <w:jc w:val="center"/>
              <w:rPr>
                <w:rFonts w:ascii="仿宋_GB2312" w:eastAsia="仿宋_GB2312" w:hAnsi="仿宋" w:cs="Times New Roman" w:hint="eastAsia"/>
                <w:sz w:val="20"/>
              </w:rPr>
            </w:pPr>
            <w:r w:rsidRPr="008171B9">
              <w:rPr>
                <w:rFonts w:ascii="仿宋_GB2312" w:eastAsia="仿宋_GB2312" w:hAnsi="仿宋" w:cs="Times New Roman" w:hint="eastAsia"/>
                <w:sz w:val="20"/>
              </w:rPr>
              <w:t>本年</w:t>
            </w:r>
          </w:p>
          <w:p w:rsidR="008171B9" w:rsidRPr="008171B9" w:rsidRDefault="008171B9" w:rsidP="008171B9">
            <w:pPr>
              <w:spacing w:line="440" w:lineRule="exact"/>
              <w:jc w:val="center"/>
              <w:rPr>
                <w:rFonts w:ascii="仿宋_GB2312" w:eastAsia="仿宋_GB2312" w:hAnsi="仿宋" w:cs="Times New Roman" w:hint="eastAsia"/>
                <w:sz w:val="20"/>
              </w:rPr>
            </w:pPr>
            <w:r w:rsidRPr="008171B9">
              <w:rPr>
                <w:rFonts w:ascii="仿宋_GB2312" w:eastAsia="仿宋_GB2312" w:hAnsi="仿宋" w:cs="Times New Roman" w:hint="eastAsia"/>
                <w:sz w:val="20"/>
              </w:rPr>
              <w:t>摊销</w:t>
            </w:r>
          </w:p>
        </w:tc>
        <w:tc>
          <w:tcPr>
            <w:tcW w:w="1034" w:type="dxa"/>
            <w:vAlign w:val="center"/>
          </w:tcPr>
          <w:p w:rsidR="008171B9" w:rsidRPr="008171B9" w:rsidRDefault="008171B9" w:rsidP="008171B9">
            <w:pPr>
              <w:spacing w:line="440" w:lineRule="exact"/>
              <w:jc w:val="center"/>
              <w:rPr>
                <w:rFonts w:ascii="仿宋_GB2312" w:eastAsia="仿宋_GB2312" w:hAnsi="仿宋" w:cs="Times New Roman" w:hint="eastAsia"/>
                <w:sz w:val="20"/>
              </w:rPr>
            </w:pPr>
            <w:r w:rsidRPr="008171B9">
              <w:rPr>
                <w:rFonts w:ascii="仿宋_GB2312" w:eastAsia="仿宋_GB2312" w:hAnsi="仿宋" w:cs="Times New Roman" w:hint="eastAsia"/>
                <w:sz w:val="20"/>
              </w:rPr>
              <w:t>其他</w:t>
            </w:r>
          </w:p>
          <w:p w:rsidR="008171B9" w:rsidRPr="008171B9" w:rsidRDefault="008171B9" w:rsidP="008171B9">
            <w:pPr>
              <w:spacing w:line="440" w:lineRule="exact"/>
              <w:jc w:val="center"/>
              <w:rPr>
                <w:rFonts w:ascii="仿宋_GB2312" w:eastAsia="仿宋_GB2312" w:hAnsi="仿宋" w:cs="Times New Roman" w:hint="eastAsia"/>
                <w:sz w:val="20"/>
              </w:rPr>
            </w:pPr>
            <w:r w:rsidRPr="008171B9">
              <w:rPr>
                <w:rFonts w:ascii="仿宋_GB2312" w:eastAsia="仿宋_GB2312" w:hAnsi="仿宋" w:cs="Times New Roman" w:hint="eastAsia"/>
                <w:sz w:val="20"/>
              </w:rPr>
              <w:t>减少</w:t>
            </w:r>
          </w:p>
        </w:tc>
        <w:tc>
          <w:tcPr>
            <w:tcW w:w="1034" w:type="dxa"/>
            <w:vAlign w:val="center"/>
          </w:tcPr>
          <w:p w:rsidR="008171B9" w:rsidRPr="008171B9" w:rsidRDefault="008171B9" w:rsidP="008171B9">
            <w:pPr>
              <w:spacing w:line="440" w:lineRule="exact"/>
              <w:jc w:val="center"/>
              <w:rPr>
                <w:rFonts w:ascii="仿宋_GB2312" w:eastAsia="仿宋_GB2312" w:hAnsi="仿宋" w:cs="Times New Roman" w:hint="eastAsia"/>
                <w:sz w:val="20"/>
              </w:rPr>
            </w:pPr>
            <w:r w:rsidRPr="008171B9">
              <w:rPr>
                <w:rFonts w:ascii="仿宋_GB2312" w:eastAsia="仿宋_GB2312" w:hAnsi="仿宋" w:cs="Times New Roman" w:hint="eastAsia"/>
                <w:sz w:val="20"/>
              </w:rPr>
              <w:t>年末余额</w:t>
            </w:r>
          </w:p>
        </w:tc>
        <w:tc>
          <w:tcPr>
            <w:tcW w:w="1349" w:type="dxa"/>
            <w:vAlign w:val="center"/>
          </w:tcPr>
          <w:p w:rsidR="008171B9" w:rsidRPr="008171B9" w:rsidRDefault="008171B9" w:rsidP="008171B9">
            <w:pPr>
              <w:spacing w:line="440" w:lineRule="exact"/>
              <w:jc w:val="center"/>
              <w:rPr>
                <w:rFonts w:ascii="仿宋_GB2312" w:eastAsia="仿宋_GB2312" w:hAnsi="仿宋" w:cs="Times New Roman" w:hint="eastAsia"/>
                <w:sz w:val="20"/>
              </w:rPr>
            </w:pPr>
            <w:r w:rsidRPr="008171B9">
              <w:rPr>
                <w:rFonts w:ascii="仿宋_GB2312" w:eastAsia="仿宋_GB2312" w:hAnsi="仿宋" w:cs="Times New Roman" w:hint="eastAsia"/>
                <w:sz w:val="20"/>
              </w:rPr>
              <w:t>其他减少的</w:t>
            </w:r>
          </w:p>
          <w:p w:rsidR="008171B9" w:rsidRPr="008171B9" w:rsidRDefault="008171B9" w:rsidP="008171B9">
            <w:pPr>
              <w:spacing w:line="440" w:lineRule="exact"/>
              <w:jc w:val="center"/>
              <w:rPr>
                <w:rFonts w:ascii="仿宋_GB2312" w:eastAsia="仿宋_GB2312" w:hAnsi="仿宋" w:cs="Times New Roman" w:hint="eastAsia"/>
                <w:sz w:val="20"/>
              </w:rPr>
            </w:pPr>
            <w:r w:rsidRPr="008171B9">
              <w:rPr>
                <w:rFonts w:ascii="仿宋_GB2312" w:eastAsia="仿宋_GB2312" w:hAnsi="仿宋" w:cs="Times New Roman" w:hint="eastAsia"/>
                <w:sz w:val="20"/>
              </w:rPr>
              <w:t>原因</w:t>
            </w:r>
          </w:p>
        </w:tc>
      </w:tr>
      <w:tr w:rsidR="008171B9" w:rsidRPr="008171B9" w:rsidTr="00652DCB">
        <w:trPr>
          <w:cantSplit/>
          <w:trHeight w:val="397"/>
          <w:jc w:val="center"/>
        </w:trPr>
        <w:tc>
          <w:tcPr>
            <w:tcW w:w="1735" w:type="dxa"/>
            <w:vAlign w:val="center"/>
          </w:tcPr>
          <w:p w:rsidR="008171B9" w:rsidRPr="008171B9" w:rsidRDefault="008171B9" w:rsidP="008171B9">
            <w:pPr>
              <w:spacing w:line="440" w:lineRule="exact"/>
              <w:rPr>
                <w:rFonts w:ascii="仿宋_GB2312" w:eastAsia="仿宋_GB2312" w:hAnsi="仿宋" w:cs="Times New Roman" w:hint="eastAsia"/>
                <w:sz w:val="20"/>
              </w:rPr>
            </w:pPr>
          </w:p>
        </w:tc>
        <w:tc>
          <w:tcPr>
            <w:tcW w:w="1035" w:type="dxa"/>
            <w:vAlign w:val="center"/>
          </w:tcPr>
          <w:p w:rsidR="008171B9" w:rsidRPr="008171B9" w:rsidRDefault="008171B9" w:rsidP="008171B9">
            <w:pPr>
              <w:spacing w:line="440" w:lineRule="exact"/>
              <w:rPr>
                <w:rFonts w:ascii="仿宋_GB2312" w:eastAsia="仿宋_GB2312" w:hAnsi="仿宋" w:cs="Times New Roman" w:hint="eastAsia"/>
                <w:sz w:val="20"/>
              </w:rPr>
            </w:pPr>
          </w:p>
        </w:tc>
        <w:tc>
          <w:tcPr>
            <w:tcW w:w="1034" w:type="dxa"/>
            <w:vAlign w:val="center"/>
          </w:tcPr>
          <w:p w:rsidR="008171B9" w:rsidRPr="008171B9" w:rsidRDefault="008171B9" w:rsidP="008171B9">
            <w:pPr>
              <w:spacing w:line="440" w:lineRule="exact"/>
              <w:rPr>
                <w:rFonts w:ascii="仿宋_GB2312" w:eastAsia="仿宋_GB2312" w:hAnsi="仿宋" w:cs="Times New Roman" w:hint="eastAsia"/>
                <w:sz w:val="20"/>
              </w:rPr>
            </w:pPr>
          </w:p>
        </w:tc>
        <w:tc>
          <w:tcPr>
            <w:tcW w:w="1035" w:type="dxa"/>
            <w:vAlign w:val="center"/>
          </w:tcPr>
          <w:p w:rsidR="008171B9" w:rsidRPr="008171B9" w:rsidRDefault="008171B9" w:rsidP="008171B9">
            <w:pPr>
              <w:spacing w:line="440" w:lineRule="exact"/>
              <w:rPr>
                <w:rFonts w:ascii="仿宋_GB2312" w:eastAsia="仿宋_GB2312" w:hAnsi="仿宋" w:cs="Times New Roman" w:hint="eastAsia"/>
                <w:sz w:val="20"/>
              </w:rPr>
            </w:pPr>
          </w:p>
        </w:tc>
        <w:tc>
          <w:tcPr>
            <w:tcW w:w="1034" w:type="dxa"/>
            <w:vAlign w:val="center"/>
          </w:tcPr>
          <w:p w:rsidR="008171B9" w:rsidRPr="008171B9" w:rsidRDefault="008171B9" w:rsidP="008171B9">
            <w:pPr>
              <w:spacing w:line="440" w:lineRule="exact"/>
              <w:rPr>
                <w:rFonts w:ascii="仿宋_GB2312" w:eastAsia="仿宋_GB2312" w:hAnsi="仿宋" w:cs="Times New Roman" w:hint="eastAsia"/>
                <w:sz w:val="20"/>
              </w:rPr>
            </w:pPr>
          </w:p>
        </w:tc>
        <w:tc>
          <w:tcPr>
            <w:tcW w:w="1034" w:type="dxa"/>
            <w:vAlign w:val="center"/>
          </w:tcPr>
          <w:p w:rsidR="008171B9" w:rsidRPr="008171B9" w:rsidRDefault="008171B9" w:rsidP="008171B9">
            <w:pPr>
              <w:spacing w:line="440" w:lineRule="exact"/>
              <w:rPr>
                <w:rFonts w:ascii="仿宋_GB2312" w:eastAsia="仿宋_GB2312" w:hAnsi="仿宋" w:cs="Times New Roman" w:hint="eastAsia"/>
                <w:sz w:val="20"/>
              </w:rPr>
            </w:pPr>
          </w:p>
        </w:tc>
        <w:tc>
          <w:tcPr>
            <w:tcW w:w="1349" w:type="dxa"/>
            <w:vAlign w:val="center"/>
          </w:tcPr>
          <w:p w:rsidR="008171B9" w:rsidRPr="008171B9" w:rsidRDefault="008171B9" w:rsidP="008171B9">
            <w:pPr>
              <w:spacing w:line="440" w:lineRule="exact"/>
              <w:rPr>
                <w:rFonts w:ascii="仿宋_GB2312" w:eastAsia="仿宋_GB2312" w:hAnsi="仿宋" w:cs="Times New Roman" w:hint="eastAsia"/>
                <w:sz w:val="20"/>
              </w:rPr>
            </w:pPr>
          </w:p>
        </w:tc>
      </w:tr>
      <w:tr w:rsidR="008171B9" w:rsidRPr="008171B9" w:rsidTr="00652DCB">
        <w:trPr>
          <w:cantSplit/>
          <w:trHeight w:val="397"/>
          <w:jc w:val="center"/>
        </w:trPr>
        <w:tc>
          <w:tcPr>
            <w:tcW w:w="1735" w:type="dxa"/>
            <w:vAlign w:val="center"/>
          </w:tcPr>
          <w:p w:rsidR="008171B9" w:rsidRPr="008171B9" w:rsidRDefault="008171B9" w:rsidP="008171B9">
            <w:pPr>
              <w:spacing w:line="440" w:lineRule="exact"/>
              <w:rPr>
                <w:rFonts w:ascii="仿宋_GB2312" w:eastAsia="仿宋_GB2312" w:hAnsi="仿宋" w:cs="Times New Roman" w:hint="eastAsia"/>
                <w:sz w:val="20"/>
              </w:rPr>
            </w:pPr>
          </w:p>
        </w:tc>
        <w:tc>
          <w:tcPr>
            <w:tcW w:w="1035" w:type="dxa"/>
            <w:vAlign w:val="center"/>
          </w:tcPr>
          <w:p w:rsidR="008171B9" w:rsidRPr="008171B9" w:rsidRDefault="008171B9" w:rsidP="008171B9">
            <w:pPr>
              <w:spacing w:line="440" w:lineRule="exact"/>
              <w:rPr>
                <w:rFonts w:ascii="仿宋_GB2312" w:eastAsia="仿宋_GB2312" w:hAnsi="仿宋" w:cs="Times New Roman" w:hint="eastAsia"/>
                <w:sz w:val="20"/>
              </w:rPr>
            </w:pPr>
          </w:p>
        </w:tc>
        <w:tc>
          <w:tcPr>
            <w:tcW w:w="1034" w:type="dxa"/>
            <w:vAlign w:val="center"/>
          </w:tcPr>
          <w:p w:rsidR="008171B9" w:rsidRPr="008171B9" w:rsidRDefault="008171B9" w:rsidP="008171B9">
            <w:pPr>
              <w:spacing w:line="440" w:lineRule="exact"/>
              <w:rPr>
                <w:rFonts w:ascii="仿宋_GB2312" w:eastAsia="仿宋_GB2312" w:hAnsi="仿宋" w:cs="Times New Roman" w:hint="eastAsia"/>
                <w:sz w:val="20"/>
              </w:rPr>
            </w:pPr>
          </w:p>
        </w:tc>
        <w:tc>
          <w:tcPr>
            <w:tcW w:w="1035" w:type="dxa"/>
            <w:vAlign w:val="center"/>
          </w:tcPr>
          <w:p w:rsidR="008171B9" w:rsidRPr="008171B9" w:rsidRDefault="008171B9" w:rsidP="008171B9">
            <w:pPr>
              <w:spacing w:line="440" w:lineRule="exact"/>
              <w:rPr>
                <w:rFonts w:ascii="仿宋_GB2312" w:eastAsia="仿宋_GB2312" w:hAnsi="仿宋" w:cs="Times New Roman" w:hint="eastAsia"/>
                <w:sz w:val="20"/>
              </w:rPr>
            </w:pPr>
          </w:p>
        </w:tc>
        <w:tc>
          <w:tcPr>
            <w:tcW w:w="1034" w:type="dxa"/>
            <w:vAlign w:val="center"/>
          </w:tcPr>
          <w:p w:rsidR="008171B9" w:rsidRPr="008171B9" w:rsidRDefault="008171B9" w:rsidP="008171B9">
            <w:pPr>
              <w:spacing w:line="440" w:lineRule="exact"/>
              <w:rPr>
                <w:rFonts w:ascii="仿宋_GB2312" w:eastAsia="仿宋_GB2312" w:hAnsi="仿宋" w:cs="Times New Roman" w:hint="eastAsia"/>
                <w:sz w:val="20"/>
              </w:rPr>
            </w:pPr>
          </w:p>
        </w:tc>
        <w:tc>
          <w:tcPr>
            <w:tcW w:w="1034" w:type="dxa"/>
            <w:vAlign w:val="center"/>
          </w:tcPr>
          <w:p w:rsidR="008171B9" w:rsidRPr="008171B9" w:rsidRDefault="008171B9" w:rsidP="008171B9">
            <w:pPr>
              <w:spacing w:line="440" w:lineRule="exact"/>
              <w:rPr>
                <w:rFonts w:ascii="仿宋_GB2312" w:eastAsia="仿宋_GB2312" w:hAnsi="仿宋" w:cs="Times New Roman" w:hint="eastAsia"/>
                <w:sz w:val="20"/>
              </w:rPr>
            </w:pPr>
          </w:p>
        </w:tc>
        <w:tc>
          <w:tcPr>
            <w:tcW w:w="1349" w:type="dxa"/>
            <w:vAlign w:val="center"/>
          </w:tcPr>
          <w:p w:rsidR="008171B9" w:rsidRPr="008171B9" w:rsidRDefault="008171B9" w:rsidP="008171B9">
            <w:pPr>
              <w:spacing w:line="440" w:lineRule="exact"/>
              <w:rPr>
                <w:rFonts w:ascii="仿宋_GB2312" w:eastAsia="仿宋_GB2312" w:hAnsi="仿宋" w:cs="Times New Roman" w:hint="eastAsia"/>
                <w:sz w:val="20"/>
              </w:rPr>
            </w:pPr>
          </w:p>
        </w:tc>
      </w:tr>
      <w:tr w:rsidR="008171B9" w:rsidRPr="008171B9" w:rsidTr="00652DCB">
        <w:trPr>
          <w:cantSplit/>
          <w:trHeight w:val="397"/>
          <w:jc w:val="center"/>
        </w:trPr>
        <w:tc>
          <w:tcPr>
            <w:tcW w:w="1735" w:type="dxa"/>
            <w:vAlign w:val="center"/>
          </w:tcPr>
          <w:p w:rsidR="008171B9" w:rsidRPr="008171B9" w:rsidRDefault="008171B9" w:rsidP="008171B9">
            <w:pPr>
              <w:spacing w:line="440" w:lineRule="exact"/>
              <w:jc w:val="center"/>
              <w:rPr>
                <w:rFonts w:ascii="仿宋_GB2312" w:eastAsia="仿宋_GB2312" w:hAnsi="仿宋" w:cs="Times New Roman" w:hint="eastAsia"/>
                <w:sz w:val="20"/>
              </w:rPr>
            </w:pPr>
            <w:r w:rsidRPr="008171B9">
              <w:rPr>
                <w:rFonts w:ascii="仿宋_GB2312" w:eastAsia="仿宋_GB2312" w:hAnsi="仿宋" w:cs="Times New Roman" w:hint="eastAsia"/>
                <w:sz w:val="20"/>
              </w:rPr>
              <w:t>合计</w:t>
            </w:r>
          </w:p>
        </w:tc>
        <w:tc>
          <w:tcPr>
            <w:tcW w:w="1035" w:type="dxa"/>
            <w:vAlign w:val="center"/>
          </w:tcPr>
          <w:p w:rsidR="008171B9" w:rsidRPr="008171B9" w:rsidRDefault="008171B9" w:rsidP="008171B9">
            <w:pPr>
              <w:spacing w:line="440" w:lineRule="exact"/>
              <w:rPr>
                <w:rFonts w:ascii="仿宋_GB2312" w:eastAsia="仿宋_GB2312" w:hAnsi="仿宋" w:cs="Times New Roman" w:hint="eastAsia"/>
                <w:sz w:val="20"/>
              </w:rPr>
            </w:pPr>
          </w:p>
        </w:tc>
        <w:tc>
          <w:tcPr>
            <w:tcW w:w="1034" w:type="dxa"/>
            <w:vAlign w:val="center"/>
          </w:tcPr>
          <w:p w:rsidR="008171B9" w:rsidRPr="008171B9" w:rsidRDefault="008171B9" w:rsidP="008171B9">
            <w:pPr>
              <w:spacing w:line="440" w:lineRule="exact"/>
              <w:rPr>
                <w:rFonts w:ascii="仿宋_GB2312" w:eastAsia="仿宋_GB2312" w:hAnsi="仿宋" w:cs="Times New Roman" w:hint="eastAsia"/>
                <w:sz w:val="20"/>
              </w:rPr>
            </w:pPr>
          </w:p>
        </w:tc>
        <w:tc>
          <w:tcPr>
            <w:tcW w:w="1035" w:type="dxa"/>
            <w:vAlign w:val="center"/>
          </w:tcPr>
          <w:p w:rsidR="008171B9" w:rsidRPr="008171B9" w:rsidRDefault="008171B9" w:rsidP="008171B9">
            <w:pPr>
              <w:spacing w:line="440" w:lineRule="exact"/>
              <w:rPr>
                <w:rFonts w:ascii="仿宋_GB2312" w:eastAsia="仿宋_GB2312" w:hAnsi="仿宋" w:cs="Times New Roman" w:hint="eastAsia"/>
                <w:sz w:val="20"/>
              </w:rPr>
            </w:pPr>
          </w:p>
        </w:tc>
        <w:tc>
          <w:tcPr>
            <w:tcW w:w="1034" w:type="dxa"/>
            <w:vAlign w:val="center"/>
          </w:tcPr>
          <w:p w:rsidR="008171B9" w:rsidRPr="008171B9" w:rsidRDefault="008171B9" w:rsidP="008171B9">
            <w:pPr>
              <w:spacing w:line="440" w:lineRule="exact"/>
              <w:rPr>
                <w:rFonts w:ascii="仿宋_GB2312" w:eastAsia="仿宋_GB2312" w:hAnsi="仿宋" w:cs="Times New Roman" w:hint="eastAsia"/>
                <w:sz w:val="20"/>
              </w:rPr>
            </w:pPr>
          </w:p>
        </w:tc>
        <w:tc>
          <w:tcPr>
            <w:tcW w:w="1034" w:type="dxa"/>
            <w:vAlign w:val="center"/>
          </w:tcPr>
          <w:p w:rsidR="008171B9" w:rsidRPr="008171B9" w:rsidRDefault="008171B9" w:rsidP="008171B9">
            <w:pPr>
              <w:spacing w:line="440" w:lineRule="exact"/>
              <w:rPr>
                <w:rFonts w:ascii="仿宋_GB2312" w:eastAsia="仿宋_GB2312" w:hAnsi="仿宋" w:cs="Times New Roman" w:hint="eastAsia"/>
                <w:sz w:val="20"/>
              </w:rPr>
            </w:pPr>
          </w:p>
        </w:tc>
        <w:tc>
          <w:tcPr>
            <w:tcW w:w="1349" w:type="dxa"/>
            <w:vAlign w:val="center"/>
          </w:tcPr>
          <w:p w:rsidR="008171B9" w:rsidRPr="008171B9" w:rsidRDefault="008171B9" w:rsidP="008171B9">
            <w:pPr>
              <w:spacing w:line="440" w:lineRule="exact"/>
              <w:rPr>
                <w:rFonts w:ascii="仿宋_GB2312" w:eastAsia="仿宋_GB2312" w:hAnsi="仿宋" w:cs="Times New Roman" w:hint="eastAsia"/>
                <w:sz w:val="20"/>
              </w:rPr>
            </w:pPr>
          </w:p>
        </w:tc>
      </w:tr>
    </w:tbl>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bookmarkStart w:id="32" w:name="_Toc302738353"/>
      <w:r w:rsidRPr="008171B9">
        <w:rPr>
          <w:rFonts w:ascii="仿宋_GB2312" w:eastAsia="仿宋_GB2312" w:hAnsi="仿宋" w:cs="MingLiU" w:hint="eastAsia"/>
          <w:kern w:val="0"/>
          <w:sz w:val="24"/>
          <w:szCs w:val="28"/>
        </w:rPr>
        <w:t>（三十）递延所得税资产和递延所得税负债</w:t>
      </w:r>
      <w:bookmarkEnd w:id="32"/>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递延所得税资产和递延所得税负债不以抵销后的净额列示的，按1披露；若递延所得税资产和递延所得税负债以抵销后的净额列示的，按2披露。</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1.递延所得税资产和递延所得税负债不以抵销后的净额列示</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（1）已确认递延所得税资产和递延所得税负债</w:t>
      </w:r>
    </w:p>
    <w:tbl>
      <w:tblPr>
        <w:tblW w:w="0" w:type="auto"/>
        <w:jc w:val="center"/>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20"/>
        <w:gridCol w:w="1259"/>
        <w:gridCol w:w="1261"/>
        <w:gridCol w:w="1080"/>
        <w:gridCol w:w="1286"/>
      </w:tblGrid>
      <w:tr w:rsidR="008171B9" w:rsidRPr="008171B9" w:rsidTr="00652DCB">
        <w:trPr>
          <w:trHeight w:val="397"/>
          <w:tblHeader/>
          <w:jc w:val="center"/>
        </w:trPr>
        <w:tc>
          <w:tcPr>
            <w:tcW w:w="3420" w:type="dxa"/>
            <w:vMerge w:val="restart"/>
            <w:vAlign w:val="center"/>
          </w:tcPr>
          <w:p w:rsidR="008171B9" w:rsidRPr="008171B9" w:rsidRDefault="008171B9" w:rsidP="008171B9">
            <w:pPr>
              <w:spacing w:line="440" w:lineRule="exact"/>
              <w:jc w:val="center"/>
              <w:rPr>
                <w:rFonts w:ascii="仿宋_GB2312" w:eastAsia="仿宋_GB2312" w:hAnsi="仿宋" w:cs="宋体" w:hint="eastAsia"/>
                <w:kern w:val="0"/>
                <w:sz w:val="20"/>
                <w:szCs w:val="28"/>
              </w:rPr>
            </w:pPr>
            <w:r w:rsidRPr="008171B9">
              <w:rPr>
                <w:rFonts w:ascii="仿宋_GB2312" w:eastAsia="仿宋_GB2312" w:hAnsi="仿宋" w:cs="MingLiU" w:hint="eastAsia"/>
                <w:kern w:val="0"/>
                <w:position w:val="-1"/>
                <w:sz w:val="20"/>
                <w:szCs w:val="28"/>
              </w:rPr>
              <w:t>项目</w:t>
            </w:r>
          </w:p>
        </w:tc>
        <w:tc>
          <w:tcPr>
            <w:tcW w:w="2520" w:type="dxa"/>
            <w:gridSpan w:val="2"/>
            <w:vAlign w:val="center"/>
          </w:tcPr>
          <w:p w:rsidR="008171B9" w:rsidRPr="008171B9" w:rsidRDefault="008171B9" w:rsidP="008171B9">
            <w:pPr>
              <w:spacing w:line="440" w:lineRule="exact"/>
              <w:jc w:val="center"/>
              <w:rPr>
                <w:rFonts w:ascii="仿宋_GB2312" w:eastAsia="仿宋_GB2312" w:hAnsi="仿宋" w:cs="宋体" w:hint="eastAsia"/>
                <w:kern w:val="0"/>
                <w:sz w:val="20"/>
                <w:szCs w:val="28"/>
              </w:rPr>
            </w:pPr>
            <w:r w:rsidRPr="008171B9">
              <w:rPr>
                <w:rFonts w:ascii="仿宋_GB2312" w:eastAsia="仿宋_GB2312" w:hAnsi="仿宋" w:cs="MingLiU" w:hint="eastAsia"/>
                <w:kern w:val="0"/>
                <w:position w:val="-1"/>
                <w:sz w:val="20"/>
                <w:szCs w:val="28"/>
              </w:rPr>
              <w:t>年末余额</w:t>
            </w:r>
          </w:p>
        </w:tc>
        <w:tc>
          <w:tcPr>
            <w:tcW w:w="2366" w:type="dxa"/>
            <w:gridSpan w:val="2"/>
            <w:vAlign w:val="center"/>
          </w:tcPr>
          <w:p w:rsidR="008171B9" w:rsidRPr="008171B9" w:rsidRDefault="008171B9" w:rsidP="008171B9">
            <w:pPr>
              <w:spacing w:line="440" w:lineRule="exact"/>
              <w:jc w:val="center"/>
              <w:rPr>
                <w:rFonts w:ascii="仿宋_GB2312" w:eastAsia="仿宋_GB2312" w:hAnsi="仿宋" w:cs="宋体" w:hint="eastAsia"/>
                <w:kern w:val="0"/>
                <w:sz w:val="20"/>
                <w:szCs w:val="28"/>
              </w:rPr>
            </w:pPr>
            <w:r w:rsidRPr="008171B9">
              <w:rPr>
                <w:rFonts w:ascii="仿宋_GB2312" w:eastAsia="仿宋_GB2312" w:hAnsi="仿宋" w:cs="MingLiU" w:hint="eastAsia"/>
                <w:kern w:val="0"/>
                <w:position w:val="-1"/>
                <w:sz w:val="20"/>
                <w:szCs w:val="28"/>
              </w:rPr>
              <w:t>年初余额</w:t>
            </w:r>
          </w:p>
        </w:tc>
      </w:tr>
      <w:tr w:rsidR="008171B9" w:rsidRPr="008171B9" w:rsidTr="00652DCB">
        <w:trPr>
          <w:trHeight w:val="397"/>
          <w:tblHeader/>
          <w:jc w:val="center"/>
        </w:trPr>
        <w:tc>
          <w:tcPr>
            <w:tcW w:w="3420" w:type="dxa"/>
            <w:vMerge/>
            <w:vAlign w:val="center"/>
          </w:tcPr>
          <w:p w:rsidR="008171B9" w:rsidRPr="008171B9" w:rsidRDefault="008171B9" w:rsidP="008171B9">
            <w:pPr>
              <w:spacing w:line="440" w:lineRule="exact"/>
              <w:jc w:val="center"/>
              <w:rPr>
                <w:rFonts w:ascii="仿宋_GB2312" w:eastAsia="仿宋_GB2312" w:hAnsi="仿宋" w:cs="MingLiU" w:hint="eastAsia"/>
                <w:kern w:val="0"/>
                <w:position w:val="-1"/>
                <w:sz w:val="20"/>
                <w:szCs w:val="28"/>
              </w:rPr>
            </w:pPr>
          </w:p>
        </w:tc>
        <w:tc>
          <w:tcPr>
            <w:tcW w:w="1259" w:type="dxa"/>
            <w:vAlign w:val="center"/>
          </w:tcPr>
          <w:p w:rsidR="008171B9" w:rsidRPr="008171B9" w:rsidRDefault="008171B9" w:rsidP="008171B9">
            <w:pPr>
              <w:spacing w:line="440" w:lineRule="exact"/>
              <w:jc w:val="center"/>
              <w:rPr>
                <w:rFonts w:ascii="仿宋_GB2312" w:eastAsia="仿宋_GB2312" w:hAnsi="仿宋" w:cs="Arial" w:hint="eastAsia"/>
                <w:bCs/>
                <w:kern w:val="0"/>
                <w:sz w:val="20"/>
                <w:szCs w:val="21"/>
              </w:rPr>
            </w:pPr>
            <w:r w:rsidRPr="008171B9">
              <w:rPr>
                <w:rFonts w:ascii="仿宋_GB2312" w:eastAsia="仿宋_GB2312" w:hAnsi="仿宋" w:cs="Arial" w:hint="eastAsia"/>
                <w:bCs/>
                <w:kern w:val="0"/>
                <w:sz w:val="20"/>
                <w:szCs w:val="21"/>
              </w:rPr>
              <w:t>递延所得税</w:t>
            </w:r>
          </w:p>
          <w:p w:rsidR="008171B9" w:rsidRPr="008171B9" w:rsidRDefault="008171B9" w:rsidP="008171B9">
            <w:pPr>
              <w:spacing w:line="440" w:lineRule="exact"/>
              <w:jc w:val="center"/>
              <w:rPr>
                <w:rFonts w:ascii="仿宋_GB2312" w:eastAsia="仿宋_GB2312" w:hAnsi="仿宋" w:cs="MingLiU" w:hint="eastAsia"/>
                <w:kern w:val="0"/>
                <w:position w:val="-1"/>
                <w:sz w:val="20"/>
                <w:szCs w:val="28"/>
              </w:rPr>
            </w:pPr>
            <w:r w:rsidRPr="008171B9">
              <w:rPr>
                <w:rFonts w:ascii="仿宋_GB2312" w:eastAsia="仿宋_GB2312" w:hAnsi="仿宋" w:cs="Arial" w:hint="eastAsia"/>
                <w:bCs/>
                <w:kern w:val="0"/>
                <w:sz w:val="20"/>
                <w:szCs w:val="21"/>
              </w:rPr>
              <w:t>资产</w:t>
            </w:r>
          </w:p>
        </w:tc>
        <w:tc>
          <w:tcPr>
            <w:tcW w:w="1261" w:type="dxa"/>
            <w:vAlign w:val="center"/>
          </w:tcPr>
          <w:p w:rsidR="008171B9" w:rsidRPr="008171B9" w:rsidRDefault="008171B9" w:rsidP="008171B9">
            <w:pPr>
              <w:spacing w:line="440" w:lineRule="exact"/>
              <w:jc w:val="center"/>
              <w:rPr>
                <w:rFonts w:ascii="仿宋_GB2312" w:eastAsia="仿宋_GB2312" w:hAnsi="仿宋" w:cs="MingLiU" w:hint="eastAsia"/>
                <w:kern w:val="0"/>
                <w:position w:val="-1"/>
                <w:sz w:val="20"/>
                <w:szCs w:val="28"/>
              </w:rPr>
            </w:pPr>
            <w:r w:rsidRPr="008171B9">
              <w:rPr>
                <w:rFonts w:ascii="仿宋_GB2312" w:eastAsia="仿宋_GB2312" w:hAnsi="仿宋" w:cs="Arial" w:hint="eastAsia"/>
                <w:bCs/>
                <w:kern w:val="0"/>
                <w:sz w:val="20"/>
                <w:szCs w:val="21"/>
              </w:rPr>
              <w:t>可抵扣暂时性差异</w:t>
            </w:r>
          </w:p>
        </w:tc>
        <w:tc>
          <w:tcPr>
            <w:tcW w:w="1080" w:type="dxa"/>
            <w:vAlign w:val="center"/>
          </w:tcPr>
          <w:p w:rsidR="008171B9" w:rsidRPr="008171B9" w:rsidRDefault="008171B9" w:rsidP="008171B9">
            <w:pPr>
              <w:spacing w:line="440" w:lineRule="exact"/>
              <w:jc w:val="center"/>
              <w:rPr>
                <w:rFonts w:ascii="仿宋_GB2312" w:eastAsia="仿宋_GB2312" w:hAnsi="仿宋" w:cs="MingLiU" w:hint="eastAsia"/>
                <w:kern w:val="0"/>
                <w:position w:val="-1"/>
                <w:sz w:val="20"/>
                <w:szCs w:val="28"/>
              </w:rPr>
            </w:pPr>
            <w:r w:rsidRPr="008171B9">
              <w:rPr>
                <w:rFonts w:ascii="仿宋_GB2312" w:eastAsia="仿宋_GB2312" w:hAnsi="仿宋" w:cs="Arial" w:hint="eastAsia"/>
                <w:bCs/>
                <w:kern w:val="0"/>
                <w:sz w:val="20"/>
                <w:szCs w:val="21"/>
              </w:rPr>
              <w:t>递延所得税资产</w:t>
            </w:r>
          </w:p>
        </w:tc>
        <w:tc>
          <w:tcPr>
            <w:tcW w:w="1286" w:type="dxa"/>
            <w:vAlign w:val="center"/>
          </w:tcPr>
          <w:p w:rsidR="008171B9" w:rsidRPr="008171B9" w:rsidRDefault="008171B9" w:rsidP="008171B9">
            <w:pPr>
              <w:spacing w:line="440" w:lineRule="exact"/>
              <w:jc w:val="center"/>
              <w:rPr>
                <w:rFonts w:ascii="仿宋_GB2312" w:eastAsia="仿宋_GB2312" w:hAnsi="仿宋" w:cs="MingLiU" w:hint="eastAsia"/>
                <w:kern w:val="0"/>
                <w:position w:val="-1"/>
                <w:sz w:val="20"/>
                <w:szCs w:val="28"/>
              </w:rPr>
            </w:pPr>
            <w:r w:rsidRPr="008171B9">
              <w:rPr>
                <w:rFonts w:ascii="仿宋_GB2312" w:eastAsia="仿宋_GB2312" w:hAnsi="仿宋" w:cs="Arial" w:hint="eastAsia"/>
                <w:bCs/>
                <w:kern w:val="0"/>
                <w:sz w:val="20"/>
                <w:szCs w:val="21"/>
              </w:rPr>
              <w:t>可抵扣暂时性差异</w:t>
            </w:r>
          </w:p>
        </w:tc>
      </w:tr>
      <w:tr w:rsidR="008171B9" w:rsidRPr="008171B9" w:rsidTr="00652DCB">
        <w:trPr>
          <w:trHeight w:val="397"/>
          <w:jc w:val="center"/>
        </w:trPr>
        <w:tc>
          <w:tcPr>
            <w:tcW w:w="3420" w:type="dxa"/>
          </w:tcPr>
          <w:p w:rsidR="008171B9" w:rsidRPr="008171B9" w:rsidRDefault="008171B9" w:rsidP="008171B9">
            <w:pPr>
              <w:spacing w:line="440" w:lineRule="exact"/>
              <w:rPr>
                <w:rFonts w:ascii="仿宋_GB2312" w:eastAsia="仿宋_GB2312" w:hAnsi="仿宋" w:cs="宋体" w:hint="eastAsia"/>
                <w:kern w:val="0"/>
                <w:sz w:val="20"/>
              </w:rPr>
            </w:pPr>
            <w:r w:rsidRPr="008171B9">
              <w:rPr>
                <w:rFonts w:ascii="仿宋_GB2312" w:eastAsia="仿宋_GB2312" w:hAnsi="仿宋" w:cs="MingLiU" w:hint="eastAsia"/>
                <w:kern w:val="0"/>
                <w:position w:val="-1"/>
                <w:sz w:val="20"/>
              </w:rPr>
              <w:t>一、递延所得税资产</w:t>
            </w:r>
          </w:p>
        </w:tc>
        <w:tc>
          <w:tcPr>
            <w:tcW w:w="1259" w:type="dxa"/>
          </w:tcPr>
          <w:p w:rsidR="008171B9" w:rsidRPr="008171B9" w:rsidRDefault="008171B9" w:rsidP="008171B9">
            <w:pPr>
              <w:spacing w:line="440" w:lineRule="exact"/>
              <w:rPr>
                <w:rFonts w:ascii="仿宋_GB2312" w:eastAsia="仿宋_GB2312" w:hAnsi="仿宋" w:cs="宋体" w:hint="eastAsia"/>
                <w:kern w:val="0"/>
                <w:sz w:val="20"/>
                <w:szCs w:val="28"/>
              </w:rPr>
            </w:pPr>
          </w:p>
        </w:tc>
        <w:tc>
          <w:tcPr>
            <w:tcW w:w="1261" w:type="dxa"/>
          </w:tcPr>
          <w:p w:rsidR="008171B9" w:rsidRPr="008171B9" w:rsidRDefault="008171B9" w:rsidP="008171B9">
            <w:pPr>
              <w:spacing w:line="440" w:lineRule="exact"/>
              <w:rPr>
                <w:rFonts w:ascii="仿宋_GB2312" w:eastAsia="仿宋_GB2312" w:hAnsi="仿宋" w:cs="宋体" w:hint="eastAsia"/>
                <w:kern w:val="0"/>
                <w:sz w:val="20"/>
                <w:szCs w:val="28"/>
              </w:rPr>
            </w:pPr>
          </w:p>
        </w:tc>
        <w:tc>
          <w:tcPr>
            <w:tcW w:w="1080" w:type="dxa"/>
          </w:tcPr>
          <w:p w:rsidR="008171B9" w:rsidRPr="008171B9" w:rsidRDefault="008171B9" w:rsidP="008171B9">
            <w:pPr>
              <w:spacing w:line="440" w:lineRule="exact"/>
              <w:rPr>
                <w:rFonts w:ascii="仿宋_GB2312" w:eastAsia="仿宋_GB2312" w:hAnsi="仿宋" w:cs="宋体" w:hint="eastAsia"/>
                <w:kern w:val="0"/>
                <w:sz w:val="20"/>
                <w:szCs w:val="28"/>
              </w:rPr>
            </w:pPr>
          </w:p>
        </w:tc>
        <w:tc>
          <w:tcPr>
            <w:tcW w:w="1286" w:type="dxa"/>
          </w:tcPr>
          <w:p w:rsidR="008171B9" w:rsidRPr="008171B9" w:rsidRDefault="008171B9" w:rsidP="008171B9">
            <w:pPr>
              <w:spacing w:line="440" w:lineRule="exact"/>
              <w:rPr>
                <w:rFonts w:ascii="仿宋_GB2312" w:eastAsia="仿宋_GB2312" w:hAnsi="仿宋" w:cs="宋体" w:hint="eastAsia"/>
                <w:kern w:val="0"/>
                <w:sz w:val="20"/>
                <w:szCs w:val="28"/>
              </w:rPr>
            </w:pPr>
          </w:p>
        </w:tc>
      </w:tr>
      <w:tr w:rsidR="008171B9" w:rsidRPr="008171B9" w:rsidTr="00652DCB">
        <w:trPr>
          <w:trHeight w:val="397"/>
          <w:jc w:val="center"/>
        </w:trPr>
        <w:tc>
          <w:tcPr>
            <w:tcW w:w="3420" w:type="dxa"/>
            <w:vAlign w:val="center"/>
          </w:tcPr>
          <w:p w:rsidR="008171B9" w:rsidRPr="008171B9" w:rsidRDefault="008171B9" w:rsidP="008171B9">
            <w:pPr>
              <w:spacing w:line="440" w:lineRule="exact"/>
              <w:rPr>
                <w:rFonts w:ascii="仿宋_GB2312" w:eastAsia="仿宋_GB2312" w:hAnsi="仿宋" w:cs="宋体" w:hint="eastAsia"/>
                <w:kern w:val="0"/>
                <w:sz w:val="20"/>
              </w:rPr>
            </w:pPr>
            <w:r w:rsidRPr="008171B9">
              <w:rPr>
                <w:rFonts w:ascii="仿宋_GB2312" w:eastAsia="仿宋_GB2312" w:hAnsi="仿宋" w:cs="Times New Roman" w:hint="eastAsia"/>
                <w:sz w:val="20"/>
                <w:szCs w:val="21"/>
              </w:rPr>
              <w:t>资产减值准备</w:t>
            </w:r>
          </w:p>
        </w:tc>
        <w:tc>
          <w:tcPr>
            <w:tcW w:w="1259" w:type="dxa"/>
          </w:tcPr>
          <w:p w:rsidR="008171B9" w:rsidRPr="008171B9" w:rsidRDefault="008171B9" w:rsidP="008171B9">
            <w:pPr>
              <w:spacing w:line="440" w:lineRule="exact"/>
              <w:rPr>
                <w:rFonts w:ascii="仿宋_GB2312" w:eastAsia="仿宋_GB2312" w:hAnsi="仿宋" w:cs="宋体" w:hint="eastAsia"/>
                <w:kern w:val="0"/>
                <w:sz w:val="20"/>
                <w:szCs w:val="28"/>
              </w:rPr>
            </w:pPr>
          </w:p>
        </w:tc>
        <w:tc>
          <w:tcPr>
            <w:tcW w:w="1261" w:type="dxa"/>
          </w:tcPr>
          <w:p w:rsidR="008171B9" w:rsidRPr="008171B9" w:rsidRDefault="008171B9" w:rsidP="008171B9">
            <w:pPr>
              <w:spacing w:line="440" w:lineRule="exact"/>
              <w:rPr>
                <w:rFonts w:ascii="仿宋_GB2312" w:eastAsia="仿宋_GB2312" w:hAnsi="仿宋" w:cs="宋体" w:hint="eastAsia"/>
                <w:kern w:val="0"/>
                <w:sz w:val="20"/>
                <w:szCs w:val="28"/>
              </w:rPr>
            </w:pPr>
          </w:p>
        </w:tc>
        <w:tc>
          <w:tcPr>
            <w:tcW w:w="1080" w:type="dxa"/>
          </w:tcPr>
          <w:p w:rsidR="008171B9" w:rsidRPr="008171B9" w:rsidRDefault="008171B9" w:rsidP="008171B9">
            <w:pPr>
              <w:spacing w:line="440" w:lineRule="exact"/>
              <w:rPr>
                <w:rFonts w:ascii="仿宋_GB2312" w:eastAsia="仿宋_GB2312" w:hAnsi="仿宋" w:cs="宋体" w:hint="eastAsia"/>
                <w:kern w:val="0"/>
                <w:sz w:val="20"/>
                <w:szCs w:val="28"/>
              </w:rPr>
            </w:pPr>
          </w:p>
        </w:tc>
        <w:tc>
          <w:tcPr>
            <w:tcW w:w="1286" w:type="dxa"/>
          </w:tcPr>
          <w:p w:rsidR="008171B9" w:rsidRPr="008171B9" w:rsidRDefault="008171B9" w:rsidP="008171B9">
            <w:pPr>
              <w:spacing w:line="440" w:lineRule="exact"/>
              <w:rPr>
                <w:rFonts w:ascii="仿宋_GB2312" w:eastAsia="仿宋_GB2312" w:hAnsi="仿宋" w:cs="宋体" w:hint="eastAsia"/>
                <w:kern w:val="0"/>
                <w:sz w:val="20"/>
                <w:szCs w:val="28"/>
              </w:rPr>
            </w:pPr>
          </w:p>
        </w:tc>
      </w:tr>
      <w:tr w:rsidR="008171B9" w:rsidRPr="008171B9" w:rsidTr="00652DCB">
        <w:trPr>
          <w:trHeight w:val="397"/>
          <w:jc w:val="center"/>
        </w:trPr>
        <w:tc>
          <w:tcPr>
            <w:tcW w:w="3420" w:type="dxa"/>
            <w:vAlign w:val="center"/>
          </w:tcPr>
          <w:p w:rsidR="008171B9" w:rsidRPr="008171B9" w:rsidRDefault="008171B9" w:rsidP="008171B9">
            <w:pPr>
              <w:spacing w:line="440" w:lineRule="exact"/>
              <w:rPr>
                <w:rFonts w:ascii="仿宋_GB2312" w:eastAsia="仿宋_GB2312" w:hAnsi="仿宋" w:cs="Times New Roman" w:hint="eastAsia"/>
                <w:kern w:val="0"/>
                <w:sz w:val="20"/>
                <w:szCs w:val="21"/>
              </w:rPr>
            </w:pPr>
            <w:r w:rsidRPr="008171B9">
              <w:rPr>
                <w:rFonts w:ascii="仿宋_GB2312" w:eastAsia="仿宋_GB2312" w:hAnsi="仿宋" w:cs="Times New Roman" w:hint="eastAsia"/>
                <w:kern w:val="0"/>
                <w:sz w:val="20"/>
                <w:szCs w:val="21"/>
              </w:rPr>
              <w:t>信用减值准备</w:t>
            </w:r>
          </w:p>
        </w:tc>
        <w:tc>
          <w:tcPr>
            <w:tcW w:w="1259" w:type="dxa"/>
          </w:tcPr>
          <w:p w:rsidR="008171B9" w:rsidRPr="008171B9" w:rsidRDefault="008171B9" w:rsidP="008171B9">
            <w:pPr>
              <w:spacing w:line="440" w:lineRule="exact"/>
              <w:rPr>
                <w:rFonts w:ascii="仿宋_GB2312" w:eastAsia="仿宋_GB2312" w:hAnsi="仿宋" w:cs="宋体" w:hint="eastAsia"/>
                <w:kern w:val="0"/>
                <w:sz w:val="20"/>
                <w:szCs w:val="28"/>
              </w:rPr>
            </w:pPr>
          </w:p>
        </w:tc>
        <w:tc>
          <w:tcPr>
            <w:tcW w:w="1261" w:type="dxa"/>
          </w:tcPr>
          <w:p w:rsidR="008171B9" w:rsidRPr="008171B9" w:rsidRDefault="008171B9" w:rsidP="008171B9">
            <w:pPr>
              <w:spacing w:line="440" w:lineRule="exact"/>
              <w:rPr>
                <w:rFonts w:ascii="仿宋_GB2312" w:eastAsia="仿宋_GB2312" w:hAnsi="仿宋" w:cs="宋体" w:hint="eastAsia"/>
                <w:kern w:val="0"/>
                <w:sz w:val="20"/>
                <w:szCs w:val="28"/>
              </w:rPr>
            </w:pPr>
          </w:p>
        </w:tc>
        <w:tc>
          <w:tcPr>
            <w:tcW w:w="1080" w:type="dxa"/>
          </w:tcPr>
          <w:p w:rsidR="008171B9" w:rsidRPr="008171B9" w:rsidRDefault="008171B9" w:rsidP="008171B9">
            <w:pPr>
              <w:spacing w:line="440" w:lineRule="exact"/>
              <w:rPr>
                <w:rFonts w:ascii="仿宋_GB2312" w:eastAsia="仿宋_GB2312" w:hAnsi="仿宋" w:cs="宋体" w:hint="eastAsia"/>
                <w:kern w:val="0"/>
                <w:sz w:val="20"/>
                <w:szCs w:val="28"/>
              </w:rPr>
            </w:pPr>
          </w:p>
        </w:tc>
        <w:tc>
          <w:tcPr>
            <w:tcW w:w="1286" w:type="dxa"/>
          </w:tcPr>
          <w:p w:rsidR="008171B9" w:rsidRPr="008171B9" w:rsidRDefault="008171B9" w:rsidP="008171B9">
            <w:pPr>
              <w:spacing w:line="440" w:lineRule="exact"/>
              <w:rPr>
                <w:rFonts w:ascii="仿宋_GB2312" w:eastAsia="仿宋_GB2312" w:hAnsi="仿宋" w:cs="宋体" w:hint="eastAsia"/>
                <w:kern w:val="0"/>
                <w:sz w:val="20"/>
                <w:szCs w:val="28"/>
              </w:rPr>
            </w:pPr>
          </w:p>
        </w:tc>
      </w:tr>
      <w:tr w:rsidR="008171B9" w:rsidRPr="008171B9" w:rsidTr="00652DCB">
        <w:trPr>
          <w:trHeight w:val="397"/>
          <w:jc w:val="center"/>
        </w:trPr>
        <w:tc>
          <w:tcPr>
            <w:tcW w:w="3420" w:type="dxa"/>
            <w:vAlign w:val="center"/>
          </w:tcPr>
          <w:p w:rsidR="008171B9" w:rsidRPr="008171B9" w:rsidRDefault="008171B9" w:rsidP="008171B9">
            <w:pPr>
              <w:spacing w:line="440" w:lineRule="exact"/>
              <w:rPr>
                <w:rFonts w:ascii="仿宋_GB2312" w:eastAsia="仿宋_GB2312" w:hAnsi="仿宋" w:cs="宋体" w:hint="eastAsia"/>
                <w:kern w:val="0"/>
                <w:sz w:val="20"/>
              </w:rPr>
            </w:pPr>
            <w:r w:rsidRPr="008171B9">
              <w:rPr>
                <w:rFonts w:ascii="仿宋_GB2312" w:eastAsia="仿宋_GB2312" w:hAnsi="仿宋" w:cs="Times New Roman" w:hint="eastAsia"/>
                <w:kern w:val="0"/>
                <w:sz w:val="20"/>
                <w:szCs w:val="21"/>
              </w:rPr>
              <w:t>开办费</w:t>
            </w:r>
          </w:p>
        </w:tc>
        <w:tc>
          <w:tcPr>
            <w:tcW w:w="1259" w:type="dxa"/>
          </w:tcPr>
          <w:p w:rsidR="008171B9" w:rsidRPr="008171B9" w:rsidRDefault="008171B9" w:rsidP="008171B9">
            <w:pPr>
              <w:spacing w:line="440" w:lineRule="exact"/>
              <w:rPr>
                <w:rFonts w:ascii="仿宋_GB2312" w:eastAsia="仿宋_GB2312" w:hAnsi="仿宋" w:cs="宋体" w:hint="eastAsia"/>
                <w:kern w:val="0"/>
                <w:sz w:val="20"/>
                <w:szCs w:val="28"/>
              </w:rPr>
            </w:pPr>
          </w:p>
        </w:tc>
        <w:tc>
          <w:tcPr>
            <w:tcW w:w="1261" w:type="dxa"/>
          </w:tcPr>
          <w:p w:rsidR="008171B9" w:rsidRPr="008171B9" w:rsidRDefault="008171B9" w:rsidP="008171B9">
            <w:pPr>
              <w:spacing w:line="440" w:lineRule="exact"/>
              <w:rPr>
                <w:rFonts w:ascii="仿宋_GB2312" w:eastAsia="仿宋_GB2312" w:hAnsi="仿宋" w:cs="宋体" w:hint="eastAsia"/>
                <w:kern w:val="0"/>
                <w:sz w:val="20"/>
                <w:szCs w:val="28"/>
              </w:rPr>
            </w:pPr>
          </w:p>
        </w:tc>
        <w:tc>
          <w:tcPr>
            <w:tcW w:w="1080" w:type="dxa"/>
          </w:tcPr>
          <w:p w:rsidR="008171B9" w:rsidRPr="008171B9" w:rsidRDefault="008171B9" w:rsidP="008171B9">
            <w:pPr>
              <w:spacing w:line="440" w:lineRule="exact"/>
              <w:rPr>
                <w:rFonts w:ascii="仿宋_GB2312" w:eastAsia="仿宋_GB2312" w:hAnsi="仿宋" w:cs="宋体" w:hint="eastAsia"/>
                <w:kern w:val="0"/>
                <w:sz w:val="20"/>
                <w:szCs w:val="28"/>
              </w:rPr>
            </w:pPr>
          </w:p>
        </w:tc>
        <w:tc>
          <w:tcPr>
            <w:tcW w:w="1286" w:type="dxa"/>
          </w:tcPr>
          <w:p w:rsidR="008171B9" w:rsidRPr="008171B9" w:rsidRDefault="008171B9" w:rsidP="008171B9">
            <w:pPr>
              <w:spacing w:line="440" w:lineRule="exact"/>
              <w:rPr>
                <w:rFonts w:ascii="仿宋_GB2312" w:eastAsia="仿宋_GB2312" w:hAnsi="仿宋" w:cs="宋体" w:hint="eastAsia"/>
                <w:kern w:val="0"/>
                <w:sz w:val="20"/>
                <w:szCs w:val="28"/>
              </w:rPr>
            </w:pPr>
          </w:p>
        </w:tc>
      </w:tr>
      <w:tr w:rsidR="008171B9" w:rsidRPr="008171B9" w:rsidTr="00652DCB">
        <w:trPr>
          <w:trHeight w:val="397"/>
          <w:jc w:val="center"/>
        </w:trPr>
        <w:tc>
          <w:tcPr>
            <w:tcW w:w="3420" w:type="dxa"/>
            <w:vAlign w:val="center"/>
          </w:tcPr>
          <w:p w:rsidR="008171B9" w:rsidRPr="008171B9" w:rsidRDefault="008171B9" w:rsidP="008171B9">
            <w:pPr>
              <w:spacing w:line="440" w:lineRule="exact"/>
              <w:rPr>
                <w:rFonts w:ascii="仿宋_GB2312" w:eastAsia="仿宋_GB2312" w:hAnsi="仿宋" w:cs="宋体" w:hint="eastAsia"/>
                <w:kern w:val="0"/>
                <w:sz w:val="20"/>
              </w:rPr>
            </w:pPr>
            <w:r w:rsidRPr="008171B9">
              <w:rPr>
                <w:rFonts w:ascii="仿宋_GB2312" w:eastAsia="仿宋_GB2312" w:hAnsi="仿宋" w:cs="Times New Roman" w:hint="eastAsia"/>
                <w:kern w:val="0"/>
                <w:sz w:val="20"/>
                <w:szCs w:val="21"/>
              </w:rPr>
              <w:lastRenderedPageBreak/>
              <w:t>可抵扣亏损</w:t>
            </w:r>
          </w:p>
        </w:tc>
        <w:tc>
          <w:tcPr>
            <w:tcW w:w="1259" w:type="dxa"/>
          </w:tcPr>
          <w:p w:rsidR="008171B9" w:rsidRPr="008171B9" w:rsidRDefault="008171B9" w:rsidP="008171B9">
            <w:pPr>
              <w:spacing w:line="440" w:lineRule="exact"/>
              <w:rPr>
                <w:rFonts w:ascii="仿宋_GB2312" w:eastAsia="仿宋_GB2312" w:hAnsi="仿宋" w:cs="宋体" w:hint="eastAsia"/>
                <w:kern w:val="0"/>
                <w:sz w:val="20"/>
                <w:szCs w:val="28"/>
              </w:rPr>
            </w:pPr>
          </w:p>
        </w:tc>
        <w:tc>
          <w:tcPr>
            <w:tcW w:w="1261" w:type="dxa"/>
          </w:tcPr>
          <w:p w:rsidR="008171B9" w:rsidRPr="008171B9" w:rsidRDefault="008171B9" w:rsidP="008171B9">
            <w:pPr>
              <w:spacing w:line="440" w:lineRule="exact"/>
              <w:rPr>
                <w:rFonts w:ascii="仿宋_GB2312" w:eastAsia="仿宋_GB2312" w:hAnsi="仿宋" w:cs="宋体" w:hint="eastAsia"/>
                <w:kern w:val="0"/>
                <w:sz w:val="20"/>
                <w:szCs w:val="28"/>
              </w:rPr>
            </w:pPr>
          </w:p>
        </w:tc>
        <w:tc>
          <w:tcPr>
            <w:tcW w:w="1080" w:type="dxa"/>
          </w:tcPr>
          <w:p w:rsidR="008171B9" w:rsidRPr="008171B9" w:rsidRDefault="008171B9" w:rsidP="008171B9">
            <w:pPr>
              <w:spacing w:line="440" w:lineRule="exact"/>
              <w:rPr>
                <w:rFonts w:ascii="仿宋_GB2312" w:eastAsia="仿宋_GB2312" w:hAnsi="仿宋" w:cs="宋体" w:hint="eastAsia"/>
                <w:kern w:val="0"/>
                <w:sz w:val="20"/>
                <w:szCs w:val="28"/>
              </w:rPr>
            </w:pPr>
          </w:p>
        </w:tc>
        <w:tc>
          <w:tcPr>
            <w:tcW w:w="1286" w:type="dxa"/>
          </w:tcPr>
          <w:p w:rsidR="008171B9" w:rsidRPr="008171B9" w:rsidRDefault="008171B9" w:rsidP="008171B9">
            <w:pPr>
              <w:spacing w:line="440" w:lineRule="exact"/>
              <w:rPr>
                <w:rFonts w:ascii="仿宋_GB2312" w:eastAsia="仿宋_GB2312" w:hAnsi="仿宋" w:cs="宋体" w:hint="eastAsia"/>
                <w:kern w:val="0"/>
                <w:sz w:val="20"/>
                <w:szCs w:val="28"/>
              </w:rPr>
            </w:pPr>
          </w:p>
        </w:tc>
      </w:tr>
      <w:tr w:rsidR="008171B9" w:rsidRPr="008171B9" w:rsidTr="00652DCB">
        <w:trPr>
          <w:trHeight w:val="397"/>
          <w:jc w:val="center"/>
        </w:trPr>
        <w:tc>
          <w:tcPr>
            <w:tcW w:w="3420" w:type="dxa"/>
          </w:tcPr>
          <w:p w:rsidR="008171B9" w:rsidRPr="008171B9" w:rsidRDefault="008171B9" w:rsidP="008171B9">
            <w:pPr>
              <w:spacing w:line="440" w:lineRule="exact"/>
              <w:rPr>
                <w:rFonts w:ascii="仿宋_GB2312" w:eastAsia="仿宋_GB2312" w:hAnsi="仿宋" w:cs="宋体" w:hint="eastAsia"/>
                <w:kern w:val="0"/>
                <w:sz w:val="20"/>
              </w:rPr>
            </w:pPr>
            <w:r w:rsidRPr="008171B9">
              <w:rPr>
                <w:rFonts w:ascii="仿宋_GB2312" w:eastAsia="仿宋_GB2312" w:hAnsi="仿宋" w:cs="宋体" w:hint="eastAsia"/>
                <w:kern w:val="0"/>
                <w:sz w:val="20"/>
              </w:rPr>
              <w:t>……</w:t>
            </w:r>
          </w:p>
        </w:tc>
        <w:tc>
          <w:tcPr>
            <w:tcW w:w="1259" w:type="dxa"/>
          </w:tcPr>
          <w:p w:rsidR="008171B9" w:rsidRPr="008171B9" w:rsidRDefault="008171B9" w:rsidP="008171B9">
            <w:pPr>
              <w:spacing w:line="440" w:lineRule="exact"/>
              <w:rPr>
                <w:rFonts w:ascii="仿宋_GB2312" w:eastAsia="仿宋_GB2312" w:hAnsi="仿宋" w:cs="宋体" w:hint="eastAsia"/>
                <w:kern w:val="0"/>
                <w:sz w:val="20"/>
                <w:szCs w:val="28"/>
              </w:rPr>
            </w:pPr>
          </w:p>
        </w:tc>
        <w:tc>
          <w:tcPr>
            <w:tcW w:w="1261" w:type="dxa"/>
          </w:tcPr>
          <w:p w:rsidR="008171B9" w:rsidRPr="008171B9" w:rsidRDefault="008171B9" w:rsidP="008171B9">
            <w:pPr>
              <w:spacing w:line="440" w:lineRule="exact"/>
              <w:rPr>
                <w:rFonts w:ascii="仿宋_GB2312" w:eastAsia="仿宋_GB2312" w:hAnsi="仿宋" w:cs="宋体" w:hint="eastAsia"/>
                <w:kern w:val="0"/>
                <w:sz w:val="20"/>
                <w:szCs w:val="28"/>
              </w:rPr>
            </w:pPr>
          </w:p>
        </w:tc>
        <w:tc>
          <w:tcPr>
            <w:tcW w:w="1080" w:type="dxa"/>
          </w:tcPr>
          <w:p w:rsidR="008171B9" w:rsidRPr="008171B9" w:rsidRDefault="008171B9" w:rsidP="008171B9">
            <w:pPr>
              <w:spacing w:line="440" w:lineRule="exact"/>
              <w:rPr>
                <w:rFonts w:ascii="仿宋_GB2312" w:eastAsia="仿宋_GB2312" w:hAnsi="仿宋" w:cs="宋体" w:hint="eastAsia"/>
                <w:kern w:val="0"/>
                <w:sz w:val="20"/>
                <w:szCs w:val="28"/>
              </w:rPr>
            </w:pPr>
          </w:p>
        </w:tc>
        <w:tc>
          <w:tcPr>
            <w:tcW w:w="1286" w:type="dxa"/>
          </w:tcPr>
          <w:p w:rsidR="008171B9" w:rsidRPr="008171B9" w:rsidRDefault="008171B9" w:rsidP="008171B9">
            <w:pPr>
              <w:spacing w:line="440" w:lineRule="exact"/>
              <w:rPr>
                <w:rFonts w:ascii="仿宋_GB2312" w:eastAsia="仿宋_GB2312" w:hAnsi="仿宋" w:cs="宋体" w:hint="eastAsia"/>
                <w:kern w:val="0"/>
                <w:sz w:val="20"/>
                <w:szCs w:val="28"/>
              </w:rPr>
            </w:pPr>
          </w:p>
        </w:tc>
      </w:tr>
      <w:tr w:rsidR="008171B9" w:rsidRPr="008171B9" w:rsidTr="00652DCB">
        <w:trPr>
          <w:trHeight w:val="397"/>
          <w:jc w:val="center"/>
        </w:trPr>
        <w:tc>
          <w:tcPr>
            <w:tcW w:w="3420" w:type="dxa"/>
          </w:tcPr>
          <w:p w:rsidR="008171B9" w:rsidRPr="008171B9" w:rsidRDefault="008171B9" w:rsidP="008171B9">
            <w:pPr>
              <w:spacing w:line="440" w:lineRule="exact"/>
              <w:jc w:val="center"/>
              <w:rPr>
                <w:rFonts w:ascii="仿宋_GB2312" w:eastAsia="仿宋_GB2312" w:hAnsi="仿宋" w:cs="宋体" w:hint="eastAsia"/>
                <w:kern w:val="0"/>
                <w:sz w:val="20"/>
              </w:rPr>
            </w:pPr>
            <w:r w:rsidRPr="008171B9">
              <w:rPr>
                <w:rFonts w:ascii="仿宋_GB2312" w:eastAsia="仿宋_GB2312" w:hAnsi="仿宋" w:cs="MingLiU" w:hint="eastAsia"/>
                <w:kern w:val="0"/>
                <w:position w:val="-1"/>
                <w:sz w:val="20"/>
              </w:rPr>
              <w:t>合计</w:t>
            </w:r>
          </w:p>
        </w:tc>
        <w:tc>
          <w:tcPr>
            <w:tcW w:w="1259" w:type="dxa"/>
          </w:tcPr>
          <w:p w:rsidR="008171B9" w:rsidRPr="008171B9" w:rsidRDefault="008171B9" w:rsidP="008171B9">
            <w:pPr>
              <w:spacing w:line="440" w:lineRule="exact"/>
              <w:rPr>
                <w:rFonts w:ascii="仿宋_GB2312" w:eastAsia="仿宋_GB2312" w:hAnsi="仿宋" w:cs="宋体" w:hint="eastAsia"/>
                <w:kern w:val="0"/>
                <w:sz w:val="20"/>
                <w:szCs w:val="28"/>
              </w:rPr>
            </w:pPr>
          </w:p>
        </w:tc>
        <w:tc>
          <w:tcPr>
            <w:tcW w:w="1261" w:type="dxa"/>
          </w:tcPr>
          <w:p w:rsidR="008171B9" w:rsidRPr="008171B9" w:rsidRDefault="008171B9" w:rsidP="008171B9">
            <w:pPr>
              <w:spacing w:line="440" w:lineRule="exact"/>
              <w:rPr>
                <w:rFonts w:ascii="仿宋_GB2312" w:eastAsia="仿宋_GB2312" w:hAnsi="仿宋" w:cs="宋体" w:hint="eastAsia"/>
                <w:kern w:val="0"/>
                <w:sz w:val="20"/>
                <w:szCs w:val="28"/>
              </w:rPr>
            </w:pPr>
          </w:p>
        </w:tc>
        <w:tc>
          <w:tcPr>
            <w:tcW w:w="1080" w:type="dxa"/>
          </w:tcPr>
          <w:p w:rsidR="008171B9" w:rsidRPr="008171B9" w:rsidRDefault="008171B9" w:rsidP="008171B9">
            <w:pPr>
              <w:spacing w:line="440" w:lineRule="exact"/>
              <w:rPr>
                <w:rFonts w:ascii="仿宋_GB2312" w:eastAsia="仿宋_GB2312" w:hAnsi="仿宋" w:cs="宋体" w:hint="eastAsia"/>
                <w:kern w:val="0"/>
                <w:sz w:val="20"/>
                <w:szCs w:val="28"/>
              </w:rPr>
            </w:pPr>
          </w:p>
        </w:tc>
        <w:tc>
          <w:tcPr>
            <w:tcW w:w="1286" w:type="dxa"/>
          </w:tcPr>
          <w:p w:rsidR="008171B9" w:rsidRPr="008171B9" w:rsidRDefault="008171B9" w:rsidP="008171B9">
            <w:pPr>
              <w:spacing w:line="440" w:lineRule="exact"/>
              <w:rPr>
                <w:rFonts w:ascii="仿宋_GB2312" w:eastAsia="仿宋_GB2312" w:hAnsi="仿宋" w:cs="宋体" w:hint="eastAsia"/>
                <w:kern w:val="0"/>
                <w:sz w:val="20"/>
                <w:szCs w:val="28"/>
              </w:rPr>
            </w:pPr>
          </w:p>
        </w:tc>
      </w:tr>
      <w:tr w:rsidR="008171B9" w:rsidRPr="008171B9" w:rsidTr="00652DCB">
        <w:trPr>
          <w:trHeight w:val="397"/>
          <w:jc w:val="center"/>
        </w:trPr>
        <w:tc>
          <w:tcPr>
            <w:tcW w:w="3420" w:type="dxa"/>
          </w:tcPr>
          <w:p w:rsidR="008171B9" w:rsidRPr="008171B9" w:rsidRDefault="008171B9" w:rsidP="008171B9">
            <w:pPr>
              <w:spacing w:line="440" w:lineRule="exact"/>
              <w:rPr>
                <w:rFonts w:ascii="仿宋_GB2312" w:eastAsia="仿宋_GB2312" w:hAnsi="仿宋" w:cs="宋体" w:hint="eastAsia"/>
                <w:kern w:val="0"/>
                <w:sz w:val="20"/>
              </w:rPr>
            </w:pPr>
            <w:r w:rsidRPr="008171B9">
              <w:rPr>
                <w:rFonts w:ascii="仿宋_GB2312" w:eastAsia="仿宋_GB2312" w:hAnsi="仿宋" w:cs="MingLiU" w:hint="eastAsia"/>
                <w:kern w:val="0"/>
                <w:position w:val="-1"/>
                <w:sz w:val="20"/>
              </w:rPr>
              <w:t>二、递延所得税负债</w:t>
            </w:r>
          </w:p>
        </w:tc>
        <w:tc>
          <w:tcPr>
            <w:tcW w:w="1259" w:type="dxa"/>
          </w:tcPr>
          <w:p w:rsidR="008171B9" w:rsidRPr="008171B9" w:rsidRDefault="008171B9" w:rsidP="008171B9">
            <w:pPr>
              <w:spacing w:line="440" w:lineRule="exact"/>
              <w:rPr>
                <w:rFonts w:ascii="仿宋_GB2312" w:eastAsia="仿宋_GB2312" w:hAnsi="仿宋" w:cs="宋体" w:hint="eastAsia"/>
                <w:kern w:val="0"/>
                <w:sz w:val="20"/>
                <w:szCs w:val="28"/>
              </w:rPr>
            </w:pPr>
          </w:p>
        </w:tc>
        <w:tc>
          <w:tcPr>
            <w:tcW w:w="1261" w:type="dxa"/>
          </w:tcPr>
          <w:p w:rsidR="008171B9" w:rsidRPr="008171B9" w:rsidRDefault="008171B9" w:rsidP="008171B9">
            <w:pPr>
              <w:spacing w:line="440" w:lineRule="exact"/>
              <w:rPr>
                <w:rFonts w:ascii="仿宋_GB2312" w:eastAsia="仿宋_GB2312" w:hAnsi="仿宋" w:cs="宋体" w:hint="eastAsia"/>
                <w:kern w:val="0"/>
                <w:sz w:val="20"/>
                <w:szCs w:val="28"/>
              </w:rPr>
            </w:pPr>
          </w:p>
        </w:tc>
        <w:tc>
          <w:tcPr>
            <w:tcW w:w="1080" w:type="dxa"/>
          </w:tcPr>
          <w:p w:rsidR="008171B9" w:rsidRPr="008171B9" w:rsidRDefault="008171B9" w:rsidP="008171B9">
            <w:pPr>
              <w:spacing w:line="440" w:lineRule="exact"/>
              <w:rPr>
                <w:rFonts w:ascii="仿宋_GB2312" w:eastAsia="仿宋_GB2312" w:hAnsi="仿宋" w:cs="宋体" w:hint="eastAsia"/>
                <w:kern w:val="0"/>
                <w:sz w:val="20"/>
                <w:szCs w:val="28"/>
              </w:rPr>
            </w:pPr>
          </w:p>
        </w:tc>
        <w:tc>
          <w:tcPr>
            <w:tcW w:w="1286" w:type="dxa"/>
          </w:tcPr>
          <w:p w:rsidR="008171B9" w:rsidRPr="008171B9" w:rsidRDefault="008171B9" w:rsidP="008171B9">
            <w:pPr>
              <w:spacing w:line="440" w:lineRule="exact"/>
              <w:rPr>
                <w:rFonts w:ascii="仿宋_GB2312" w:eastAsia="仿宋_GB2312" w:hAnsi="仿宋" w:cs="宋体" w:hint="eastAsia"/>
                <w:kern w:val="0"/>
                <w:sz w:val="20"/>
                <w:szCs w:val="28"/>
              </w:rPr>
            </w:pPr>
          </w:p>
        </w:tc>
      </w:tr>
      <w:tr w:rsidR="008171B9" w:rsidRPr="008171B9" w:rsidTr="00652DCB">
        <w:trPr>
          <w:trHeight w:val="397"/>
          <w:jc w:val="center"/>
        </w:trPr>
        <w:tc>
          <w:tcPr>
            <w:tcW w:w="3420" w:type="dxa"/>
          </w:tcPr>
          <w:p w:rsidR="008171B9" w:rsidRPr="008171B9" w:rsidRDefault="008171B9" w:rsidP="008171B9">
            <w:pPr>
              <w:spacing w:line="440" w:lineRule="exact"/>
              <w:rPr>
                <w:rFonts w:ascii="仿宋_GB2312" w:eastAsia="仿宋_GB2312" w:hAnsi="仿宋" w:cs="宋体" w:hint="eastAsia"/>
                <w:kern w:val="0"/>
                <w:sz w:val="20"/>
              </w:rPr>
            </w:pPr>
            <w:r w:rsidRPr="008171B9">
              <w:rPr>
                <w:rFonts w:ascii="仿宋_GB2312" w:eastAsia="仿宋_GB2312" w:hAnsi="仿宋" w:cs="Times New Roman" w:hint="eastAsia"/>
                <w:sz w:val="20"/>
                <w:szCs w:val="21"/>
              </w:rPr>
              <w:t>交易性金融工具、衍生金融工具的估值</w:t>
            </w:r>
          </w:p>
        </w:tc>
        <w:tc>
          <w:tcPr>
            <w:tcW w:w="1259" w:type="dxa"/>
          </w:tcPr>
          <w:p w:rsidR="008171B9" w:rsidRPr="008171B9" w:rsidRDefault="008171B9" w:rsidP="008171B9">
            <w:pPr>
              <w:spacing w:line="440" w:lineRule="exact"/>
              <w:rPr>
                <w:rFonts w:ascii="仿宋_GB2312" w:eastAsia="仿宋_GB2312" w:hAnsi="仿宋" w:cs="宋体" w:hint="eastAsia"/>
                <w:kern w:val="0"/>
                <w:sz w:val="20"/>
                <w:szCs w:val="28"/>
              </w:rPr>
            </w:pPr>
          </w:p>
        </w:tc>
        <w:tc>
          <w:tcPr>
            <w:tcW w:w="1261" w:type="dxa"/>
          </w:tcPr>
          <w:p w:rsidR="008171B9" w:rsidRPr="008171B9" w:rsidRDefault="008171B9" w:rsidP="008171B9">
            <w:pPr>
              <w:spacing w:line="440" w:lineRule="exact"/>
              <w:rPr>
                <w:rFonts w:ascii="仿宋_GB2312" w:eastAsia="仿宋_GB2312" w:hAnsi="仿宋" w:cs="宋体" w:hint="eastAsia"/>
                <w:kern w:val="0"/>
                <w:sz w:val="20"/>
                <w:szCs w:val="28"/>
              </w:rPr>
            </w:pPr>
          </w:p>
        </w:tc>
        <w:tc>
          <w:tcPr>
            <w:tcW w:w="1080" w:type="dxa"/>
          </w:tcPr>
          <w:p w:rsidR="008171B9" w:rsidRPr="008171B9" w:rsidRDefault="008171B9" w:rsidP="008171B9">
            <w:pPr>
              <w:spacing w:line="440" w:lineRule="exact"/>
              <w:rPr>
                <w:rFonts w:ascii="仿宋_GB2312" w:eastAsia="仿宋_GB2312" w:hAnsi="仿宋" w:cs="宋体" w:hint="eastAsia"/>
                <w:kern w:val="0"/>
                <w:sz w:val="20"/>
                <w:szCs w:val="28"/>
              </w:rPr>
            </w:pPr>
          </w:p>
        </w:tc>
        <w:tc>
          <w:tcPr>
            <w:tcW w:w="1286" w:type="dxa"/>
          </w:tcPr>
          <w:p w:rsidR="008171B9" w:rsidRPr="008171B9" w:rsidRDefault="008171B9" w:rsidP="008171B9">
            <w:pPr>
              <w:spacing w:line="440" w:lineRule="exact"/>
              <w:rPr>
                <w:rFonts w:ascii="仿宋_GB2312" w:eastAsia="仿宋_GB2312" w:hAnsi="仿宋" w:cs="宋体" w:hint="eastAsia"/>
                <w:kern w:val="0"/>
                <w:sz w:val="20"/>
                <w:szCs w:val="28"/>
              </w:rPr>
            </w:pPr>
          </w:p>
        </w:tc>
      </w:tr>
      <w:tr w:rsidR="008171B9" w:rsidRPr="008171B9" w:rsidTr="00652DCB">
        <w:trPr>
          <w:trHeight w:val="397"/>
          <w:jc w:val="center"/>
        </w:trPr>
        <w:tc>
          <w:tcPr>
            <w:tcW w:w="3420" w:type="dxa"/>
          </w:tcPr>
          <w:p w:rsidR="008171B9" w:rsidRPr="008171B9" w:rsidRDefault="008171B9" w:rsidP="008171B9">
            <w:pPr>
              <w:spacing w:line="440" w:lineRule="exact"/>
              <w:rPr>
                <w:rFonts w:ascii="仿宋_GB2312" w:eastAsia="仿宋_GB2312" w:hAnsi="仿宋" w:cs="宋体" w:hint="eastAsia"/>
                <w:kern w:val="0"/>
                <w:sz w:val="20"/>
              </w:rPr>
            </w:pPr>
            <w:r w:rsidRPr="008171B9">
              <w:rPr>
                <w:rFonts w:ascii="仿宋_GB2312" w:eastAsia="仿宋_GB2312" w:hAnsi="仿宋" w:cs="Times New Roman" w:hint="eastAsia"/>
                <w:sz w:val="20"/>
                <w:szCs w:val="21"/>
              </w:rPr>
              <w:t>计入</w:t>
            </w:r>
            <w:r w:rsidRPr="008171B9">
              <w:rPr>
                <w:rFonts w:ascii="仿宋_GB2312" w:eastAsia="仿宋_GB2312" w:hAnsi="宋体" w:cs="Times New Roman" w:hint="eastAsia"/>
                <w:sz w:val="20"/>
                <w:szCs w:val="21"/>
              </w:rPr>
              <w:t>其他综合收益</w:t>
            </w:r>
            <w:r w:rsidRPr="008171B9">
              <w:rPr>
                <w:rFonts w:ascii="仿宋_GB2312" w:eastAsia="仿宋_GB2312" w:hAnsi="仿宋" w:cs="Times New Roman" w:hint="eastAsia"/>
                <w:sz w:val="20"/>
                <w:szCs w:val="21"/>
              </w:rPr>
              <w:t>的可供出售金融资产公允价值变动</w:t>
            </w:r>
          </w:p>
        </w:tc>
        <w:tc>
          <w:tcPr>
            <w:tcW w:w="1259" w:type="dxa"/>
          </w:tcPr>
          <w:p w:rsidR="008171B9" w:rsidRPr="008171B9" w:rsidRDefault="008171B9" w:rsidP="008171B9">
            <w:pPr>
              <w:spacing w:line="440" w:lineRule="exact"/>
              <w:rPr>
                <w:rFonts w:ascii="仿宋_GB2312" w:eastAsia="仿宋_GB2312" w:hAnsi="仿宋" w:cs="宋体" w:hint="eastAsia"/>
                <w:kern w:val="0"/>
                <w:sz w:val="20"/>
                <w:szCs w:val="28"/>
              </w:rPr>
            </w:pPr>
          </w:p>
        </w:tc>
        <w:tc>
          <w:tcPr>
            <w:tcW w:w="1261" w:type="dxa"/>
          </w:tcPr>
          <w:p w:rsidR="008171B9" w:rsidRPr="008171B9" w:rsidRDefault="008171B9" w:rsidP="008171B9">
            <w:pPr>
              <w:spacing w:line="440" w:lineRule="exact"/>
              <w:rPr>
                <w:rFonts w:ascii="仿宋_GB2312" w:eastAsia="仿宋_GB2312" w:hAnsi="仿宋" w:cs="宋体" w:hint="eastAsia"/>
                <w:kern w:val="0"/>
                <w:sz w:val="20"/>
                <w:szCs w:val="28"/>
              </w:rPr>
            </w:pPr>
          </w:p>
        </w:tc>
        <w:tc>
          <w:tcPr>
            <w:tcW w:w="1080" w:type="dxa"/>
          </w:tcPr>
          <w:p w:rsidR="008171B9" w:rsidRPr="008171B9" w:rsidRDefault="008171B9" w:rsidP="008171B9">
            <w:pPr>
              <w:spacing w:line="440" w:lineRule="exact"/>
              <w:rPr>
                <w:rFonts w:ascii="仿宋_GB2312" w:eastAsia="仿宋_GB2312" w:hAnsi="仿宋" w:cs="宋体" w:hint="eastAsia"/>
                <w:kern w:val="0"/>
                <w:sz w:val="20"/>
                <w:szCs w:val="28"/>
              </w:rPr>
            </w:pPr>
          </w:p>
        </w:tc>
        <w:tc>
          <w:tcPr>
            <w:tcW w:w="1286" w:type="dxa"/>
          </w:tcPr>
          <w:p w:rsidR="008171B9" w:rsidRPr="008171B9" w:rsidRDefault="008171B9" w:rsidP="008171B9">
            <w:pPr>
              <w:spacing w:line="440" w:lineRule="exact"/>
              <w:rPr>
                <w:rFonts w:ascii="仿宋_GB2312" w:eastAsia="仿宋_GB2312" w:hAnsi="仿宋" w:cs="宋体" w:hint="eastAsia"/>
                <w:kern w:val="0"/>
                <w:sz w:val="20"/>
                <w:szCs w:val="28"/>
              </w:rPr>
            </w:pPr>
          </w:p>
        </w:tc>
      </w:tr>
      <w:tr w:rsidR="008171B9" w:rsidRPr="008171B9" w:rsidTr="00652DCB">
        <w:trPr>
          <w:trHeight w:val="397"/>
          <w:jc w:val="center"/>
        </w:trPr>
        <w:tc>
          <w:tcPr>
            <w:tcW w:w="3420" w:type="dxa"/>
          </w:tcPr>
          <w:p w:rsidR="008171B9" w:rsidRPr="008171B9" w:rsidRDefault="008171B9" w:rsidP="008171B9">
            <w:pPr>
              <w:spacing w:line="440" w:lineRule="exact"/>
              <w:rPr>
                <w:rFonts w:ascii="仿宋_GB2312" w:eastAsia="仿宋_GB2312" w:hAnsi="仿宋" w:cs="宋体" w:hint="eastAsia"/>
                <w:kern w:val="0"/>
                <w:sz w:val="20"/>
              </w:rPr>
            </w:pPr>
            <w:r w:rsidRPr="008171B9">
              <w:rPr>
                <w:rFonts w:ascii="仿宋_GB2312" w:eastAsia="仿宋_GB2312" w:hAnsi="仿宋" w:cs="宋体" w:hint="eastAsia"/>
                <w:kern w:val="0"/>
                <w:sz w:val="20"/>
              </w:rPr>
              <w:t>计入其他综合收益的其他金融资产公允价值变动</w:t>
            </w:r>
          </w:p>
        </w:tc>
        <w:tc>
          <w:tcPr>
            <w:tcW w:w="1259" w:type="dxa"/>
          </w:tcPr>
          <w:p w:rsidR="008171B9" w:rsidRPr="008171B9" w:rsidRDefault="008171B9" w:rsidP="008171B9">
            <w:pPr>
              <w:spacing w:line="440" w:lineRule="exact"/>
              <w:rPr>
                <w:rFonts w:ascii="仿宋_GB2312" w:eastAsia="仿宋_GB2312" w:hAnsi="仿宋" w:cs="宋体" w:hint="eastAsia"/>
                <w:kern w:val="0"/>
                <w:sz w:val="20"/>
                <w:szCs w:val="28"/>
              </w:rPr>
            </w:pPr>
          </w:p>
        </w:tc>
        <w:tc>
          <w:tcPr>
            <w:tcW w:w="1261" w:type="dxa"/>
          </w:tcPr>
          <w:p w:rsidR="008171B9" w:rsidRPr="008171B9" w:rsidRDefault="008171B9" w:rsidP="008171B9">
            <w:pPr>
              <w:spacing w:line="440" w:lineRule="exact"/>
              <w:rPr>
                <w:rFonts w:ascii="仿宋_GB2312" w:eastAsia="仿宋_GB2312" w:hAnsi="仿宋" w:cs="宋体" w:hint="eastAsia"/>
                <w:kern w:val="0"/>
                <w:sz w:val="20"/>
                <w:szCs w:val="28"/>
              </w:rPr>
            </w:pPr>
          </w:p>
        </w:tc>
        <w:tc>
          <w:tcPr>
            <w:tcW w:w="1080" w:type="dxa"/>
          </w:tcPr>
          <w:p w:rsidR="008171B9" w:rsidRPr="008171B9" w:rsidRDefault="008171B9" w:rsidP="008171B9">
            <w:pPr>
              <w:spacing w:line="440" w:lineRule="exact"/>
              <w:rPr>
                <w:rFonts w:ascii="仿宋_GB2312" w:eastAsia="仿宋_GB2312" w:hAnsi="仿宋" w:cs="宋体" w:hint="eastAsia"/>
                <w:kern w:val="0"/>
                <w:sz w:val="20"/>
                <w:szCs w:val="28"/>
              </w:rPr>
            </w:pPr>
          </w:p>
        </w:tc>
        <w:tc>
          <w:tcPr>
            <w:tcW w:w="1286" w:type="dxa"/>
          </w:tcPr>
          <w:p w:rsidR="008171B9" w:rsidRPr="008171B9" w:rsidRDefault="008171B9" w:rsidP="008171B9">
            <w:pPr>
              <w:spacing w:line="440" w:lineRule="exact"/>
              <w:rPr>
                <w:rFonts w:ascii="仿宋_GB2312" w:eastAsia="仿宋_GB2312" w:hAnsi="仿宋" w:cs="宋体" w:hint="eastAsia"/>
                <w:kern w:val="0"/>
                <w:sz w:val="20"/>
                <w:szCs w:val="28"/>
              </w:rPr>
            </w:pPr>
          </w:p>
        </w:tc>
      </w:tr>
      <w:tr w:rsidR="008171B9" w:rsidRPr="008171B9" w:rsidTr="00652DCB">
        <w:trPr>
          <w:trHeight w:val="397"/>
          <w:jc w:val="center"/>
        </w:trPr>
        <w:tc>
          <w:tcPr>
            <w:tcW w:w="3420" w:type="dxa"/>
          </w:tcPr>
          <w:p w:rsidR="008171B9" w:rsidRPr="008171B9" w:rsidRDefault="008171B9" w:rsidP="008171B9">
            <w:pPr>
              <w:spacing w:line="440" w:lineRule="exact"/>
              <w:rPr>
                <w:rFonts w:ascii="仿宋_GB2312" w:eastAsia="仿宋_GB2312" w:hAnsi="仿宋" w:cs="宋体" w:hint="eastAsia"/>
                <w:kern w:val="0"/>
                <w:sz w:val="20"/>
              </w:rPr>
            </w:pPr>
            <w:r w:rsidRPr="008171B9">
              <w:rPr>
                <w:rFonts w:ascii="仿宋_GB2312" w:eastAsia="仿宋_GB2312" w:hAnsi="仿宋" w:cs="宋体" w:hint="eastAsia"/>
                <w:kern w:val="0"/>
                <w:sz w:val="20"/>
              </w:rPr>
              <w:t>……</w:t>
            </w:r>
          </w:p>
        </w:tc>
        <w:tc>
          <w:tcPr>
            <w:tcW w:w="1259" w:type="dxa"/>
          </w:tcPr>
          <w:p w:rsidR="008171B9" w:rsidRPr="008171B9" w:rsidRDefault="008171B9" w:rsidP="008171B9">
            <w:pPr>
              <w:spacing w:line="440" w:lineRule="exact"/>
              <w:rPr>
                <w:rFonts w:ascii="仿宋_GB2312" w:eastAsia="仿宋_GB2312" w:hAnsi="仿宋" w:cs="宋体" w:hint="eastAsia"/>
                <w:kern w:val="0"/>
                <w:sz w:val="20"/>
                <w:szCs w:val="28"/>
              </w:rPr>
            </w:pPr>
          </w:p>
        </w:tc>
        <w:tc>
          <w:tcPr>
            <w:tcW w:w="1261" w:type="dxa"/>
          </w:tcPr>
          <w:p w:rsidR="008171B9" w:rsidRPr="008171B9" w:rsidRDefault="008171B9" w:rsidP="008171B9">
            <w:pPr>
              <w:spacing w:line="440" w:lineRule="exact"/>
              <w:rPr>
                <w:rFonts w:ascii="仿宋_GB2312" w:eastAsia="仿宋_GB2312" w:hAnsi="仿宋" w:cs="宋体" w:hint="eastAsia"/>
                <w:kern w:val="0"/>
                <w:sz w:val="20"/>
                <w:szCs w:val="28"/>
              </w:rPr>
            </w:pPr>
          </w:p>
        </w:tc>
        <w:tc>
          <w:tcPr>
            <w:tcW w:w="1080" w:type="dxa"/>
          </w:tcPr>
          <w:p w:rsidR="008171B9" w:rsidRPr="008171B9" w:rsidRDefault="008171B9" w:rsidP="008171B9">
            <w:pPr>
              <w:spacing w:line="440" w:lineRule="exact"/>
              <w:rPr>
                <w:rFonts w:ascii="仿宋_GB2312" w:eastAsia="仿宋_GB2312" w:hAnsi="仿宋" w:cs="宋体" w:hint="eastAsia"/>
                <w:kern w:val="0"/>
                <w:sz w:val="20"/>
                <w:szCs w:val="28"/>
              </w:rPr>
            </w:pPr>
          </w:p>
        </w:tc>
        <w:tc>
          <w:tcPr>
            <w:tcW w:w="1286" w:type="dxa"/>
          </w:tcPr>
          <w:p w:rsidR="008171B9" w:rsidRPr="008171B9" w:rsidRDefault="008171B9" w:rsidP="008171B9">
            <w:pPr>
              <w:spacing w:line="440" w:lineRule="exact"/>
              <w:rPr>
                <w:rFonts w:ascii="仿宋_GB2312" w:eastAsia="仿宋_GB2312" w:hAnsi="仿宋" w:cs="宋体" w:hint="eastAsia"/>
                <w:kern w:val="0"/>
                <w:sz w:val="20"/>
                <w:szCs w:val="28"/>
              </w:rPr>
            </w:pPr>
          </w:p>
        </w:tc>
      </w:tr>
      <w:tr w:rsidR="008171B9" w:rsidRPr="008171B9" w:rsidTr="00652DCB">
        <w:trPr>
          <w:trHeight w:val="397"/>
          <w:jc w:val="center"/>
        </w:trPr>
        <w:tc>
          <w:tcPr>
            <w:tcW w:w="3420" w:type="dxa"/>
          </w:tcPr>
          <w:p w:rsidR="008171B9" w:rsidRPr="008171B9" w:rsidRDefault="008171B9" w:rsidP="008171B9">
            <w:pPr>
              <w:spacing w:line="440" w:lineRule="exact"/>
              <w:jc w:val="center"/>
              <w:rPr>
                <w:rFonts w:ascii="仿宋_GB2312" w:eastAsia="仿宋_GB2312" w:hAnsi="仿宋" w:cs="宋体" w:hint="eastAsia"/>
                <w:kern w:val="0"/>
                <w:sz w:val="20"/>
              </w:rPr>
            </w:pPr>
            <w:r w:rsidRPr="008171B9">
              <w:rPr>
                <w:rFonts w:ascii="仿宋_GB2312" w:eastAsia="仿宋_GB2312" w:hAnsi="仿宋" w:cs="MingLiU" w:hint="eastAsia"/>
                <w:kern w:val="0"/>
                <w:position w:val="-1"/>
                <w:sz w:val="20"/>
              </w:rPr>
              <w:t>合计</w:t>
            </w:r>
          </w:p>
        </w:tc>
        <w:tc>
          <w:tcPr>
            <w:tcW w:w="1259" w:type="dxa"/>
          </w:tcPr>
          <w:p w:rsidR="008171B9" w:rsidRPr="008171B9" w:rsidRDefault="008171B9" w:rsidP="008171B9">
            <w:pPr>
              <w:spacing w:line="440" w:lineRule="exact"/>
              <w:rPr>
                <w:rFonts w:ascii="仿宋_GB2312" w:eastAsia="仿宋_GB2312" w:hAnsi="仿宋" w:cs="宋体" w:hint="eastAsia"/>
                <w:kern w:val="0"/>
                <w:sz w:val="20"/>
                <w:szCs w:val="28"/>
              </w:rPr>
            </w:pPr>
          </w:p>
        </w:tc>
        <w:tc>
          <w:tcPr>
            <w:tcW w:w="1261" w:type="dxa"/>
          </w:tcPr>
          <w:p w:rsidR="008171B9" w:rsidRPr="008171B9" w:rsidRDefault="008171B9" w:rsidP="008171B9">
            <w:pPr>
              <w:spacing w:line="440" w:lineRule="exact"/>
              <w:rPr>
                <w:rFonts w:ascii="仿宋_GB2312" w:eastAsia="仿宋_GB2312" w:hAnsi="仿宋" w:cs="宋体" w:hint="eastAsia"/>
                <w:kern w:val="0"/>
                <w:sz w:val="20"/>
                <w:szCs w:val="28"/>
              </w:rPr>
            </w:pPr>
          </w:p>
        </w:tc>
        <w:tc>
          <w:tcPr>
            <w:tcW w:w="1080" w:type="dxa"/>
          </w:tcPr>
          <w:p w:rsidR="008171B9" w:rsidRPr="008171B9" w:rsidRDefault="008171B9" w:rsidP="008171B9">
            <w:pPr>
              <w:spacing w:line="440" w:lineRule="exact"/>
              <w:rPr>
                <w:rFonts w:ascii="仿宋_GB2312" w:eastAsia="仿宋_GB2312" w:hAnsi="仿宋" w:cs="宋体" w:hint="eastAsia"/>
                <w:kern w:val="0"/>
                <w:sz w:val="20"/>
                <w:szCs w:val="28"/>
              </w:rPr>
            </w:pPr>
          </w:p>
        </w:tc>
        <w:tc>
          <w:tcPr>
            <w:tcW w:w="1286" w:type="dxa"/>
          </w:tcPr>
          <w:p w:rsidR="008171B9" w:rsidRPr="008171B9" w:rsidRDefault="008171B9" w:rsidP="008171B9">
            <w:pPr>
              <w:spacing w:line="440" w:lineRule="exact"/>
              <w:rPr>
                <w:rFonts w:ascii="仿宋_GB2312" w:eastAsia="仿宋_GB2312" w:hAnsi="仿宋" w:cs="宋体" w:hint="eastAsia"/>
                <w:kern w:val="0"/>
                <w:sz w:val="20"/>
                <w:szCs w:val="28"/>
              </w:rPr>
            </w:pPr>
          </w:p>
        </w:tc>
      </w:tr>
    </w:tbl>
    <w:p w:rsidR="008171B9" w:rsidRPr="008171B9" w:rsidRDefault="008171B9" w:rsidP="008171B9">
      <w:pPr>
        <w:spacing w:line="440" w:lineRule="exact"/>
        <w:ind w:firstLineChars="200" w:firstLine="420"/>
        <w:rPr>
          <w:rFonts w:ascii="仿宋_GB2312" w:eastAsia="仿宋_GB2312" w:hAnsi="仿宋" w:cs="MingLiU" w:hint="eastAsia"/>
          <w:kern w:val="0"/>
          <w:szCs w:val="21"/>
        </w:rPr>
      </w:pPr>
      <w:r w:rsidRPr="008171B9">
        <w:rPr>
          <w:rFonts w:ascii="仿宋_GB2312" w:eastAsia="仿宋_GB2312" w:hAnsi="仿宋" w:cs="MingLiU" w:hint="eastAsia"/>
          <w:kern w:val="0"/>
          <w:szCs w:val="21"/>
        </w:rPr>
        <w:t>注：</w:t>
      </w:r>
      <w:r w:rsidRPr="008171B9">
        <w:rPr>
          <w:rFonts w:ascii="仿宋_GB2312" w:eastAsia="仿宋_GB2312" w:hAnsi="仿宋" w:cs="宋体" w:hint="eastAsia"/>
          <w:kern w:val="0"/>
          <w:sz w:val="20"/>
        </w:rPr>
        <w:t>计入其他综合收益的其他金融资产为计入其他综合收益的其他债权投资、其他权益工具投资。</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（2）未确认递延所得税资产明细</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2506"/>
        <w:gridCol w:w="2506"/>
      </w:tblGrid>
      <w:tr w:rsidR="008171B9" w:rsidRPr="008171B9" w:rsidTr="00652DCB">
        <w:trPr>
          <w:trHeight w:val="397"/>
          <w:jc w:val="center"/>
        </w:trPr>
        <w:tc>
          <w:tcPr>
            <w:tcW w:w="3510"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宋体" w:hint="eastAsia"/>
                <w:kern w:val="0"/>
                <w:szCs w:val="21"/>
              </w:rPr>
              <w:t>项目</w:t>
            </w:r>
          </w:p>
        </w:tc>
        <w:tc>
          <w:tcPr>
            <w:tcW w:w="2506"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宋体" w:hint="eastAsia"/>
                <w:kern w:val="0"/>
                <w:szCs w:val="21"/>
              </w:rPr>
              <w:t>年末余额</w:t>
            </w:r>
          </w:p>
        </w:tc>
        <w:tc>
          <w:tcPr>
            <w:tcW w:w="2506"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宋体" w:hint="eastAsia"/>
                <w:kern w:val="0"/>
                <w:szCs w:val="21"/>
              </w:rPr>
              <w:t>年初余额</w:t>
            </w:r>
          </w:p>
        </w:tc>
      </w:tr>
      <w:tr w:rsidR="008171B9" w:rsidRPr="008171B9" w:rsidTr="00652DCB">
        <w:trPr>
          <w:trHeight w:val="397"/>
          <w:jc w:val="center"/>
        </w:trPr>
        <w:tc>
          <w:tcPr>
            <w:tcW w:w="3510" w:type="dxa"/>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Times New Roman" w:hint="eastAsia"/>
                <w:szCs w:val="21"/>
              </w:rPr>
              <w:t>可抵扣暂时性差异</w:t>
            </w:r>
          </w:p>
        </w:tc>
        <w:tc>
          <w:tcPr>
            <w:tcW w:w="2506" w:type="dxa"/>
          </w:tcPr>
          <w:p w:rsidR="008171B9" w:rsidRPr="008171B9" w:rsidRDefault="008171B9" w:rsidP="008171B9">
            <w:pPr>
              <w:spacing w:line="440" w:lineRule="exact"/>
              <w:rPr>
                <w:rFonts w:ascii="仿宋_GB2312" w:eastAsia="仿宋_GB2312" w:hAnsi="仿宋" w:cs="宋体" w:hint="eastAsia"/>
                <w:kern w:val="0"/>
                <w:szCs w:val="21"/>
              </w:rPr>
            </w:pPr>
          </w:p>
        </w:tc>
        <w:tc>
          <w:tcPr>
            <w:tcW w:w="2506" w:type="dxa"/>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3510"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r w:rsidRPr="008171B9">
              <w:rPr>
                <w:rFonts w:ascii="仿宋_GB2312" w:eastAsia="仿宋_GB2312" w:hAnsi="仿宋" w:cs="Times New Roman" w:hint="eastAsia"/>
                <w:szCs w:val="21"/>
              </w:rPr>
              <w:t>可抵扣亏损</w:t>
            </w:r>
          </w:p>
        </w:tc>
        <w:tc>
          <w:tcPr>
            <w:tcW w:w="2506" w:type="dxa"/>
          </w:tcPr>
          <w:p w:rsidR="008171B9" w:rsidRPr="008171B9" w:rsidRDefault="008171B9" w:rsidP="008171B9">
            <w:pPr>
              <w:spacing w:line="440" w:lineRule="exact"/>
              <w:rPr>
                <w:rFonts w:ascii="仿宋_GB2312" w:eastAsia="仿宋_GB2312" w:hAnsi="仿宋" w:cs="宋体" w:hint="eastAsia"/>
                <w:kern w:val="0"/>
                <w:szCs w:val="21"/>
              </w:rPr>
            </w:pPr>
          </w:p>
        </w:tc>
        <w:tc>
          <w:tcPr>
            <w:tcW w:w="2506" w:type="dxa"/>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3510"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2506" w:type="dxa"/>
          </w:tcPr>
          <w:p w:rsidR="008171B9" w:rsidRPr="008171B9" w:rsidRDefault="008171B9" w:rsidP="008171B9">
            <w:pPr>
              <w:spacing w:line="440" w:lineRule="exact"/>
              <w:rPr>
                <w:rFonts w:ascii="仿宋_GB2312" w:eastAsia="仿宋_GB2312" w:hAnsi="仿宋" w:cs="宋体" w:hint="eastAsia"/>
                <w:kern w:val="0"/>
                <w:szCs w:val="21"/>
              </w:rPr>
            </w:pPr>
          </w:p>
        </w:tc>
        <w:tc>
          <w:tcPr>
            <w:tcW w:w="2506" w:type="dxa"/>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3510"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2506" w:type="dxa"/>
          </w:tcPr>
          <w:p w:rsidR="008171B9" w:rsidRPr="008171B9" w:rsidRDefault="008171B9" w:rsidP="008171B9">
            <w:pPr>
              <w:spacing w:line="440" w:lineRule="exact"/>
              <w:rPr>
                <w:rFonts w:ascii="仿宋_GB2312" w:eastAsia="仿宋_GB2312" w:hAnsi="仿宋" w:cs="宋体" w:hint="eastAsia"/>
                <w:kern w:val="0"/>
                <w:szCs w:val="21"/>
              </w:rPr>
            </w:pPr>
          </w:p>
        </w:tc>
        <w:tc>
          <w:tcPr>
            <w:tcW w:w="2506" w:type="dxa"/>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3510" w:type="dxa"/>
            <w:vAlign w:val="center"/>
          </w:tcPr>
          <w:p w:rsidR="008171B9" w:rsidRPr="008171B9" w:rsidRDefault="008171B9" w:rsidP="008171B9">
            <w:pPr>
              <w:spacing w:line="440" w:lineRule="exact"/>
              <w:jc w:val="center"/>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合计</w:t>
            </w:r>
          </w:p>
        </w:tc>
        <w:tc>
          <w:tcPr>
            <w:tcW w:w="2506" w:type="dxa"/>
          </w:tcPr>
          <w:p w:rsidR="008171B9" w:rsidRPr="008171B9" w:rsidRDefault="008171B9" w:rsidP="008171B9">
            <w:pPr>
              <w:spacing w:line="440" w:lineRule="exact"/>
              <w:rPr>
                <w:rFonts w:ascii="仿宋_GB2312" w:eastAsia="仿宋_GB2312" w:hAnsi="仿宋" w:cs="宋体" w:hint="eastAsia"/>
                <w:kern w:val="0"/>
                <w:szCs w:val="21"/>
              </w:rPr>
            </w:pPr>
          </w:p>
        </w:tc>
        <w:tc>
          <w:tcPr>
            <w:tcW w:w="2506" w:type="dxa"/>
          </w:tcPr>
          <w:p w:rsidR="008171B9" w:rsidRPr="008171B9" w:rsidRDefault="008171B9" w:rsidP="008171B9">
            <w:pPr>
              <w:spacing w:line="440" w:lineRule="exact"/>
              <w:rPr>
                <w:rFonts w:ascii="仿宋_GB2312" w:eastAsia="仿宋_GB2312" w:hAnsi="仿宋" w:cs="宋体" w:hint="eastAsia"/>
                <w:kern w:val="0"/>
                <w:szCs w:val="21"/>
              </w:rPr>
            </w:pPr>
          </w:p>
        </w:tc>
      </w:tr>
    </w:tbl>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（3）未确认递延所得税资产的可抵扣亏损将于以下年度到期</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2714"/>
        <w:gridCol w:w="1936"/>
        <w:gridCol w:w="1936"/>
        <w:gridCol w:w="1936"/>
      </w:tblGrid>
      <w:tr w:rsidR="008171B9" w:rsidRPr="008171B9" w:rsidTr="00652DCB">
        <w:trPr>
          <w:trHeight w:val="397"/>
          <w:jc w:val="center"/>
        </w:trPr>
        <w:tc>
          <w:tcPr>
            <w:tcW w:w="2714"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年份</w:t>
            </w:r>
          </w:p>
        </w:tc>
        <w:tc>
          <w:tcPr>
            <w:tcW w:w="1936"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年末</w:t>
            </w:r>
            <w:r w:rsidRPr="008171B9">
              <w:rPr>
                <w:rFonts w:ascii="仿宋_GB2312" w:eastAsia="仿宋_GB2312" w:hAnsi="仿宋" w:cs="宋体" w:hint="eastAsia"/>
                <w:kern w:val="0"/>
                <w:szCs w:val="21"/>
              </w:rPr>
              <w:t>余额</w:t>
            </w:r>
          </w:p>
        </w:tc>
        <w:tc>
          <w:tcPr>
            <w:tcW w:w="1936"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年初</w:t>
            </w:r>
            <w:r w:rsidRPr="008171B9">
              <w:rPr>
                <w:rFonts w:ascii="仿宋_GB2312" w:eastAsia="仿宋_GB2312" w:hAnsi="仿宋" w:cs="宋体" w:hint="eastAsia"/>
                <w:kern w:val="0"/>
                <w:szCs w:val="21"/>
              </w:rPr>
              <w:t>余额</w:t>
            </w:r>
          </w:p>
        </w:tc>
        <w:tc>
          <w:tcPr>
            <w:tcW w:w="1936"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备注</w:t>
            </w:r>
          </w:p>
        </w:tc>
      </w:tr>
      <w:tr w:rsidR="008171B9" w:rsidRPr="008171B9" w:rsidTr="00652DCB">
        <w:trPr>
          <w:trHeight w:val="397"/>
          <w:jc w:val="center"/>
        </w:trPr>
        <w:tc>
          <w:tcPr>
            <w:tcW w:w="2714"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936" w:type="dxa"/>
          </w:tcPr>
          <w:p w:rsidR="008171B9" w:rsidRPr="008171B9" w:rsidRDefault="008171B9" w:rsidP="008171B9">
            <w:pPr>
              <w:spacing w:line="440" w:lineRule="exact"/>
              <w:rPr>
                <w:rFonts w:ascii="仿宋_GB2312" w:eastAsia="仿宋_GB2312" w:hAnsi="仿宋" w:cs="Times New Roman" w:hint="eastAsia"/>
                <w:szCs w:val="21"/>
              </w:rPr>
            </w:pPr>
          </w:p>
        </w:tc>
        <w:tc>
          <w:tcPr>
            <w:tcW w:w="1936" w:type="dxa"/>
          </w:tcPr>
          <w:p w:rsidR="008171B9" w:rsidRPr="008171B9" w:rsidRDefault="008171B9" w:rsidP="008171B9">
            <w:pPr>
              <w:spacing w:line="440" w:lineRule="exact"/>
              <w:rPr>
                <w:rFonts w:ascii="仿宋_GB2312" w:eastAsia="仿宋_GB2312" w:hAnsi="仿宋" w:cs="Times New Roman" w:hint="eastAsia"/>
                <w:szCs w:val="21"/>
              </w:rPr>
            </w:pPr>
          </w:p>
        </w:tc>
        <w:tc>
          <w:tcPr>
            <w:tcW w:w="1936"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2714"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936" w:type="dxa"/>
          </w:tcPr>
          <w:p w:rsidR="008171B9" w:rsidRPr="008171B9" w:rsidRDefault="008171B9" w:rsidP="008171B9">
            <w:pPr>
              <w:spacing w:line="440" w:lineRule="exact"/>
              <w:rPr>
                <w:rFonts w:ascii="仿宋_GB2312" w:eastAsia="仿宋_GB2312" w:hAnsi="仿宋" w:cs="Times New Roman" w:hint="eastAsia"/>
                <w:szCs w:val="21"/>
              </w:rPr>
            </w:pPr>
          </w:p>
        </w:tc>
        <w:tc>
          <w:tcPr>
            <w:tcW w:w="1936" w:type="dxa"/>
          </w:tcPr>
          <w:p w:rsidR="008171B9" w:rsidRPr="008171B9" w:rsidRDefault="008171B9" w:rsidP="008171B9">
            <w:pPr>
              <w:spacing w:line="440" w:lineRule="exact"/>
              <w:rPr>
                <w:rFonts w:ascii="仿宋_GB2312" w:eastAsia="仿宋_GB2312" w:hAnsi="仿宋" w:cs="Times New Roman" w:hint="eastAsia"/>
                <w:szCs w:val="21"/>
              </w:rPr>
            </w:pPr>
          </w:p>
        </w:tc>
        <w:tc>
          <w:tcPr>
            <w:tcW w:w="1936"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2714"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合计</w:t>
            </w:r>
          </w:p>
        </w:tc>
        <w:tc>
          <w:tcPr>
            <w:tcW w:w="1936" w:type="dxa"/>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936" w:type="dxa"/>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936" w:type="dxa"/>
          </w:tcPr>
          <w:p w:rsidR="008171B9" w:rsidRPr="008171B9" w:rsidRDefault="008171B9" w:rsidP="008171B9">
            <w:pPr>
              <w:spacing w:line="440" w:lineRule="exact"/>
              <w:jc w:val="center"/>
              <w:rPr>
                <w:rFonts w:ascii="仿宋_GB2312" w:eastAsia="仿宋_GB2312" w:hAnsi="仿宋" w:cs="Times New Roman" w:hint="eastAsia"/>
                <w:szCs w:val="21"/>
              </w:rPr>
            </w:pPr>
          </w:p>
        </w:tc>
      </w:tr>
    </w:tbl>
    <w:p w:rsidR="008171B9" w:rsidRPr="008171B9" w:rsidRDefault="008171B9" w:rsidP="008171B9">
      <w:pPr>
        <w:spacing w:line="440" w:lineRule="exact"/>
        <w:ind w:firstLineChars="200" w:firstLine="420"/>
        <w:rPr>
          <w:rFonts w:ascii="仿宋_GB2312" w:eastAsia="仿宋_GB2312" w:hAnsi="仿宋" w:cs="MingLiU" w:hint="eastAsia"/>
          <w:kern w:val="0"/>
          <w:szCs w:val="21"/>
        </w:rPr>
      </w:pPr>
      <w:r w:rsidRPr="008171B9">
        <w:rPr>
          <w:rFonts w:ascii="仿宋_GB2312" w:eastAsia="仿宋_GB2312" w:hAnsi="仿宋" w:cs="MingLiU" w:hint="eastAsia"/>
          <w:kern w:val="0"/>
          <w:szCs w:val="21"/>
        </w:rPr>
        <w:t>注：无法在资产负债表日确定全部可抵扣亏损情况的，可只填写能确定部分的金额及其到期年度，并在备注栏予以说明。</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2.递延所得税资产和递延所得税负债以抵销后的净额列示</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lastRenderedPageBreak/>
        <w:t>（1）互抵后的递延所得税资产或负债及对应的互抵后可抵扣或应纳税暂时性差异</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1934"/>
        <w:gridCol w:w="1643"/>
        <w:gridCol w:w="1460"/>
        <w:gridCol w:w="1643"/>
        <w:gridCol w:w="1825"/>
      </w:tblGrid>
      <w:tr w:rsidR="008171B9" w:rsidRPr="008171B9" w:rsidTr="00652DCB">
        <w:trPr>
          <w:trHeight w:val="397"/>
          <w:jc w:val="center"/>
        </w:trPr>
        <w:tc>
          <w:tcPr>
            <w:tcW w:w="1934"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项目</w:t>
            </w:r>
          </w:p>
        </w:tc>
        <w:tc>
          <w:tcPr>
            <w:tcW w:w="1643"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报告年末互抵后的递延所得税资产或负债</w:t>
            </w:r>
          </w:p>
        </w:tc>
        <w:tc>
          <w:tcPr>
            <w:tcW w:w="1460"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报告年末互抵后的可抵扣或应纳税暂时性差异</w:t>
            </w:r>
          </w:p>
        </w:tc>
        <w:tc>
          <w:tcPr>
            <w:tcW w:w="1643"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报告年初互抵后的递延所得税资产或负债</w:t>
            </w:r>
          </w:p>
        </w:tc>
        <w:tc>
          <w:tcPr>
            <w:tcW w:w="1825"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报告年初互抵后的可抵扣或应纳税暂时性差异</w:t>
            </w:r>
          </w:p>
        </w:tc>
      </w:tr>
      <w:tr w:rsidR="008171B9" w:rsidRPr="008171B9" w:rsidTr="00652DCB">
        <w:trPr>
          <w:trHeight w:val="397"/>
          <w:jc w:val="center"/>
        </w:trPr>
        <w:tc>
          <w:tcPr>
            <w:tcW w:w="1934"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递延所得税资产</w:t>
            </w:r>
          </w:p>
        </w:tc>
        <w:tc>
          <w:tcPr>
            <w:tcW w:w="1643"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460"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643"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825"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1934"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递延所得税负债</w:t>
            </w:r>
          </w:p>
        </w:tc>
        <w:tc>
          <w:tcPr>
            <w:tcW w:w="1643"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460"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643"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825"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bl>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（2）递延所得税资产和递延所得税负债互抵明细</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4445"/>
      </w:tblGrid>
      <w:tr w:rsidR="008171B9" w:rsidRPr="008171B9" w:rsidTr="00652DCB">
        <w:trPr>
          <w:trHeight w:val="397"/>
          <w:jc w:val="center"/>
        </w:trPr>
        <w:tc>
          <w:tcPr>
            <w:tcW w:w="4077"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项目</w:t>
            </w:r>
          </w:p>
        </w:tc>
        <w:tc>
          <w:tcPr>
            <w:tcW w:w="4445"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本年互抵金额</w:t>
            </w:r>
          </w:p>
        </w:tc>
      </w:tr>
      <w:tr w:rsidR="008171B9" w:rsidRPr="008171B9" w:rsidTr="00652DCB">
        <w:trPr>
          <w:trHeight w:val="397"/>
          <w:jc w:val="center"/>
        </w:trPr>
        <w:tc>
          <w:tcPr>
            <w:tcW w:w="4077" w:type="dxa"/>
          </w:tcPr>
          <w:p w:rsidR="008171B9" w:rsidRPr="008171B9" w:rsidRDefault="008171B9" w:rsidP="008171B9">
            <w:pPr>
              <w:spacing w:line="440" w:lineRule="exact"/>
              <w:rPr>
                <w:rFonts w:ascii="仿宋_GB2312" w:eastAsia="仿宋_GB2312" w:hAnsi="仿宋" w:cs="Times New Roman" w:hint="eastAsia"/>
                <w:szCs w:val="21"/>
              </w:rPr>
            </w:pPr>
          </w:p>
        </w:tc>
        <w:tc>
          <w:tcPr>
            <w:tcW w:w="4445"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4077" w:type="dxa"/>
          </w:tcPr>
          <w:p w:rsidR="008171B9" w:rsidRPr="008171B9" w:rsidRDefault="008171B9" w:rsidP="008171B9">
            <w:pPr>
              <w:spacing w:line="440" w:lineRule="exact"/>
              <w:rPr>
                <w:rFonts w:ascii="仿宋_GB2312" w:eastAsia="仿宋_GB2312" w:hAnsi="仿宋" w:cs="Times New Roman" w:hint="eastAsia"/>
                <w:szCs w:val="21"/>
              </w:rPr>
            </w:pPr>
          </w:p>
        </w:tc>
        <w:tc>
          <w:tcPr>
            <w:tcW w:w="4445" w:type="dxa"/>
          </w:tcPr>
          <w:p w:rsidR="008171B9" w:rsidRPr="008171B9" w:rsidRDefault="008171B9" w:rsidP="008171B9">
            <w:pPr>
              <w:spacing w:line="440" w:lineRule="exact"/>
              <w:rPr>
                <w:rFonts w:ascii="仿宋_GB2312" w:eastAsia="仿宋_GB2312" w:hAnsi="仿宋" w:cs="Times New Roman" w:hint="eastAsia"/>
                <w:szCs w:val="21"/>
              </w:rPr>
            </w:pPr>
          </w:p>
        </w:tc>
      </w:tr>
    </w:tbl>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（三十一）其他非流动资产</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4452"/>
        <w:gridCol w:w="1841"/>
        <w:gridCol w:w="2229"/>
      </w:tblGrid>
      <w:tr w:rsidR="008171B9" w:rsidRPr="008171B9" w:rsidTr="00652DCB">
        <w:trPr>
          <w:trHeight w:val="397"/>
          <w:jc w:val="center"/>
        </w:trPr>
        <w:tc>
          <w:tcPr>
            <w:tcW w:w="4452" w:type="dxa"/>
            <w:vAlign w:val="center"/>
          </w:tcPr>
          <w:p w:rsidR="008171B9" w:rsidRPr="008171B9" w:rsidRDefault="008171B9" w:rsidP="008171B9">
            <w:pPr>
              <w:spacing w:line="440" w:lineRule="exact"/>
              <w:jc w:val="center"/>
              <w:rPr>
                <w:rFonts w:ascii="仿宋_GB2312" w:eastAsia="仿宋_GB2312" w:hAnsi="仿宋" w:cs="宋体" w:hint="eastAsia"/>
                <w:bCs/>
                <w:kern w:val="0"/>
                <w:szCs w:val="21"/>
              </w:rPr>
            </w:pPr>
            <w:r w:rsidRPr="008171B9">
              <w:rPr>
                <w:rFonts w:ascii="仿宋_GB2312" w:eastAsia="仿宋_GB2312" w:hAnsi="仿宋" w:cs="宋体" w:hint="eastAsia"/>
                <w:bCs/>
                <w:kern w:val="0"/>
                <w:szCs w:val="21"/>
              </w:rPr>
              <w:t>项目</w:t>
            </w:r>
          </w:p>
        </w:tc>
        <w:tc>
          <w:tcPr>
            <w:tcW w:w="1841" w:type="dxa"/>
            <w:vAlign w:val="center"/>
          </w:tcPr>
          <w:p w:rsidR="008171B9" w:rsidRPr="008171B9" w:rsidRDefault="008171B9" w:rsidP="008171B9">
            <w:pPr>
              <w:spacing w:line="440" w:lineRule="exact"/>
              <w:jc w:val="center"/>
              <w:rPr>
                <w:rFonts w:ascii="仿宋_GB2312" w:eastAsia="仿宋_GB2312" w:hAnsi="仿宋" w:cs="宋体" w:hint="eastAsia"/>
                <w:bCs/>
                <w:kern w:val="0"/>
                <w:szCs w:val="21"/>
              </w:rPr>
            </w:pPr>
            <w:r w:rsidRPr="008171B9">
              <w:rPr>
                <w:rFonts w:ascii="仿宋_GB2312" w:eastAsia="仿宋_GB2312" w:hAnsi="仿宋" w:cs="宋体" w:hint="eastAsia"/>
                <w:bCs/>
                <w:kern w:val="0"/>
                <w:szCs w:val="21"/>
              </w:rPr>
              <w:t>年末余额</w:t>
            </w:r>
          </w:p>
        </w:tc>
        <w:tc>
          <w:tcPr>
            <w:tcW w:w="2229" w:type="dxa"/>
            <w:vAlign w:val="center"/>
          </w:tcPr>
          <w:p w:rsidR="008171B9" w:rsidRPr="008171B9" w:rsidRDefault="008171B9" w:rsidP="008171B9">
            <w:pPr>
              <w:spacing w:line="440" w:lineRule="exact"/>
              <w:jc w:val="center"/>
              <w:rPr>
                <w:rFonts w:ascii="仿宋_GB2312" w:eastAsia="仿宋_GB2312" w:hAnsi="仿宋" w:cs="宋体" w:hint="eastAsia"/>
                <w:bCs/>
                <w:kern w:val="0"/>
                <w:szCs w:val="21"/>
              </w:rPr>
            </w:pPr>
            <w:r w:rsidRPr="008171B9">
              <w:rPr>
                <w:rFonts w:ascii="仿宋_GB2312" w:eastAsia="仿宋_GB2312" w:hAnsi="仿宋" w:cs="宋体" w:hint="eastAsia"/>
                <w:bCs/>
                <w:kern w:val="0"/>
                <w:szCs w:val="21"/>
              </w:rPr>
              <w:t>年初余额</w:t>
            </w:r>
          </w:p>
        </w:tc>
      </w:tr>
      <w:tr w:rsidR="008171B9" w:rsidRPr="008171B9" w:rsidTr="00652DCB">
        <w:trPr>
          <w:trHeight w:val="397"/>
          <w:jc w:val="center"/>
        </w:trPr>
        <w:tc>
          <w:tcPr>
            <w:tcW w:w="4452"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1841"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2229"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4452"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1841"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2229"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4452" w:type="dxa"/>
            <w:vAlign w:val="center"/>
          </w:tcPr>
          <w:p w:rsidR="008171B9" w:rsidRPr="008171B9" w:rsidRDefault="008171B9" w:rsidP="008171B9">
            <w:pPr>
              <w:spacing w:line="440" w:lineRule="exact"/>
              <w:jc w:val="center"/>
              <w:rPr>
                <w:rFonts w:ascii="仿宋_GB2312" w:eastAsia="仿宋_GB2312" w:hAnsi="仿宋" w:cs="宋体" w:hint="eastAsia"/>
                <w:bCs/>
                <w:kern w:val="0"/>
                <w:szCs w:val="21"/>
              </w:rPr>
            </w:pPr>
            <w:r w:rsidRPr="008171B9">
              <w:rPr>
                <w:rFonts w:ascii="仿宋_GB2312" w:eastAsia="仿宋_GB2312" w:hAnsi="仿宋" w:cs="宋体" w:hint="eastAsia"/>
                <w:bCs/>
                <w:kern w:val="0"/>
                <w:szCs w:val="21"/>
              </w:rPr>
              <w:t>合计</w:t>
            </w:r>
          </w:p>
        </w:tc>
        <w:tc>
          <w:tcPr>
            <w:tcW w:w="1841"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2229"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r>
    </w:tbl>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bookmarkStart w:id="33" w:name="_Toc302738354"/>
      <w:r w:rsidRPr="008171B9">
        <w:rPr>
          <w:rFonts w:ascii="仿宋_GB2312" w:eastAsia="仿宋_GB2312" w:hAnsi="仿宋" w:cs="MingLiU" w:hint="eastAsia"/>
          <w:kern w:val="0"/>
          <w:sz w:val="24"/>
          <w:szCs w:val="28"/>
        </w:rPr>
        <w:t>（三十二）所有权受到限制的资产</w:t>
      </w:r>
      <w:bookmarkEnd w:id="33"/>
    </w:p>
    <w:tbl>
      <w:tblPr>
        <w:tblW w:w="0" w:type="auto"/>
        <w:jc w:val="center"/>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002"/>
        <w:gridCol w:w="1430"/>
        <w:gridCol w:w="1065"/>
        <w:gridCol w:w="1075"/>
        <w:gridCol w:w="1425"/>
      </w:tblGrid>
      <w:tr w:rsidR="008171B9" w:rsidRPr="008171B9" w:rsidTr="00652DCB">
        <w:trPr>
          <w:trHeight w:val="397"/>
          <w:jc w:val="center"/>
        </w:trPr>
        <w:tc>
          <w:tcPr>
            <w:tcW w:w="4002" w:type="dxa"/>
            <w:vAlign w:val="center"/>
          </w:tcPr>
          <w:p w:rsidR="008171B9" w:rsidRPr="008171B9" w:rsidRDefault="008171B9" w:rsidP="008171B9">
            <w:pPr>
              <w:spacing w:line="440" w:lineRule="exact"/>
              <w:ind w:firstLine="200"/>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所有权受到限制的资产类别</w:t>
            </w:r>
          </w:p>
        </w:tc>
        <w:tc>
          <w:tcPr>
            <w:tcW w:w="1430"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年初账面价值</w:t>
            </w:r>
          </w:p>
        </w:tc>
        <w:tc>
          <w:tcPr>
            <w:tcW w:w="1065"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本年增加</w:t>
            </w:r>
          </w:p>
        </w:tc>
        <w:tc>
          <w:tcPr>
            <w:tcW w:w="1075"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本年减少</w:t>
            </w:r>
          </w:p>
        </w:tc>
        <w:tc>
          <w:tcPr>
            <w:tcW w:w="1425"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年末账面价值</w:t>
            </w:r>
          </w:p>
        </w:tc>
      </w:tr>
      <w:tr w:rsidR="008171B9" w:rsidRPr="008171B9" w:rsidTr="00652DCB">
        <w:trPr>
          <w:trHeight w:val="397"/>
          <w:jc w:val="center"/>
        </w:trPr>
        <w:tc>
          <w:tcPr>
            <w:tcW w:w="4002" w:type="dxa"/>
            <w:vAlign w:val="center"/>
          </w:tcPr>
          <w:p w:rsidR="008171B9" w:rsidRPr="008171B9" w:rsidRDefault="008171B9" w:rsidP="008171B9">
            <w:pPr>
              <w:spacing w:line="440" w:lineRule="exact"/>
              <w:ind w:firstLine="200"/>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一、用于担保的资产</w:t>
            </w:r>
          </w:p>
        </w:tc>
        <w:tc>
          <w:tcPr>
            <w:tcW w:w="1430" w:type="dxa"/>
          </w:tcPr>
          <w:p w:rsidR="008171B9" w:rsidRPr="008171B9" w:rsidRDefault="008171B9" w:rsidP="008171B9">
            <w:pPr>
              <w:spacing w:line="440" w:lineRule="exact"/>
              <w:rPr>
                <w:rFonts w:ascii="仿宋_GB2312" w:eastAsia="仿宋_GB2312" w:hAnsi="仿宋" w:cs="宋体" w:hint="eastAsia"/>
                <w:kern w:val="0"/>
                <w:szCs w:val="21"/>
              </w:rPr>
            </w:pPr>
          </w:p>
        </w:tc>
        <w:tc>
          <w:tcPr>
            <w:tcW w:w="1065" w:type="dxa"/>
          </w:tcPr>
          <w:p w:rsidR="008171B9" w:rsidRPr="008171B9" w:rsidRDefault="008171B9" w:rsidP="008171B9">
            <w:pPr>
              <w:spacing w:line="440" w:lineRule="exact"/>
              <w:rPr>
                <w:rFonts w:ascii="仿宋_GB2312" w:eastAsia="仿宋_GB2312" w:hAnsi="仿宋" w:cs="宋体" w:hint="eastAsia"/>
                <w:kern w:val="0"/>
                <w:szCs w:val="21"/>
              </w:rPr>
            </w:pPr>
          </w:p>
        </w:tc>
        <w:tc>
          <w:tcPr>
            <w:tcW w:w="1075" w:type="dxa"/>
          </w:tcPr>
          <w:p w:rsidR="008171B9" w:rsidRPr="008171B9" w:rsidRDefault="008171B9" w:rsidP="008171B9">
            <w:pPr>
              <w:spacing w:line="440" w:lineRule="exact"/>
              <w:rPr>
                <w:rFonts w:ascii="仿宋_GB2312" w:eastAsia="仿宋_GB2312" w:hAnsi="仿宋" w:cs="宋体" w:hint="eastAsia"/>
                <w:kern w:val="0"/>
                <w:szCs w:val="21"/>
              </w:rPr>
            </w:pPr>
          </w:p>
        </w:tc>
        <w:tc>
          <w:tcPr>
            <w:tcW w:w="1425" w:type="dxa"/>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4002" w:type="dxa"/>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szCs w:val="21"/>
              </w:rPr>
              <w:t>其中：1.</w:t>
            </w:r>
          </w:p>
        </w:tc>
        <w:tc>
          <w:tcPr>
            <w:tcW w:w="1430" w:type="dxa"/>
          </w:tcPr>
          <w:p w:rsidR="008171B9" w:rsidRPr="008171B9" w:rsidRDefault="008171B9" w:rsidP="008171B9">
            <w:pPr>
              <w:spacing w:line="440" w:lineRule="exact"/>
              <w:rPr>
                <w:rFonts w:ascii="仿宋_GB2312" w:eastAsia="仿宋_GB2312" w:hAnsi="仿宋" w:cs="宋体" w:hint="eastAsia"/>
                <w:kern w:val="0"/>
                <w:szCs w:val="21"/>
              </w:rPr>
            </w:pPr>
          </w:p>
        </w:tc>
        <w:tc>
          <w:tcPr>
            <w:tcW w:w="1065" w:type="dxa"/>
          </w:tcPr>
          <w:p w:rsidR="008171B9" w:rsidRPr="008171B9" w:rsidRDefault="008171B9" w:rsidP="008171B9">
            <w:pPr>
              <w:spacing w:line="440" w:lineRule="exact"/>
              <w:rPr>
                <w:rFonts w:ascii="仿宋_GB2312" w:eastAsia="仿宋_GB2312" w:hAnsi="仿宋" w:cs="宋体" w:hint="eastAsia"/>
                <w:kern w:val="0"/>
                <w:szCs w:val="21"/>
              </w:rPr>
            </w:pPr>
          </w:p>
        </w:tc>
        <w:tc>
          <w:tcPr>
            <w:tcW w:w="1075" w:type="dxa"/>
          </w:tcPr>
          <w:p w:rsidR="008171B9" w:rsidRPr="008171B9" w:rsidRDefault="008171B9" w:rsidP="008171B9">
            <w:pPr>
              <w:spacing w:line="440" w:lineRule="exact"/>
              <w:rPr>
                <w:rFonts w:ascii="仿宋_GB2312" w:eastAsia="仿宋_GB2312" w:hAnsi="仿宋" w:cs="宋体" w:hint="eastAsia"/>
                <w:kern w:val="0"/>
                <w:szCs w:val="21"/>
              </w:rPr>
            </w:pPr>
          </w:p>
        </w:tc>
        <w:tc>
          <w:tcPr>
            <w:tcW w:w="1425" w:type="dxa"/>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4002" w:type="dxa"/>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szCs w:val="21"/>
              </w:rPr>
              <w:t>……</w:t>
            </w:r>
          </w:p>
        </w:tc>
        <w:tc>
          <w:tcPr>
            <w:tcW w:w="1430" w:type="dxa"/>
          </w:tcPr>
          <w:p w:rsidR="008171B9" w:rsidRPr="008171B9" w:rsidRDefault="008171B9" w:rsidP="008171B9">
            <w:pPr>
              <w:spacing w:line="440" w:lineRule="exact"/>
              <w:rPr>
                <w:rFonts w:ascii="仿宋_GB2312" w:eastAsia="仿宋_GB2312" w:hAnsi="仿宋" w:cs="宋体" w:hint="eastAsia"/>
                <w:kern w:val="0"/>
                <w:szCs w:val="21"/>
              </w:rPr>
            </w:pPr>
          </w:p>
        </w:tc>
        <w:tc>
          <w:tcPr>
            <w:tcW w:w="1065" w:type="dxa"/>
          </w:tcPr>
          <w:p w:rsidR="008171B9" w:rsidRPr="008171B9" w:rsidRDefault="008171B9" w:rsidP="008171B9">
            <w:pPr>
              <w:spacing w:line="440" w:lineRule="exact"/>
              <w:rPr>
                <w:rFonts w:ascii="仿宋_GB2312" w:eastAsia="仿宋_GB2312" w:hAnsi="仿宋" w:cs="宋体" w:hint="eastAsia"/>
                <w:kern w:val="0"/>
                <w:szCs w:val="21"/>
              </w:rPr>
            </w:pPr>
          </w:p>
        </w:tc>
        <w:tc>
          <w:tcPr>
            <w:tcW w:w="1075" w:type="dxa"/>
          </w:tcPr>
          <w:p w:rsidR="008171B9" w:rsidRPr="008171B9" w:rsidRDefault="008171B9" w:rsidP="008171B9">
            <w:pPr>
              <w:spacing w:line="440" w:lineRule="exact"/>
              <w:rPr>
                <w:rFonts w:ascii="仿宋_GB2312" w:eastAsia="仿宋_GB2312" w:hAnsi="仿宋" w:cs="宋体" w:hint="eastAsia"/>
                <w:kern w:val="0"/>
                <w:szCs w:val="21"/>
              </w:rPr>
            </w:pPr>
          </w:p>
        </w:tc>
        <w:tc>
          <w:tcPr>
            <w:tcW w:w="1425" w:type="dxa"/>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4002" w:type="dxa"/>
            <w:vAlign w:val="center"/>
          </w:tcPr>
          <w:p w:rsidR="008171B9" w:rsidRPr="008171B9" w:rsidRDefault="008171B9" w:rsidP="008171B9">
            <w:pPr>
              <w:spacing w:line="440" w:lineRule="exact"/>
              <w:ind w:firstLine="200"/>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二</w:t>
            </w:r>
            <w:r w:rsidRPr="008171B9">
              <w:rPr>
                <w:rFonts w:ascii="仿宋_GB2312" w:eastAsia="仿宋_GB2312" w:hAnsi="仿宋" w:cs="MingLiU" w:hint="eastAsia"/>
                <w:spacing w:val="-36"/>
                <w:kern w:val="0"/>
                <w:position w:val="-1"/>
                <w:szCs w:val="21"/>
              </w:rPr>
              <w:t>、</w:t>
            </w:r>
            <w:r w:rsidRPr="008171B9">
              <w:rPr>
                <w:rFonts w:ascii="仿宋_GB2312" w:eastAsia="仿宋_GB2312" w:hAnsi="仿宋" w:cs="MingLiU" w:hint="eastAsia"/>
                <w:kern w:val="0"/>
                <w:position w:val="-1"/>
                <w:szCs w:val="21"/>
              </w:rPr>
              <w:t>其他原因造成所有权受到限制的资产</w:t>
            </w:r>
          </w:p>
        </w:tc>
        <w:tc>
          <w:tcPr>
            <w:tcW w:w="1430" w:type="dxa"/>
          </w:tcPr>
          <w:p w:rsidR="008171B9" w:rsidRPr="008171B9" w:rsidRDefault="008171B9" w:rsidP="008171B9">
            <w:pPr>
              <w:spacing w:line="440" w:lineRule="exact"/>
              <w:rPr>
                <w:rFonts w:ascii="仿宋_GB2312" w:eastAsia="仿宋_GB2312" w:hAnsi="仿宋" w:cs="宋体" w:hint="eastAsia"/>
                <w:kern w:val="0"/>
                <w:szCs w:val="21"/>
              </w:rPr>
            </w:pPr>
          </w:p>
        </w:tc>
        <w:tc>
          <w:tcPr>
            <w:tcW w:w="1065" w:type="dxa"/>
          </w:tcPr>
          <w:p w:rsidR="008171B9" w:rsidRPr="008171B9" w:rsidRDefault="008171B9" w:rsidP="008171B9">
            <w:pPr>
              <w:spacing w:line="440" w:lineRule="exact"/>
              <w:rPr>
                <w:rFonts w:ascii="仿宋_GB2312" w:eastAsia="仿宋_GB2312" w:hAnsi="仿宋" w:cs="宋体" w:hint="eastAsia"/>
                <w:kern w:val="0"/>
                <w:szCs w:val="21"/>
              </w:rPr>
            </w:pPr>
          </w:p>
        </w:tc>
        <w:tc>
          <w:tcPr>
            <w:tcW w:w="1075" w:type="dxa"/>
          </w:tcPr>
          <w:p w:rsidR="008171B9" w:rsidRPr="008171B9" w:rsidRDefault="008171B9" w:rsidP="008171B9">
            <w:pPr>
              <w:spacing w:line="440" w:lineRule="exact"/>
              <w:rPr>
                <w:rFonts w:ascii="仿宋_GB2312" w:eastAsia="仿宋_GB2312" w:hAnsi="仿宋" w:cs="宋体" w:hint="eastAsia"/>
                <w:kern w:val="0"/>
                <w:szCs w:val="21"/>
              </w:rPr>
            </w:pPr>
          </w:p>
        </w:tc>
        <w:tc>
          <w:tcPr>
            <w:tcW w:w="1425" w:type="dxa"/>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4002" w:type="dxa"/>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szCs w:val="21"/>
              </w:rPr>
              <w:t>其中：1.</w:t>
            </w:r>
          </w:p>
        </w:tc>
        <w:tc>
          <w:tcPr>
            <w:tcW w:w="1430" w:type="dxa"/>
          </w:tcPr>
          <w:p w:rsidR="008171B9" w:rsidRPr="008171B9" w:rsidRDefault="008171B9" w:rsidP="008171B9">
            <w:pPr>
              <w:spacing w:line="440" w:lineRule="exact"/>
              <w:rPr>
                <w:rFonts w:ascii="仿宋_GB2312" w:eastAsia="仿宋_GB2312" w:hAnsi="仿宋" w:cs="宋体" w:hint="eastAsia"/>
                <w:kern w:val="0"/>
                <w:szCs w:val="21"/>
              </w:rPr>
            </w:pPr>
          </w:p>
        </w:tc>
        <w:tc>
          <w:tcPr>
            <w:tcW w:w="1065" w:type="dxa"/>
          </w:tcPr>
          <w:p w:rsidR="008171B9" w:rsidRPr="008171B9" w:rsidRDefault="008171B9" w:rsidP="008171B9">
            <w:pPr>
              <w:spacing w:line="440" w:lineRule="exact"/>
              <w:rPr>
                <w:rFonts w:ascii="仿宋_GB2312" w:eastAsia="仿宋_GB2312" w:hAnsi="仿宋" w:cs="宋体" w:hint="eastAsia"/>
                <w:kern w:val="0"/>
                <w:szCs w:val="21"/>
              </w:rPr>
            </w:pPr>
          </w:p>
        </w:tc>
        <w:tc>
          <w:tcPr>
            <w:tcW w:w="1075" w:type="dxa"/>
          </w:tcPr>
          <w:p w:rsidR="008171B9" w:rsidRPr="008171B9" w:rsidRDefault="008171B9" w:rsidP="008171B9">
            <w:pPr>
              <w:spacing w:line="440" w:lineRule="exact"/>
              <w:rPr>
                <w:rFonts w:ascii="仿宋_GB2312" w:eastAsia="仿宋_GB2312" w:hAnsi="仿宋" w:cs="宋体" w:hint="eastAsia"/>
                <w:kern w:val="0"/>
                <w:szCs w:val="21"/>
              </w:rPr>
            </w:pPr>
          </w:p>
        </w:tc>
        <w:tc>
          <w:tcPr>
            <w:tcW w:w="1425" w:type="dxa"/>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4002" w:type="dxa"/>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szCs w:val="21"/>
              </w:rPr>
              <w:t>……</w:t>
            </w:r>
          </w:p>
        </w:tc>
        <w:tc>
          <w:tcPr>
            <w:tcW w:w="1430" w:type="dxa"/>
          </w:tcPr>
          <w:p w:rsidR="008171B9" w:rsidRPr="008171B9" w:rsidRDefault="008171B9" w:rsidP="008171B9">
            <w:pPr>
              <w:spacing w:line="440" w:lineRule="exact"/>
              <w:rPr>
                <w:rFonts w:ascii="仿宋_GB2312" w:eastAsia="仿宋_GB2312" w:hAnsi="仿宋" w:cs="宋体" w:hint="eastAsia"/>
                <w:kern w:val="0"/>
                <w:szCs w:val="21"/>
              </w:rPr>
            </w:pPr>
          </w:p>
        </w:tc>
        <w:tc>
          <w:tcPr>
            <w:tcW w:w="1065" w:type="dxa"/>
          </w:tcPr>
          <w:p w:rsidR="008171B9" w:rsidRPr="008171B9" w:rsidRDefault="008171B9" w:rsidP="008171B9">
            <w:pPr>
              <w:spacing w:line="440" w:lineRule="exact"/>
              <w:rPr>
                <w:rFonts w:ascii="仿宋_GB2312" w:eastAsia="仿宋_GB2312" w:hAnsi="仿宋" w:cs="宋体" w:hint="eastAsia"/>
                <w:kern w:val="0"/>
                <w:szCs w:val="21"/>
              </w:rPr>
            </w:pPr>
          </w:p>
        </w:tc>
        <w:tc>
          <w:tcPr>
            <w:tcW w:w="1075" w:type="dxa"/>
          </w:tcPr>
          <w:p w:rsidR="008171B9" w:rsidRPr="008171B9" w:rsidRDefault="008171B9" w:rsidP="008171B9">
            <w:pPr>
              <w:spacing w:line="440" w:lineRule="exact"/>
              <w:rPr>
                <w:rFonts w:ascii="仿宋_GB2312" w:eastAsia="仿宋_GB2312" w:hAnsi="仿宋" w:cs="宋体" w:hint="eastAsia"/>
                <w:kern w:val="0"/>
                <w:szCs w:val="21"/>
              </w:rPr>
            </w:pPr>
          </w:p>
        </w:tc>
        <w:tc>
          <w:tcPr>
            <w:tcW w:w="1425" w:type="dxa"/>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4002" w:type="dxa"/>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合</w:t>
            </w:r>
            <w:r w:rsidRPr="008171B9">
              <w:rPr>
                <w:rFonts w:ascii="仿宋_GB2312" w:eastAsia="仿宋_GB2312" w:hAnsi="仿宋" w:cs="宋体" w:hint="eastAsia"/>
                <w:kern w:val="0"/>
                <w:position w:val="-1"/>
                <w:szCs w:val="21"/>
              </w:rPr>
              <w:tab/>
            </w:r>
            <w:r w:rsidRPr="008171B9">
              <w:rPr>
                <w:rFonts w:ascii="仿宋_GB2312" w:eastAsia="仿宋_GB2312" w:hAnsi="仿宋" w:cs="MingLiU" w:hint="eastAsia"/>
                <w:kern w:val="0"/>
                <w:position w:val="-1"/>
                <w:szCs w:val="21"/>
              </w:rPr>
              <w:t>计</w:t>
            </w:r>
          </w:p>
        </w:tc>
        <w:tc>
          <w:tcPr>
            <w:tcW w:w="1430" w:type="dxa"/>
          </w:tcPr>
          <w:p w:rsidR="008171B9" w:rsidRPr="008171B9" w:rsidRDefault="008171B9" w:rsidP="008171B9">
            <w:pPr>
              <w:spacing w:line="440" w:lineRule="exact"/>
              <w:rPr>
                <w:rFonts w:ascii="仿宋_GB2312" w:eastAsia="仿宋_GB2312" w:hAnsi="仿宋" w:cs="宋体" w:hint="eastAsia"/>
                <w:kern w:val="0"/>
                <w:szCs w:val="21"/>
              </w:rPr>
            </w:pPr>
          </w:p>
        </w:tc>
        <w:tc>
          <w:tcPr>
            <w:tcW w:w="1065" w:type="dxa"/>
          </w:tcPr>
          <w:p w:rsidR="008171B9" w:rsidRPr="008171B9" w:rsidRDefault="008171B9" w:rsidP="008171B9">
            <w:pPr>
              <w:spacing w:line="440" w:lineRule="exact"/>
              <w:rPr>
                <w:rFonts w:ascii="仿宋_GB2312" w:eastAsia="仿宋_GB2312" w:hAnsi="仿宋" w:cs="宋体" w:hint="eastAsia"/>
                <w:kern w:val="0"/>
                <w:szCs w:val="21"/>
              </w:rPr>
            </w:pPr>
          </w:p>
        </w:tc>
        <w:tc>
          <w:tcPr>
            <w:tcW w:w="1075" w:type="dxa"/>
          </w:tcPr>
          <w:p w:rsidR="008171B9" w:rsidRPr="008171B9" w:rsidRDefault="008171B9" w:rsidP="008171B9">
            <w:pPr>
              <w:spacing w:line="440" w:lineRule="exact"/>
              <w:rPr>
                <w:rFonts w:ascii="仿宋_GB2312" w:eastAsia="仿宋_GB2312" w:hAnsi="仿宋" w:cs="宋体" w:hint="eastAsia"/>
                <w:kern w:val="0"/>
                <w:szCs w:val="21"/>
              </w:rPr>
            </w:pPr>
          </w:p>
        </w:tc>
        <w:tc>
          <w:tcPr>
            <w:tcW w:w="1425" w:type="dxa"/>
          </w:tcPr>
          <w:p w:rsidR="008171B9" w:rsidRPr="008171B9" w:rsidRDefault="008171B9" w:rsidP="008171B9">
            <w:pPr>
              <w:spacing w:line="440" w:lineRule="exact"/>
              <w:rPr>
                <w:rFonts w:ascii="仿宋_GB2312" w:eastAsia="仿宋_GB2312" w:hAnsi="仿宋" w:cs="宋体" w:hint="eastAsia"/>
                <w:kern w:val="0"/>
                <w:szCs w:val="21"/>
              </w:rPr>
            </w:pPr>
          </w:p>
        </w:tc>
      </w:tr>
    </w:tbl>
    <w:p w:rsidR="008171B9" w:rsidRPr="008171B9" w:rsidRDefault="008171B9" w:rsidP="008171B9">
      <w:pPr>
        <w:spacing w:line="440" w:lineRule="exact"/>
        <w:ind w:firstLineChars="200" w:firstLine="420"/>
        <w:rPr>
          <w:rFonts w:ascii="仿宋_GB2312" w:eastAsia="仿宋_GB2312" w:hAnsi="仿宋" w:cs="MingLiU" w:hint="eastAsia"/>
          <w:kern w:val="0"/>
          <w:szCs w:val="21"/>
        </w:rPr>
      </w:pPr>
      <w:r w:rsidRPr="008171B9">
        <w:rPr>
          <w:rFonts w:ascii="仿宋_GB2312" w:eastAsia="仿宋_GB2312" w:hAnsi="仿宋" w:cs="MingLiU" w:hint="eastAsia"/>
          <w:kern w:val="0"/>
          <w:szCs w:val="21"/>
        </w:rPr>
        <w:t>注：资产所有权受到限制的原因应详细说明。</w:t>
      </w:r>
    </w:p>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bookmarkStart w:id="34" w:name="_Toc302738356"/>
      <w:r w:rsidRPr="008171B9">
        <w:rPr>
          <w:rFonts w:ascii="仿宋_GB2312" w:eastAsia="仿宋_GB2312" w:hAnsi="仿宋" w:cs="MingLiU" w:hint="eastAsia"/>
          <w:kern w:val="0"/>
          <w:sz w:val="24"/>
          <w:szCs w:val="28"/>
        </w:rPr>
        <w:t>（三十三）短期借款</w:t>
      </w:r>
      <w:bookmarkEnd w:id="34"/>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 xml:space="preserve">（1）短期借款分类： </w:t>
      </w:r>
    </w:p>
    <w:tbl>
      <w:tblPr>
        <w:tblW w:w="0" w:type="auto"/>
        <w:jc w:val="center"/>
        <w:tblBorders>
          <w:top w:val="single" w:sz="4" w:space="0" w:color="auto"/>
          <w:bottom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302"/>
        <w:gridCol w:w="2532"/>
        <w:gridCol w:w="2532"/>
      </w:tblGrid>
      <w:tr w:rsidR="008171B9" w:rsidRPr="008171B9" w:rsidTr="00652DCB">
        <w:trPr>
          <w:cantSplit/>
          <w:trHeight w:val="397"/>
          <w:jc w:val="center"/>
        </w:trPr>
        <w:tc>
          <w:tcPr>
            <w:tcW w:w="3302"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项目</w:t>
            </w:r>
          </w:p>
        </w:tc>
        <w:tc>
          <w:tcPr>
            <w:tcW w:w="2532"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年末余额</w:t>
            </w:r>
          </w:p>
        </w:tc>
        <w:tc>
          <w:tcPr>
            <w:tcW w:w="2532"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年初余额</w:t>
            </w:r>
          </w:p>
        </w:tc>
      </w:tr>
      <w:tr w:rsidR="008171B9" w:rsidRPr="008171B9" w:rsidTr="00652DCB">
        <w:trPr>
          <w:cantSplit/>
          <w:trHeight w:val="397"/>
          <w:jc w:val="center"/>
        </w:trPr>
        <w:tc>
          <w:tcPr>
            <w:tcW w:w="3302"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kern w:val="0"/>
                <w:szCs w:val="21"/>
              </w:rPr>
              <w:t>质押借款</w:t>
            </w:r>
          </w:p>
        </w:tc>
        <w:tc>
          <w:tcPr>
            <w:tcW w:w="2532"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2532"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cantSplit/>
          <w:trHeight w:val="397"/>
          <w:jc w:val="center"/>
        </w:trPr>
        <w:tc>
          <w:tcPr>
            <w:tcW w:w="3302"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kern w:val="0"/>
                <w:szCs w:val="21"/>
              </w:rPr>
              <w:lastRenderedPageBreak/>
              <w:t>抵押借款</w:t>
            </w:r>
          </w:p>
        </w:tc>
        <w:tc>
          <w:tcPr>
            <w:tcW w:w="2532"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2532"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cantSplit/>
          <w:trHeight w:val="397"/>
          <w:jc w:val="center"/>
        </w:trPr>
        <w:tc>
          <w:tcPr>
            <w:tcW w:w="3302"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kern w:val="0"/>
                <w:szCs w:val="21"/>
              </w:rPr>
              <w:t>保证借款</w:t>
            </w:r>
          </w:p>
        </w:tc>
        <w:tc>
          <w:tcPr>
            <w:tcW w:w="2532"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2532"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cantSplit/>
          <w:trHeight w:val="397"/>
          <w:jc w:val="center"/>
        </w:trPr>
        <w:tc>
          <w:tcPr>
            <w:tcW w:w="3302"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kern w:val="0"/>
                <w:szCs w:val="21"/>
              </w:rPr>
              <w:t>信用借款</w:t>
            </w:r>
          </w:p>
        </w:tc>
        <w:tc>
          <w:tcPr>
            <w:tcW w:w="2532"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2532"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cantSplit/>
          <w:trHeight w:val="397"/>
          <w:jc w:val="center"/>
        </w:trPr>
        <w:tc>
          <w:tcPr>
            <w:tcW w:w="3302"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合计</w:t>
            </w:r>
          </w:p>
        </w:tc>
        <w:tc>
          <w:tcPr>
            <w:tcW w:w="2532"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2532"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r>
    </w:tbl>
    <w:p w:rsidR="008171B9" w:rsidRPr="008171B9" w:rsidRDefault="008171B9" w:rsidP="008171B9">
      <w:pPr>
        <w:spacing w:line="440" w:lineRule="exact"/>
        <w:ind w:firstLineChars="200" w:firstLine="480"/>
        <w:rPr>
          <w:rFonts w:ascii="仿宋_GB2312" w:eastAsia="仿宋_GB2312" w:hAnsi="仿宋" w:cs="MingLiU" w:hint="eastAsia"/>
          <w:kern w:val="0"/>
          <w:sz w:val="28"/>
          <w:szCs w:val="28"/>
        </w:rPr>
      </w:pPr>
      <w:r w:rsidRPr="008171B9">
        <w:rPr>
          <w:rFonts w:ascii="仿宋_GB2312" w:eastAsia="仿宋_GB2312" w:hAnsi="仿宋" w:cs="MingLiU" w:hint="eastAsia"/>
          <w:kern w:val="0"/>
          <w:sz w:val="24"/>
          <w:szCs w:val="28"/>
        </w:rPr>
        <w:t>（2）已到期未偿还的短期借款情况：</w:t>
      </w:r>
      <w:r w:rsidRPr="008171B9">
        <w:rPr>
          <w:rFonts w:ascii="仿宋_GB2312" w:eastAsia="仿宋_GB2312" w:hAnsi="仿宋" w:cs="MingLiU" w:hint="eastAsia"/>
          <w:kern w:val="0"/>
          <w:sz w:val="28"/>
          <w:szCs w:val="28"/>
        </w:rPr>
        <w:t xml:space="preserve"> </w:t>
      </w:r>
    </w:p>
    <w:tbl>
      <w:tblPr>
        <w:tblW w:w="0" w:type="auto"/>
        <w:jc w:val="center"/>
        <w:tblBorders>
          <w:top w:val="single" w:sz="4" w:space="0" w:color="auto"/>
          <w:bottom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200"/>
        <w:gridCol w:w="955"/>
        <w:gridCol w:w="954"/>
        <w:gridCol w:w="1233"/>
        <w:gridCol w:w="1233"/>
        <w:gridCol w:w="1307"/>
        <w:gridCol w:w="1484"/>
      </w:tblGrid>
      <w:tr w:rsidR="008171B9" w:rsidRPr="008171B9" w:rsidTr="00652DCB">
        <w:trPr>
          <w:cantSplit/>
          <w:trHeight w:val="397"/>
          <w:jc w:val="center"/>
        </w:trPr>
        <w:tc>
          <w:tcPr>
            <w:tcW w:w="1200"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贷款单位</w:t>
            </w:r>
          </w:p>
        </w:tc>
        <w:tc>
          <w:tcPr>
            <w:tcW w:w="955"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贷款金额</w:t>
            </w:r>
          </w:p>
        </w:tc>
        <w:tc>
          <w:tcPr>
            <w:tcW w:w="954"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贷款利率</w:t>
            </w:r>
          </w:p>
        </w:tc>
        <w:tc>
          <w:tcPr>
            <w:tcW w:w="1233"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贷款资金用途</w:t>
            </w:r>
          </w:p>
        </w:tc>
        <w:tc>
          <w:tcPr>
            <w:tcW w:w="1233"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逾期时间（天）</w:t>
            </w:r>
          </w:p>
        </w:tc>
        <w:tc>
          <w:tcPr>
            <w:tcW w:w="1307"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未按期偿还原因</w:t>
            </w:r>
          </w:p>
        </w:tc>
        <w:tc>
          <w:tcPr>
            <w:tcW w:w="1484"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预计还款期</w:t>
            </w:r>
          </w:p>
        </w:tc>
      </w:tr>
      <w:tr w:rsidR="008171B9" w:rsidRPr="008171B9" w:rsidTr="00652DCB">
        <w:trPr>
          <w:cantSplit/>
          <w:trHeight w:val="397"/>
          <w:jc w:val="center"/>
        </w:trPr>
        <w:tc>
          <w:tcPr>
            <w:tcW w:w="1200"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955" w:type="dxa"/>
          </w:tcPr>
          <w:p w:rsidR="008171B9" w:rsidRPr="008171B9" w:rsidRDefault="008171B9" w:rsidP="008171B9">
            <w:pPr>
              <w:spacing w:line="440" w:lineRule="exact"/>
              <w:rPr>
                <w:rFonts w:ascii="仿宋_GB2312" w:eastAsia="仿宋_GB2312" w:hAnsi="仿宋" w:cs="Times New Roman" w:hint="eastAsia"/>
                <w:szCs w:val="21"/>
              </w:rPr>
            </w:pPr>
          </w:p>
        </w:tc>
        <w:tc>
          <w:tcPr>
            <w:tcW w:w="954" w:type="dxa"/>
          </w:tcPr>
          <w:p w:rsidR="008171B9" w:rsidRPr="008171B9" w:rsidRDefault="008171B9" w:rsidP="008171B9">
            <w:pPr>
              <w:spacing w:line="440" w:lineRule="exact"/>
              <w:rPr>
                <w:rFonts w:ascii="仿宋_GB2312" w:eastAsia="仿宋_GB2312" w:hAnsi="仿宋" w:cs="Times New Roman" w:hint="eastAsia"/>
                <w:szCs w:val="21"/>
              </w:rPr>
            </w:pPr>
          </w:p>
        </w:tc>
        <w:tc>
          <w:tcPr>
            <w:tcW w:w="1233" w:type="dxa"/>
          </w:tcPr>
          <w:p w:rsidR="008171B9" w:rsidRPr="008171B9" w:rsidRDefault="008171B9" w:rsidP="008171B9">
            <w:pPr>
              <w:spacing w:line="440" w:lineRule="exact"/>
              <w:rPr>
                <w:rFonts w:ascii="仿宋_GB2312" w:eastAsia="仿宋_GB2312" w:hAnsi="仿宋" w:cs="Times New Roman" w:hint="eastAsia"/>
                <w:szCs w:val="21"/>
              </w:rPr>
            </w:pPr>
          </w:p>
        </w:tc>
        <w:tc>
          <w:tcPr>
            <w:tcW w:w="1233" w:type="dxa"/>
          </w:tcPr>
          <w:p w:rsidR="008171B9" w:rsidRPr="008171B9" w:rsidRDefault="008171B9" w:rsidP="008171B9">
            <w:pPr>
              <w:spacing w:line="440" w:lineRule="exact"/>
              <w:rPr>
                <w:rFonts w:ascii="仿宋_GB2312" w:eastAsia="仿宋_GB2312" w:hAnsi="仿宋" w:cs="Times New Roman" w:hint="eastAsia"/>
                <w:szCs w:val="21"/>
              </w:rPr>
            </w:pPr>
          </w:p>
        </w:tc>
        <w:tc>
          <w:tcPr>
            <w:tcW w:w="1307" w:type="dxa"/>
          </w:tcPr>
          <w:p w:rsidR="008171B9" w:rsidRPr="008171B9" w:rsidRDefault="008171B9" w:rsidP="008171B9">
            <w:pPr>
              <w:spacing w:line="440" w:lineRule="exact"/>
              <w:rPr>
                <w:rFonts w:ascii="仿宋_GB2312" w:eastAsia="仿宋_GB2312" w:hAnsi="仿宋" w:cs="Times New Roman" w:hint="eastAsia"/>
                <w:szCs w:val="21"/>
              </w:rPr>
            </w:pPr>
          </w:p>
        </w:tc>
        <w:tc>
          <w:tcPr>
            <w:tcW w:w="1484"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cantSplit/>
          <w:trHeight w:val="397"/>
          <w:jc w:val="center"/>
        </w:trPr>
        <w:tc>
          <w:tcPr>
            <w:tcW w:w="1200" w:type="dxa"/>
          </w:tcPr>
          <w:p w:rsidR="008171B9" w:rsidRPr="008171B9" w:rsidRDefault="008171B9" w:rsidP="008171B9">
            <w:pPr>
              <w:spacing w:line="440" w:lineRule="exact"/>
              <w:rPr>
                <w:rFonts w:ascii="仿宋_GB2312" w:eastAsia="仿宋_GB2312" w:hAnsi="仿宋" w:cs="Times New Roman" w:hint="eastAsia"/>
                <w:szCs w:val="21"/>
              </w:rPr>
            </w:pPr>
          </w:p>
        </w:tc>
        <w:tc>
          <w:tcPr>
            <w:tcW w:w="955" w:type="dxa"/>
          </w:tcPr>
          <w:p w:rsidR="008171B9" w:rsidRPr="008171B9" w:rsidRDefault="008171B9" w:rsidP="008171B9">
            <w:pPr>
              <w:spacing w:line="440" w:lineRule="exact"/>
              <w:rPr>
                <w:rFonts w:ascii="仿宋_GB2312" w:eastAsia="仿宋_GB2312" w:hAnsi="仿宋" w:cs="Times New Roman" w:hint="eastAsia"/>
                <w:szCs w:val="21"/>
              </w:rPr>
            </w:pPr>
          </w:p>
        </w:tc>
        <w:tc>
          <w:tcPr>
            <w:tcW w:w="954" w:type="dxa"/>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233" w:type="dxa"/>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233" w:type="dxa"/>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307" w:type="dxa"/>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484" w:type="dxa"/>
          </w:tcPr>
          <w:p w:rsidR="008171B9" w:rsidRPr="008171B9" w:rsidRDefault="008171B9" w:rsidP="008171B9">
            <w:pPr>
              <w:spacing w:line="440" w:lineRule="exact"/>
              <w:jc w:val="center"/>
              <w:rPr>
                <w:rFonts w:ascii="仿宋_GB2312" w:eastAsia="仿宋_GB2312" w:hAnsi="仿宋" w:cs="Times New Roman" w:hint="eastAsia"/>
                <w:szCs w:val="21"/>
              </w:rPr>
            </w:pPr>
          </w:p>
        </w:tc>
      </w:tr>
      <w:tr w:rsidR="008171B9" w:rsidRPr="008171B9" w:rsidTr="00652DCB">
        <w:trPr>
          <w:cantSplit/>
          <w:trHeight w:val="397"/>
          <w:jc w:val="center"/>
        </w:trPr>
        <w:tc>
          <w:tcPr>
            <w:tcW w:w="1200"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合计</w:t>
            </w:r>
          </w:p>
        </w:tc>
        <w:tc>
          <w:tcPr>
            <w:tcW w:w="955" w:type="dxa"/>
          </w:tcPr>
          <w:p w:rsidR="008171B9" w:rsidRPr="008171B9" w:rsidRDefault="008171B9" w:rsidP="008171B9">
            <w:pPr>
              <w:spacing w:line="440" w:lineRule="exact"/>
              <w:rPr>
                <w:rFonts w:ascii="仿宋_GB2312" w:eastAsia="仿宋_GB2312" w:hAnsi="仿宋" w:cs="Times New Roman" w:hint="eastAsia"/>
                <w:szCs w:val="21"/>
              </w:rPr>
            </w:pPr>
          </w:p>
        </w:tc>
        <w:tc>
          <w:tcPr>
            <w:tcW w:w="954"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233" w:type="dxa"/>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233"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307"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484"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r>
    </w:tbl>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bookmarkStart w:id="35" w:name="_Toc302738357"/>
      <w:r w:rsidRPr="008171B9">
        <w:rPr>
          <w:rFonts w:ascii="仿宋_GB2312" w:eastAsia="仿宋_GB2312" w:hAnsi="仿宋" w:cs="MingLiU" w:hint="eastAsia"/>
          <w:kern w:val="0"/>
          <w:sz w:val="24"/>
          <w:szCs w:val="28"/>
        </w:rPr>
        <w:t>（三十四）交易性金融负债</w:t>
      </w:r>
      <w:bookmarkEnd w:id="35"/>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4842"/>
        <w:gridCol w:w="1840"/>
        <w:gridCol w:w="1840"/>
      </w:tblGrid>
      <w:tr w:rsidR="008171B9" w:rsidRPr="008171B9" w:rsidTr="00652DCB">
        <w:trPr>
          <w:trHeight w:val="397"/>
          <w:jc w:val="center"/>
        </w:trPr>
        <w:tc>
          <w:tcPr>
            <w:tcW w:w="4842" w:type="dxa"/>
            <w:vAlign w:val="center"/>
          </w:tcPr>
          <w:p w:rsidR="008171B9" w:rsidRPr="008171B9" w:rsidRDefault="008171B9" w:rsidP="008171B9">
            <w:pPr>
              <w:spacing w:line="440" w:lineRule="exact"/>
              <w:jc w:val="center"/>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项目</w:t>
            </w:r>
          </w:p>
        </w:tc>
        <w:tc>
          <w:tcPr>
            <w:tcW w:w="1840" w:type="dxa"/>
            <w:vAlign w:val="center"/>
          </w:tcPr>
          <w:p w:rsidR="008171B9" w:rsidRPr="008171B9" w:rsidRDefault="008171B9" w:rsidP="008171B9">
            <w:pPr>
              <w:spacing w:line="440" w:lineRule="exact"/>
              <w:jc w:val="center"/>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年末公允价值</w:t>
            </w:r>
          </w:p>
        </w:tc>
        <w:tc>
          <w:tcPr>
            <w:tcW w:w="1840" w:type="dxa"/>
            <w:vAlign w:val="center"/>
          </w:tcPr>
          <w:p w:rsidR="008171B9" w:rsidRPr="008171B9" w:rsidRDefault="008171B9" w:rsidP="008171B9">
            <w:pPr>
              <w:spacing w:line="440" w:lineRule="exact"/>
              <w:jc w:val="center"/>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年初公允价值</w:t>
            </w:r>
          </w:p>
        </w:tc>
      </w:tr>
      <w:tr w:rsidR="008171B9" w:rsidRPr="008171B9" w:rsidTr="00652DCB">
        <w:trPr>
          <w:trHeight w:val="397"/>
          <w:jc w:val="center"/>
        </w:trPr>
        <w:tc>
          <w:tcPr>
            <w:tcW w:w="4842" w:type="dxa"/>
            <w:vAlign w:val="center"/>
          </w:tcPr>
          <w:p w:rsidR="008171B9" w:rsidRPr="008171B9" w:rsidRDefault="008171B9" w:rsidP="008171B9">
            <w:pPr>
              <w:spacing w:line="440" w:lineRule="exact"/>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一、交易性金融负债</w:t>
            </w:r>
          </w:p>
        </w:tc>
        <w:tc>
          <w:tcPr>
            <w:tcW w:w="1840"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840"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r>
      <w:tr w:rsidR="008171B9" w:rsidRPr="008171B9" w:rsidTr="00652DCB">
        <w:trPr>
          <w:trHeight w:val="397"/>
          <w:jc w:val="center"/>
        </w:trPr>
        <w:tc>
          <w:tcPr>
            <w:tcW w:w="4842" w:type="dxa"/>
            <w:vAlign w:val="center"/>
          </w:tcPr>
          <w:p w:rsidR="008171B9" w:rsidRPr="008171B9" w:rsidRDefault="008171B9" w:rsidP="008171B9">
            <w:pPr>
              <w:spacing w:line="440" w:lineRule="exact"/>
              <w:ind w:firstLineChars="200" w:firstLine="420"/>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其中： 发行的交易性债券</w:t>
            </w:r>
          </w:p>
        </w:tc>
        <w:tc>
          <w:tcPr>
            <w:tcW w:w="1840"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840"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r>
      <w:tr w:rsidR="008171B9" w:rsidRPr="008171B9" w:rsidTr="00652DCB">
        <w:trPr>
          <w:trHeight w:val="397"/>
          <w:jc w:val="center"/>
        </w:trPr>
        <w:tc>
          <w:tcPr>
            <w:tcW w:w="4842" w:type="dxa"/>
            <w:vAlign w:val="center"/>
          </w:tcPr>
          <w:p w:rsidR="008171B9" w:rsidRPr="008171B9" w:rsidRDefault="008171B9" w:rsidP="008171B9">
            <w:pPr>
              <w:spacing w:line="440" w:lineRule="exact"/>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二、指定为以公允价值计量且其变动计入当期损益的金融负债</w:t>
            </w:r>
          </w:p>
        </w:tc>
        <w:tc>
          <w:tcPr>
            <w:tcW w:w="1840"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840"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r>
      <w:tr w:rsidR="008171B9" w:rsidRPr="008171B9" w:rsidTr="00652DCB">
        <w:trPr>
          <w:trHeight w:val="397"/>
          <w:jc w:val="center"/>
        </w:trPr>
        <w:tc>
          <w:tcPr>
            <w:tcW w:w="4842" w:type="dxa"/>
            <w:vAlign w:val="center"/>
          </w:tcPr>
          <w:p w:rsidR="008171B9" w:rsidRPr="008171B9" w:rsidRDefault="008171B9" w:rsidP="008171B9">
            <w:pPr>
              <w:spacing w:line="440" w:lineRule="exact"/>
              <w:rPr>
                <w:rFonts w:ascii="仿宋_GB2312" w:eastAsia="仿宋_GB2312" w:hAnsi="仿宋" w:cs="Arial" w:hint="eastAsia"/>
                <w:bCs/>
                <w:kern w:val="0"/>
                <w:szCs w:val="21"/>
              </w:rPr>
            </w:pPr>
            <w:r w:rsidRPr="008171B9">
              <w:rPr>
                <w:rFonts w:ascii="仿宋_GB2312" w:eastAsia="仿宋_GB2312" w:hAnsi="宋体" w:cs="Arial" w:hint="eastAsia"/>
                <w:bCs/>
                <w:kern w:val="0"/>
                <w:szCs w:val="21"/>
              </w:rPr>
              <w:t>三</w:t>
            </w:r>
            <w:r w:rsidRPr="008171B9">
              <w:rPr>
                <w:rFonts w:ascii="仿宋_GB2312" w:eastAsia="仿宋_GB2312" w:hAnsi="仿宋" w:cs="Arial" w:hint="eastAsia"/>
                <w:bCs/>
                <w:kern w:val="0"/>
                <w:szCs w:val="21"/>
              </w:rPr>
              <w:t>、其他</w:t>
            </w:r>
          </w:p>
        </w:tc>
        <w:tc>
          <w:tcPr>
            <w:tcW w:w="1840"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840"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r>
      <w:tr w:rsidR="008171B9" w:rsidRPr="008171B9" w:rsidTr="00652DCB">
        <w:trPr>
          <w:trHeight w:val="397"/>
          <w:jc w:val="center"/>
        </w:trPr>
        <w:tc>
          <w:tcPr>
            <w:tcW w:w="4842" w:type="dxa"/>
            <w:vAlign w:val="bottom"/>
          </w:tcPr>
          <w:p w:rsidR="008171B9" w:rsidRPr="008171B9" w:rsidRDefault="008171B9" w:rsidP="008171B9">
            <w:pPr>
              <w:spacing w:line="440" w:lineRule="exact"/>
              <w:jc w:val="center"/>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合计</w:t>
            </w:r>
          </w:p>
        </w:tc>
        <w:tc>
          <w:tcPr>
            <w:tcW w:w="1840"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840"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r>
    </w:tbl>
    <w:p w:rsidR="008171B9" w:rsidRPr="008171B9" w:rsidRDefault="008171B9" w:rsidP="008171B9">
      <w:pPr>
        <w:spacing w:line="440" w:lineRule="exact"/>
        <w:ind w:firstLineChars="200" w:firstLine="420"/>
        <w:rPr>
          <w:rFonts w:ascii="仿宋_GB2312" w:eastAsia="仿宋_GB2312" w:hAnsi="仿宋" w:cs="MingLiU" w:hint="eastAsia"/>
          <w:kern w:val="0"/>
          <w:szCs w:val="21"/>
        </w:rPr>
      </w:pPr>
      <w:r w:rsidRPr="008171B9">
        <w:rPr>
          <w:rFonts w:ascii="仿宋_GB2312" w:eastAsia="仿宋_GB2312" w:hAnsi="仿宋" w:cs="MingLiU" w:hint="eastAsia"/>
          <w:kern w:val="0"/>
          <w:szCs w:val="21"/>
        </w:rPr>
        <w:t>注：仅适用于执行新金融准则的企业。</w:t>
      </w:r>
    </w:p>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（三十五）以公允价值计量且其变动计入当期损益的金融负债</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4842"/>
        <w:gridCol w:w="1840"/>
        <w:gridCol w:w="1840"/>
      </w:tblGrid>
      <w:tr w:rsidR="008171B9" w:rsidRPr="008171B9" w:rsidTr="00652DCB">
        <w:trPr>
          <w:trHeight w:val="397"/>
          <w:jc w:val="center"/>
        </w:trPr>
        <w:tc>
          <w:tcPr>
            <w:tcW w:w="4842" w:type="dxa"/>
            <w:vAlign w:val="center"/>
          </w:tcPr>
          <w:p w:rsidR="008171B9" w:rsidRPr="008171B9" w:rsidRDefault="008171B9" w:rsidP="008171B9">
            <w:pPr>
              <w:spacing w:line="440" w:lineRule="exact"/>
              <w:jc w:val="center"/>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项目</w:t>
            </w:r>
          </w:p>
        </w:tc>
        <w:tc>
          <w:tcPr>
            <w:tcW w:w="1840" w:type="dxa"/>
            <w:vAlign w:val="center"/>
          </w:tcPr>
          <w:p w:rsidR="008171B9" w:rsidRPr="008171B9" w:rsidRDefault="008171B9" w:rsidP="008171B9">
            <w:pPr>
              <w:spacing w:line="440" w:lineRule="exact"/>
              <w:jc w:val="center"/>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年末公允价值</w:t>
            </w:r>
          </w:p>
        </w:tc>
        <w:tc>
          <w:tcPr>
            <w:tcW w:w="1840" w:type="dxa"/>
            <w:vAlign w:val="center"/>
          </w:tcPr>
          <w:p w:rsidR="008171B9" w:rsidRPr="008171B9" w:rsidRDefault="008171B9" w:rsidP="008171B9">
            <w:pPr>
              <w:spacing w:line="440" w:lineRule="exact"/>
              <w:jc w:val="center"/>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年初公允价值</w:t>
            </w:r>
          </w:p>
        </w:tc>
      </w:tr>
      <w:tr w:rsidR="008171B9" w:rsidRPr="008171B9" w:rsidTr="00652DCB">
        <w:trPr>
          <w:trHeight w:val="397"/>
          <w:jc w:val="center"/>
        </w:trPr>
        <w:tc>
          <w:tcPr>
            <w:tcW w:w="4842" w:type="dxa"/>
            <w:vAlign w:val="center"/>
          </w:tcPr>
          <w:p w:rsidR="008171B9" w:rsidRPr="008171B9" w:rsidRDefault="008171B9" w:rsidP="008171B9">
            <w:pPr>
              <w:spacing w:line="440" w:lineRule="exact"/>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一、交易性金融负债</w:t>
            </w:r>
          </w:p>
        </w:tc>
        <w:tc>
          <w:tcPr>
            <w:tcW w:w="1840"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840"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r>
      <w:tr w:rsidR="008171B9" w:rsidRPr="008171B9" w:rsidTr="00652DCB">
        <w:trPr>
          <w:trHeight w:val="397"/>
          <w:jc w:val="center"/>
        </w:trPr>
        <w:tc>
          <w:tcPr>
            <w:tcW w:w="4842" w:type="dxa"/>
            <w:vAlign w:val="center"/>
          </w:tcPr>
          <w:p w:rsidR="008171B9" w:rsidRPr="008171B9" w:rsidRDefault="008171B9" w:rsidP="008171B9">
            <w:pPr>
              <w:spacing w:line="440" w:lineRule="exact"/>
              <w:ind w:firstLineChars="200" w:firstLine="420"/>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其中： 发行的交易性债券</w:t>
            </w:r>
          </w:p>
        </w:tc>
        <w:tc>
          <w:tcPr>
            <w:tcW w:w="1840"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840"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r>
      <w:tr w:rsidR="008171B9" w:rsidRPr="008171B9" w:rsidTr="00652DCB">
        <w:trPr>
          <w:trHeight w:val="397"/>
          <w:jc w:val="center"/>
        </w:trPr>
        <w:tc>
          <w:tcPr>
            <w:tcW w:w="4842" w:type="dxa"/>
            <w:vAlign w:val="center"/>
          </w:tcPr>
          <w:p w:rsidR="008171B9" w:rsidRPr="008171B9" w:rsidRDefault="008171B9" w:rsidP="008171B9">
            <w:pPr>
              <w:spacing w:line="440" w:lineRule="exact"/>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二、指定为以公允价值计量且其变动计入当期损益的金融负债</w:t>
            </w:r>
          </w:p>
        </w:tc>
        <w:tc>
          <w:tcPr>
            <w:tcW w:w="1840"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840"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r>
      <w:tr w:rsidR="008171B9" w:rsidRPr="008171B9" w:rsidTr="00652DCB">
        <w:trPr>
          <w:trHeight w:val="397"/>
          <w:jc w:val="center"/>
        </w:trPr>
        <w:tc>
          <w:tcPr>
            <w:tcW w:w="4842" w:type="dxa"/>
            <w:vAlign w:val="center"/>
          </w:tcPr>
          <w:p w:rsidR="008171B9" w:rsidRPr="008171B9" w:rsidRDefault="008171B9" w:rsidP="008171B9">
            <w:pPr>
              <w:spacing w:line="440" w:lineRule="exact"/>
              <w:rPr>
                <w:rFonts w:ascii="仿宋_GB2312" w:eastAsia="仿宋_GB2312" w:hAnsi="仿宋" w:cs="Arial" w:hint="eastAsia"/>
                <w:bCs/>
                <w:kern w:val="0"/>
                <w:szCs w:val="21"/>
              </w:rPr>
            </w:pPr>
            <w:r w:rsidRPr="008171B9">
              <w:rPr>
                <w:rFonts w:ascii="仿宋_GB2312" w:eastAsia="仿宋_GB2312" w:hAnsi="宋体" w:cs="Arial" w:hint="eastAsia"/>
                <w:bCs/>
                <w:kern w:val="0"/>
                <w:szCs w:val="21"/>
              </w:rPr>
              <w:t>三</w:t>
            </w:r>
            <w:r w:rsidRPr="008171B9">
              <w:rPr>
                <w:rFonts w:ascii="仿宋_GB2312" w:eastAsia="仿宋_GB2312" w:hAnsi="仿宋" w:cs="Arial" w:hint="eastAsia"/>
                <w:bCs/>
                <w:kern w:val="0"/>
                <w:szCs w:val="21"/>
              </w:rPr>
              <w:t>、其他</w:t>
            </w:r>
          </w:p>
        </w:tc>
        <w:tc>
          <w:tcPr>
            <w:tcW w:w="1840"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840"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r>
      <w:tr w:rsidR="008171B9" w:rsidRPr="008171B9" w:rsidTr="00652DCB">
        <w:trPr>
          <w:trHeight w:val="397"/>
          <w:jc w:val="center"/>
        </w:trPr>
        <w:tc>
          <w:tcPr>
            <w:tcW w:w="4842" w:type="dxa"/>
            <w:vAlign w:val="bottom"/>
          </w:tcPr>
          <w:p w:rsidR="008171B9" w:rsidRPr="008171B9" w:rsidRDefault="008171B9" w:rsidP="008171B9">
            <w:pPr>
              <w:spacing w:line="440" w:lineRule="exact"/>
              <w:jc w:val="center"/>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合计</w:t>
            </w:r>
          </w:p>
        </w:tc>
        <w:tc>
          <w:tcPr>
            <w:tcW w:w="1840"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840"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r>
    </w:tbl>
    <w:p w:rsidR="008171B9" w:rsidRPr="008171B9" w:rsidRDefault="008171B9" w:rsidP="008171B9">
      <w:pPr>
        <w:spacing w:line="440" w:lineRule="exact"/>
        <w:ind w:firstLineChars="200" w:firstLine="480"/>
        <w:jc w:val="left"/>
        <w:outlineLvl w:val="1"/>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（三十六）衍生金融负债</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4842"/>
        <w:gridCol w:w="1840"/>
        <w:gridCol w:w="1840"/>
      </w:tblGrid>
      <w:tr w:rsidR="008171B9" w:rsidRPr="008171B9" w:rsidTr="00652DCB">
        <w:trPr>
          <w:trHeight w:val="397"/>
          <w:jc w:val="center"/>
        </w:trPr>
        <w:tc>
          <w:tcPr>
            <w:tcW w:w="4842" w:type="dxa"/>
            <w:vAlign w:val="center"/>
          </w:tcPr>
          <w:p w:rsidR="008171B9" w:rsidRPr="008171B9" w:rsidRDefault="008171B9" w:rsidP="008171B9">
            <w:pPr>
              <w:spacing w:line="440" w:lineRule="exact"/>
              <w:jc w:val="center"/>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项目</w:t>
            </w:r>
          </w:p>
        </w:tc>
        <w:tc>
          <w:tcPr>
            <w:tcW w:w="1840" w:type="dxa"/>
            <w:vAlign w:val="center"/>
          </w:tcPr>
          <w:p w:rsidR="008171B9" w:rsidRPr="008171B9" w:rsidRDefault="008171B9" w:rsidP="008171B9">
            <w:pPr>
              <w:spacing w:line="440" w:lineRule="exact"/>
              <w:jc w:val="center"/>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年末余额</w:t>
            </w:r>
          </w:p>
        </w:tc>
        <w:tc>
          <w:tcPr>
            <w:tcW w:w="1840" w:type="dxa"/>
            <w:vAlign w:val="center"/>
          </w:tcPr>
          <w:p w:rsidR="008171B9" w:rsidRPr="008171B9" w:rsidRDefault="008171B9" w:rsidP="008171B9">
            <w:pPr>
              <w:spacing w:line="440" w:lineRule="exact"/>
              <w:jc w:val="center"/>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年初余额</w:t>
            </w:r>
          </w:p>
        </w:tc>
      </w:tr>
      <w:tr w:rsidR="008171B9" w:rsidRPr="008171B9" w:rsidTr="00652DCB">
        <w:trPr>
          <w:trHeight w:val="397"/>
          <w:jc w:val="center"/>
        </w:trPr>
        <w:tc>
          <w:tcPr>
            <w:tcW w:w="4842" w:type="dxa"/>
            <w:vAlign w:val="center"/>
          </w:tcPr>
          <w:p w:rsidR="008171B9" w:rsidRPr="008171B9" w:rsidRDefault="008171B9" w:rsidP="008171B9">
            <w:pPr>
              <w:spacing w:line="440" w:lineRule="exact"/>
              <w:rPr>
                <w:rFonts w:ascii="仿宋_GB2312" w:eastAsia="仿宋_GB2312" w:hAnsi="仿宋" w:cs="Arial" w:hint="eastAsia"/>
                <w:bCs/>
                <w:kern w:val="0"/>
                <w:szCs w:val="21"/>
              </w:rPr>
            </w:pPr>
          </w:p>
        </w:tc>
        <w:tc>
          <w:tcPr>
            <w:tcW w:w="1840"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840"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r>
      <w:tr w:rsidR="008171B9" w:rsidRPr="008171B9" w:rsidTr="00652DCB">
        <w:trPr>
          <w:trHeight w:val="397"/>
          <w:jc w:val="center"/>
        </w:trPr>
        <w:tc>
          <w:tcPr>
            <w:tcW w:w="4842" w:type="dxa"/>
            <w:vAlign w:val="center"/>
          </w:tcPr>
          <w:p w:rsidR="008171B9" w:rsidRPr="008171B9" w:rsidRDefault="008171B9" w:rsidP="008171B9">
            <w:pPr>
              <w:spacing w:line="440" w:lineRule="exact"/>
              <w:rPr>
                <w:rFonts w:ascii="仿宋_GB2312" w:eastAsia="仿宋_GB2312" w:hAnsi="仿宋" w:cs="Arial" w:hint="eastAsia"/>
                <w:bCs/>
                <w:kern w:val="0"/>
                <w:szCs w:val="21"/>
              </w:rPr>
            </w:pPr>
          </w:p>
        </w:tc>
        <w:tc>
          <w:tcPr>
            <w:tcW w:w="1840"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840"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r>
      <w:tr w:rsidR="008171B9" w:rsidRPr="008171B9" w:rsidTr="00652DCB">
        <w:trPr>
          <w:trHeight w:val="397"/>
          <w:jc w:val="center"/>
        </w:trPr>
        <w:tc>
          <w:tcPr>
            <w:tcW w:w="4842" w:type="dxa"/>
            <w:vAlign w:val="bottom"/>
          </w:tcPr>
          <w:p w:rsidR="008171B9" w:rsidRPr="008171B9" w:rsidRDefault="008171B9" w:rsidP="008171B9">
            <w:pPr>
              <w:spacing w:line="440" w:lineRule="exact"/>
              <w:jc w:val="center"/>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lastRenderedPageBreak/>
              <w:t>合计</w:t>
            </w:r>
          </w:p>
        </w:tc>
        <w:tc>
          <w:tcPr>
            <w:tcW w:w="1840"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840"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r>
    </w:tbl>
    <w:p w:rsidR="008171B9" w:rsidRPr="008171B9" w:rsidRDefault="008171B9" w:rsidP="008171B9">
      <w:pPr>
        <w:spacing w:line="440" w:lineRule="exact"/>
        <w:ind w:firstLineChars="200" w:firstLine="480"/>
        <w:jc w:val="left"/>
        <w:outlineLvl w:val="1"/>
        <w:rPr>
          <w:rFonts w:ascii="仿宋_GB2312" w:eastAsia="仿宋_GB2312" w:hAnsi="仿宋" w:cs="MingLiU" w:hint="eastAsia"/>
          <w:kern w:val="0"/>
          <w:sz w:val="24"/>
          <w:szCs w:val="28"/>
        </w:rPr>
      </w:pPr>
      <w:bookmarkStart w:id="36" w:name="_Toc302738358"/>
      <w:r w:rsidRPr="008171B9">
        <w:rPr>
          <w:rFonts w:ascii="仿宋_GB2312" w:eastAsia="仿宋_GB2312" w:hAnsi="仿宋" w:cs="MingLiU" w:hint="eastAsia"/>
          <w:kern w:val="0"/>
          <w:sz w:val="24"/>
          <w:szCs w:val="28"/>
        </w:rPr>
        <w:t>（三十七）应付票据</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41"/>
        <w:gridCol w:w="2841"/>
      </w:tblGrid>
      <w:tr w:rsidR="008171B9" w:rsidRPr="008171B9" w:rsidTr="00652DCB">
        <w:trPr>
          <w:trHeight w:val="397"/>
          <w:jc w:val="center"/>
        </w:trPr>
        <w:tc>
          <w:tcPr>
            <w:tcW w:w="2840" w:type="dxa"/>
            <w:vAlign w:val="center"/>
          </w:tcPr>
          <w:p w:rsidR="008171B9" w:rsidRPr="008171B9" w:rsidRDefault="008171B9" w:rsidP="008171B9">
            <w:pPr>
              <w:spacing w:line="440" w:lineRule="exact"/>
              <w:jc w:val="left"/>
              <w:rPr>
                <w:rFonts w:ascii="仿宋_GB2312" w:eastAsia="仿宋_GB2312" w:hAnsi="仿宋" w:cs="Times New Roman" w:hint="eastAsia"/>
                <w:szCs w:val="21"/>
              </w:rPr>
            </w:pPr>
            <w:r w:rsidRPr="008171B9">
              <w:rPr>
                <w:rFonts w:ascii="仿宋_GB2312" w:eastAsia="仿宋_GB2312" w:hAnsi="仿宋" w:cs="Times New Roman" w:hint="eastAsia"/>
                <w:szCs w:val="21"/>
              </w:rPr>
              <w:t>种   类</w:t>
            </w:r>
          </w:p>
        </w:tc>
        <w:tc>
          <w:tcPr>
            <w:tcW w:w="2841"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年末余额</w:t>
            </w:r>
          </w:p>
        </w:tc>
        <w:tc>
          <w:tcPr>
            <w:tcW w:w="2841"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年初余额</w:t>
            </w:r>
          </w:p>
        </w:tc>
      </w:tr>
      <w:tr w:rsidR="008171B9" w:rsidRPr="008171B9" w:rsidTr="00652DCB">
        <w:trPr>
          <w:trHeight w:val="397"/>
          <w:jc w:val="center"/>
        </w:trPr>
        <w:tc>
          <w:tcPr>
            <w:tcW w:w="2840" w:type="dxa"/>
            <w:vAlign w:val="center"/>
          </w:tcPr>
          <w:p w:rsidR="008171B9" w:rsidRPr="008171B9" w:rsidRDefault="008171B9" w:rsidP="008171B9">
            <w:pPr>
              <w:spacing w:line="440" w:lineRule="exact"/>
              <w:rPr>
                <w:rFonts w:ascii="仿宋_GB2312" w:eastAsia="仿宋_GB2312" w:hAnsi="仿宋" w:cs="Arial" w:hint="eastAsia"/>
                <w:bCs/>
                <w:szCs w:val="21"/>
              </w:rPr>
            </w:pPr>
            <w:r w:rsidRPr="008171B9">
              <w:rPr>
                <w:rFonts w:ascii="仿宋_GB2312" w:eastAsia="仿宋_GB2312" w:hAnsi="仿宋" w:cs="Arial" w:hint="eastAsia"/>
                <w:bCs/>
                <w:szCs w:val="21"/>
              </w:rPr>
              <w:t>银行承兑汇票</w:t>
            </w:r>
          </w:p>
        </w:tc>
        <w:tc>
          <w:tcPr>
            <w:tcW w:w="284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284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2840" w:type="dxa"/>
            <w:vAlign w:val="center"/>
          </w:tcPr>
          <w:p w:rsidR="008171B9" w:rsidRPr="008171B9" w:rsidRDefault="008171B9" w:rsidP="008171B9">
            <w:pPr>
              <w:spacing w:line="440" w:lineRule="exact"/>
              <w:rPr>
                <w:rFonts w:ascii="仿宋_GB2312" w:eastAsia="仿宋_GB2312" w:hAnsi="仿宋" w:cs="Arial" w:hint="eastAsia"/>
                <w:bCs/>
                <w:szCs w:val="21"/>
              </w:rPr>
            </w:pPr>
            <w:r w:rsidRPr="008171B9">
              <w:rPr>
                <w:rFonts w:ascii="仿宋_GB2312" w:eastAsia="仿宋_GB2312" w:hAnsi="仿宋" w:cs="Arial" w:hint="eastAsia"/>
                <w:bCs/>
                <w:szCs w:val="21"/>
              </w:rPr>
              <w:t>商业承兑汇票</w:t>
            </w:r>
          </w:p>
        </w:tc>
        <w:tc>
          <w:tcPr>
            <w:tcW w:w="284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284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2840"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合   计</w:t>
            </w:r>
          </w:p>
        </w:tc>
        <w:tc>
          <w:tcPr>
            <w:tcW w:w="284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284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bl>
    <w:p w:rsidR="008171B9" w:rsidRPr="008171B9" w:rsidRDefault="008171B9" w:rsidP="008171B9">
      <w:pPr>
        <w:spacing w:line="360" w:lineRule="exact"/>
        <w:ind w:firstLineChars="200" w:firstLine="420"/>
        <w:rPr>
          <w:rFonts w:ascii="仿宋_GB2312" w:eastAsia="仿宋_GB2312" w:hAnsi="宋体" w:cs="Times New Roman" w:hint="eastAsia"/>
          <w:kern w:val="0"/>
          <w:szCs w:val="21"/>
        </w:rPr>
      </w:pPr>
      <w:r w:rsidRPr="008171B9">
        <w:rPr>
          <w:rFonts w:ascii="仿宋_GB2312" w:eastAsia="仿宋_GB2312" w:hAnsi="宋体" w:cs="Times New Roman" w:hint="eastAsia"/>
          <w:kern w:val="0"/>
          <w:szCs w:val="21"/>
        </w:rPr>
        <w:t>注：企业应说明本期末已到期未支付的应付票据总金额。</w:t>
      </w:r>
    </w:p>
    <w:p w:rsidR="008171B9" w:rsidRPr="008171B9" w:rsidRDefault="008171B9" w:rsidP="008171B9">
      <w:pPr>
        <w:spacing w:line="480" w:lineRule="exact"/>
        <w:ind w:firstLineChars="200" w:firstLine="480"/>
        <w:rPr>
          <w:rFonts w:ascii="仿宋_GB2312" w:eastAsia="仿宋_GB2312" w:hAnsi="宋体" w:cs="Times New Roman" w:hint="eastAsia"/>
          <w:kern w:val="0"/>
          <w:sz w:val="24"/>
          <w:szCs w:val="24"/>
        </w:rPr>
      </w:pPr>
      <w:r w:rsidRPr="008171B9">
        <w:rPr>
          <w:rFonts w:ascii="仿宋_GB2312" w:eastAsia="仿宋_GB2312" w:hAnsi="仿宋" w:cs="MingLiU" w:hint="eastAsia"/>
          <w:kern w:val="0"/>
          <w:sz w:val="24"/>
          <w:szCs w:val="28"/>
        </w:rPr>
        <w:t>（三十八）</w:t>
      </w:r>
      <w:r w:rsidRPr="008171B9">
        <w:rPr>
          <w:rFonts w:ascii="仿宋_GB2312" w:eastAsia="仿宋_GB2312" w:hAnsi="宋体" w:cs="Times New Roman" w:hint="eastAsia"/>
          <w:kern w:val="0"/>
          <w:sz w:val="24"/>
          <w:szCs w:val="24"/>
        </w:rPr>
        <w:t>应付账款</w:t>
      </w:r>
    </w:p>
    <w:tbl>
      <w:tblPr>
        <w:tblW w:w="0" w:type="auto"/>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2976"/>
        <w:gridCol w:w="2694"/>
      </w:tblGrid>
      <w:tr w:rsidR="008171B9" w:rsidRPr="008171B9" w:rsidTr="00652DCB">
        <w:trPr>
          <w:trHeight w:val="397"/>
        </w:trPr>
        <w:tc>
          <w:tcPr>
            <w:tcW w:w="2802" w:type="dxa"/>
          </w:tcPr>
          <w:p w:rsidR="008171B9" w:rsidRPr="008171B9" w:rsidRDefault="008171B9" w:rsidP="008171B9">
            <w:pPr>
              <w:widowControl/>
              <w:spacing w:line="360" w:lineRule="atLeast"/>
              <w:jc w:val="center"/>
              <w:rPr>
                <w:rFonts w:ascii="仿宋_GB2312" w:eastAsia="仿宋_GB2312" w:hAnsi="宋体" w:cs="Times New Roman" w:hint="eastAsia"/>
                <w:kern w:val="0"/>
                <w:szCs w:val="21"/>
              </w:rPr>
            </w:pPr>
            <w:r w:rsidRPr="008171B9">
              <w:rPr>
                <w:rFonts w:ascii="仿宋_GB2312" w:eastAsia="仿宋_GB2312" w:hAnsi="宋体" w:cs="Times New Roman" w:hint="eastAsia"/>
                <w:kern w:val="0"/>
                <w:szCs w:val="21"/>
              </w:rPr>
              <w:t>账  龄</w:t>
            </w:r>
          </w:p>
        </w:tc>
        <w:tc>
          <w:tcPr>
            <w:tcW w:w="2976" w:type="dxa"/>
          </w:tcPr>
          <w:p w:rsidR="008171B9" w:rsidRPr="008171B9" w:rsidRDefault="008171B9" w:rsidP="008171B9">
            <w:pPr>
              <w:widowControl/>
              <w:spacing w:line="360" w:lineRule="atLeast"/>
              <w:jc w:val="center"/>
              <w:rPr>
                <w:rFonts w:ascii="仿宋_GB2312" w:eastAsia="仿宋_GB2312" w:hAnsi="宋体" w:cs="Times New Roman" w:hint="eastAsia"/>
                <w:kern w:val="0"/>
                <w:szCs w:val="21"/>
              </w:rPr>
            </w:pPr>
            <w:r w:rsidRPr="008171B9">
              <w:rPr>
                <w:rFonts w:ascii="仿宋_GB2312" w:eastAsia="仿宋_GB2312" w:hAnsi="宋体" w:cs="Times New Roman" w:hint="eastAsia"/>
                <w:kern w:val="0"/>
                <w:szCs w:val="21"/>
              </w:rPr>
              <w:t>年末余额</w:t>
            </w:r>
          </w:p>
        </w:tc>
        <w:tc>
          <w:tcPr>
            <w:tcW w:w="2694" w:type="dxa"/>
          </w:tcPr>
          <w:p w:rsidR="008171B9" w:rsidRPr="008171B9" w:rsidRDefault="008171B9" w:rsidP="008171B9">
            <w:pPr>
              <w:widowControl/>
              <w:spacing w:line="360" w:lineRule="atLeast"/>
              <w:jc w:val="center"/>
              <w:rPr>
                <w:rFonts w:ascii="仿宋_GB2312" w:eastAsia="仿宋_GB2312" w:hAnsi="宋体" w:cs="Times New Roman" w:hint="eastAsia"/>
                <w:kern w:val="0"/>
                <w:szCs w:val="21"/>
              </w:rPr>
            </w:pPr>
            <w:r w:rsidRPr="008171B9">
              <w:rPr>
                <w:rFonts w:ascii="仿宋_GB2312" w:eastAsia="仿宋_GB2312" w:hAnsi="宋体" w:cs="Times New Roman" w:hint="eastAsia"/>
                <w:kern w:val="0"/>
                <w:szCs w:val="21"/>
              </w:rPr>
              <w:t>年初余额</w:t>
            </w:r>
          </w:p>
        </w:tc>
      </w:tr>
      <w:tr w:rsidR="008171B9" w:rsidRPr="008171B9" w:rsidTr="00652DCB">
        <w:trPr>
          <w:trHeight w:val="397"/>
        </w:trPr>
        <w:tc>
          <w:tcPr>
            <w:tcW w:w="2802" w:type="dxa"/>
          </w:tcPr>
          <w:p w:rsidR="008171B9" w:rsidRPr="008171B9" w:rsidRDefault="008171B9" w:rsidP="008171B9">
            <w:pPr>
              <w:widowControl/>
              <w:spacing w:line="360" w:lineRule="atLeast"/>
              <w:rPr>
                <w:rFonts w:ascii="仿宋_GB2312" w:eastAsia="仿宋_GB2312" w:hAnsi="宋体" w:cs="Times New Roman" w:hint="eastAsia"/>
                <w:kern w:val="0"/>
                <w:szCs w:val="21"/>
              </w:rPr>
            </w:pPr>
            <w:r w:rsidRPr="008171B9">
              <w:rPr>
                <w:rFonts w:ascii="仿宋_GB2312" w:eastAsia="仿宋_GB2312" w:hAnsi="宋体" w:cs="Times New Roman" w:hint="eastAsia"/>
                <w:kern w:val="0"/>
                <w:szCs w:val="21"/>
              </w:rPr>
              <w:t>1年以内（含1年）</w:t>
            </w:r>
          </w:p>
        </w:tc>
        <w:tc>
          <w:tcPr>
            <w:tcW w:w="2976"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2694"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r>
      <w:tr w:rsidR="008171B9" w:rsidRPr="008171B9" w:rsidTr="00652DCB">
        <w:trPr>
          <w:trHeight w:val="397"/>
        </w:trPr>
        <w:tc>
          <w:tcPr>
            <w:tcW w:w="2802" w:type="dxa"/>
          </w:tcPr>
          <w:p w:rsidR="008171B9" w:rsidRPr="008171B9" w:rsidRDefault="008171B9" w:rsidP="008171B9">
            <w:pPr>
              <w:widowControl/>
              <w:spacing w:line="360" w:lineRule="atLeast"/>
              <w:rPr>
                <w:rFonts w:ascii="仿宋_GB2312" w:eastAsia="仿宋_GB2312" w:hAnsi="宋体" w:cs="Times New Roman" w:hint="eastAsia"/>
                <w:kern w:val="0"/>
                <w:szCs w:val="21"/>
              </w:rPr>
            </w:pPr>
            <w:r w:rsidRPr="008171B9">
              <w:rPr>
                <w:rFonts w:ascii="仿宋_GB2312" w:eastAsia="仿宋_GB2312" w:hAnsi="宋体" w:cs="Times New Roman" w:hint="eastAsia"/>
                <w:kern w:val="0"/>
                <w:szCs w:val="21"/>
              </w:rPr>
              <w:t>1-2年（含2年）</w:t>
            </w:r>
          </w:p>
        </w:tc>
        <w:tc>
          <w:tcPr>
            <w:tcW w:w="2976"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2694"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r>
      <w:tr w:rsidR="008171B9" w:rsidRPr="008171B9" w:rsidTr="00652DCB">
        <w:trPr>
          <w:trHeight w:val="397"/>
        </w:trPr>
        <w:tc>
          <w:tcPr>
            <w:tcW w:w="2802" w:type="dxa"/>
          </w:tcPr>
          <w:p w:rsidR="008171B9" w:rsidRPr="008171B9" w:rsidRDefault="008171B9" w:rsidP="008171B9">
            <w:pPr>
              <w:widowControl/>
              <w:spacing w:line="360" w:lineRule="atLeast"/>
              <w:rPr>
                <w:rFonts w:ascii="仿宋_GB2312" w:eastAsia="仿宋_GB2312" w:hAnsi="宋体" w:cs="Times New Roman" w:hint="eastAsia"/>
                <w:kern w:val="0"/>
                <w:szCs w:val="21"/>
              </w:rPr>
            </w:pPr>
            <w:r w:rsidRPr="008171B9">
              <w:rPr>
                <w:rFonts w:ascii="仿宋_GB2312" w:eastAsia="仿宋_GB2312" w:hAnsi="宋体" w:cs="Times New Roman" w:hint="eastAsia"/>
                <w:kern w:val="0"/>
                <w:szCs w:val="21"/>
              </w:rPr>
              <w:t>2-3年（含3年）</w:t>
            </w:r>
          </w:p>
        </w:tc>
        <w:tc>
          <w:tcPr>
            <w:tcW w:w="2976"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2694"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r>
      <w:tr w:rsidR="008171B9" w:rsidRPr="008171B9" w:rsidTr="00652DCB">
        <w:trPr>
          <w:trHeight w:val="397"/>
        </w:trPr>
        <w:tc>
          <w:tcPr>
            <w:tcW w:w="2802" w:type="dxa"/>
          </w:tcPr>
          <w:p w:rsidR="008171B9" w:rsidRPr="008171B9" w:rsidRDefault="008171B9" w:rsidP="008171B9">
            <w:pPr>
              <w:widowControl/>
              <w:spacing w:line="360" w:lineRule="atLeast"/>
              <w:rPr>
                <w:rFonts w:ascii="仿宋_GB2312" w:eastAsia="仿宋_GB2312" w:hAnsi="宋体" w:cs="Times New Roman" w:hint="eastAsia"/>
                <w:kern w:val="0"/>
                <w:szCs w:val="21"/>
              </w:rPr>
            </w:pPr>
            <w:r w:rsidRPr="008171B9">
              <w:rPr>
                <w:rFonts w:ascii="仿宋_GB2312" w:eastAsia="仿宋_GB2312" w:hAnsi="宋体" w:cs="Times New Roman" w:hint="eastAsia"/>
                <w:kern w:val="0"/>
                <w:szCs w:val="21"/>
              </w:rPr>
              <w:t>3年以上</w:t>
            </w:r>
          </w:p>
        </w:tc>
        <w:tc>
          <w:tcPr>
            <w:tcW w:w="2976"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2694"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r>
      <w:tr w:rsidR="008171B9" w:rsidRPr="008171B9" w:rsidTr="00652DCB">
        <w:trPr>
          <w:trHeight w:val="397"/>
        </w:trPr>
        <w:tc>
          <w:tcPr>
            <w:tcW w:w="2802"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合计</w:t>
            </w:r>
          </w:p>
        </w:tc>
        <w:tc>
          <w:tcPr>
            <w:tcW w:w="2976"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2694"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r>
    </w:tbl>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（三十九）预收款项</w:t>
      </w:r>
    </w:p>
    <w:tbl>
      <w:tblPr>
        <w:tblW w:w="0" w:type="auto"/>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2976"/>
        <w:gridCol w:w="2694"/>
      </w:tblGrid>
      <w:tr w:rsidR="008171B9" w:rsidRPr="008171B9" w:rsidTr="00652DCB">
        <w:trPr>
          <w:trHeight w:val="397"/>
        </w:trPr>
        <w:tc>
          <w:tcPr>
            <w:tcW w:w="2802" w:type="dxa"/>
          </w:tcPr>
          <w:p w:rsidR="008171B9" w:rsidRPr="008171B9" w:rsidRDefault="008171B9" w:rsidP="008171B9">
            <w:pPr>
              <w:widowControl/>
              <w:spacing w:line="360" w:lineRule="atLeast"/>
              <w:jc w:val="center"/>
              <w:rPr>
                <w:rFonts w:ascii="仿宋_GB2312" w:eastAsia="仿宋_GB2312" w:hAnsi="宋体" w:cs="Times New Roman" w:hint="eastAsia"/>
                <w:kern w:val="0"/>
                <w:szCs w:val="21"/>
              </w:rPr>
            </w:pPr>
            <w:r w:rsidRPr="008171B9">
              <w:rPr>
                <w:rFonts w:ascii="仿宋_GB2312" w:eastAsia="仿宋_GB2312" w:hAnsi="宋体" w:cs="Times New Roman" w:hint="eastAsia"/>
                <w:kern w:val="0"/>
                <w:szCs w:val="21"/>
              </w:rPr>
              <w:t>账  龄</w:t>
            </w:r>
          </w:p>
        </w:tc>
        <w:tc>
          <w:tcPr>
            <w:tcW w:w="2976" w:type="dxa"/>
          </w:tcPr>
          <w:p w:rsidR="008171B9" w:rsidRPr="008171B9" w:rsidRDefault="008171B9" w:rsidP="008171B9">
            <w:pPr>
              <w:widowControl/>
              <w:spacing w:line="360" w:lineRule="atLeast"/>
              <w:jc w:val="center"/>
              <w:rPr>
                <w:rFonts w:ascii="仿宋_GB2312" w:eastAsia="仿宋_GB2312" w:hAnsi="宋体" w:cs="Times New Roman" w:hint="eastAsia"/>
                <w:kern w:val="0"/>
                <w:szCs w:val="21"/>
              </w:rPr>
            </w:pPr>
            <w:r w:rsidRPr="008171B9">
              <w:rPr>
                <w:rFonts w:ascii="仿宋_GB2312" w:eastAsia="仿宋_GB2312" w:hAnsi="宋体" w:cs="Times New Roman" w:hint="eastAsia"/>
                <w:kern w:val="0"/>
                <w:szCs w:val="21"/>
              </w:rPr>
              <w:t>年末余额</w:t>
            </w:r>
          </w:p>
        </w:tc>
        <w:tc>
          <w:tcPr>
            <w:tcW w:w="2694" w:type="dxa"/>
          </w:tcPr>
          <w:p w:rsidR="008171B9" w:rsidRPr="008171B9" w:rsidRDefault="008171B9" w:rsidP="008171B9">
            <w:pPr>
              <w:widowControl/>
              <w:spacing w:line="360" w:lineRule="atLeast"/>
              <w:jc w:val="center"/>
              <w:rPr>
                <w:rFonts w:ascii="仿宋_GB2312" w:eastAsia="仿宋_GB2312" w:hAnsi="宋体" w:cs="Times New Roman" w:hint="eastAsia"/>
                <w:kern w:val="0"/>
                <w:szCs w:val="21"/>
              </w:rPr>
            </w:pPr>
            <w:r w:rsidRPr="008171B9">
              <w:rPr>
                <w:rFonts w:ascii="仿宋_GB2312" w:eastAsia="仿宋_GB2312" w:hAnsi="宋体" w:cs="Times New Roman" w:hint="eastAsia"/>
                <w:kern w:val="0"/>
                <w:szCs w:val="21"/>
              </w:rPr>
              <w:t>年初余额</w:t>
            </w:r>
          </w:p>
        </w:tc>
      </w:tr>
      <w:tr w:rsidR="008171B9" w:rsidRPr="008171B9" w:rsidTr="00652DCB">
        <w:trPr>
          <w:trHeight w:val="397"/>
        </w:trPr>
        <w:tc>
          <w:tcPr>
            <w:tcW w:w="2802" w:type="dxa"/>
          </w:tcPr>
          <w:p w:rsidR="008171B9" w:rsidRPr="008171B9" w:rsidRDefault="008171B9" w:rsidP="008171B9">
            <w:pPr>
              <w:widowControl/>
              <w:spacing w:line="360" w:lineRule="atLeast"/>
              <w:rPr>
                <w:rFonts w:ascii="仿宋_GB2312" w:eastAsia="仿宋_GB2312" w:hAnsi="宋体" w:cs="Times New Roman" w:hint="eastAsia"/>
                <w:kern w:val="0"/>
                <w:szCs w:val="21"/>
              </w:rPr>
            </w:pPr>
            <w:r w:rsidRPr="008171B9">
              <w:rPr>
                <w:rFonts w:ascii="仿宋_GB2312" w:eastAsia="仿宋_GB2312" w:hAnsi="宋体" w:cs="Times New Roman" w:hint="eastAsia"/>
                <w:kern w:val="0"/>
                <w:szCs w:val="21"/>
              </w:rPr>
              <w:t>1年以内（含1年）</w:t>
            </w:r>
          </w:p>
        </w:tc>
        <w:tc>
          <w:tcPr>
            <w:tcW w:w="2976"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2694"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r>
      <w:tr w:rsidR="008171B9" w:rsidRPr="008171B9" w:rsidTr="00652DCB">
        <w:trPr>
          <w:trHeight w:val="397"/>
        </w:trPr>
        <w:tc>
          <w:tcPr>
            <w:tcW w:w="2802" w:type="dxa"/>
          </w:tcPr>
          <w:p w:rsidR="008171B9" w:rsidRPr="008171B9" w:rsidRDefault="008171B9" w:rsidP="008171B9">
            <w:pPr>
              <w:widowControl/>
              <w:spacing w:line="360" w:lineRule="atLeast"/>
              <w:rPr>
                <w:rFonts w:ascii="仿宋_GB2312" w:eastAsia="仿宋_GB2312" w:hAnsi="宋体" w:cs="Times New Roman" w:hint="eastAsia"/>
                <w:kern w:val="0"/>
                <w:szCs w:val="21"/>
              </w:rPr>
            </w:pPr>
            <w:r w:rsidRPr="008171B9">
              <w:rPr>
                <w:rFonts w:ascii="仿宋_GB2312" w:eastAsia="仿宋_GB2312" w:hAnsi="宋体" w:cs="Times New Roman" w:hint="eastAsia"/>
                <w:kern w:val="0"/>
                <w:szCs w:val="21"/>
              </w:rPr>
              <w:t>1-2年（含2年）</w:t>
            </w:r>
          </w:p>
        </w:tc>
        <w:tc>
          <w:tcPr>
            <w:tcW w:w="2976"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2694"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r>
      <w:tr w:rsidR="008171B9" w:rsidRPr="008171B9" w:rsidTr="00652DCB">
        <w:trPr>
          <w:trHeight w:val="397"/>
        </w:trPr>
        <w:tc>
          <w:tcPr>
            <w:tcW w:w="2802" w:type="dxa"/>
          </w:tcPr>
          <w:p w:rsidR="008171B9" w:rsidRPr="008171B9" w:rsidRDefault="008171B9" w:rsidP="008171B9">
            <w:pPr>
              <w:widowControl/>
              <w:spacing w:line="360" w:lineRule="atLeast"/>
              <w:rPr>
                <w:rFonts w:ascii="仿宋_GB2312" w:eastAsia="仿宋_GB2312" w:hAnsi="宋体" w:cs="Times New Roman" w:hint="eastAsia"/>
                <w:kern w:val="0"/>
                <w:szCs w:val="21"/>
              </w:rPr>
            </w:pPr>
            <w:r w:rsidRPr="008171B9">
              <w:rPr>
                <w:rFonts w:ascii="仿宋_GB2312" w:eastAsia="仿宋_GB2312" w:hAnsi="宋体" w:cs="Times New Roman" w:hint="eastAsia"/>
                <w:kern w:val="0"/>
                <w:szCs w:val="21"/>
              </w:rPr>
              <w:t>2-3年（含3年）</w:t>
            </w:r>
          </w:p>
        </w:tc>
        <w:tc>
          <w:tcPr>
            <w:tcW w:w="2976"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2694"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r>
      <w:tr w:rsidR="008171B9" w:rsidRPr="008171B9" w:rsidTr="00652DCB">
        <w:trPr>
          <w:trHeight w:val="397"/>
        </w:trPr>
        <w:tc>
          <w:tcPr>
            <w:tcW w:w="2802" w:type="dxa"/>
          </w:tcPr>
          <w:p w:rsidR="008171B9" w:rsidRPr="008171B9" w:rsidRDefault="008171B9" w:rsidP="008171B9">
            <w:pPr>
              <w:widowControl/>
              <w:spacing w:line="360" w:lineRule="atLeast"/>
              <w:rPr>
                <w:rFonts w:ascii="仿宋_GB2312" w:eastAsia="仿宋_GB2312" w:hAnsi="宋体" w:cs="Times New Roman" w:hint="eastAsia"/>
                <w:kern w:val="0"/>
                <w:szCs w:val="21"/>
              </w:rPr>
            </w:pPr>
            <w:r w:rsidRPr="008171B9">
              <w:rPr>
                <w:rFonts w:ascii="仿宋_GB2312" w:eastAsia="仿宋_GB2312" w:hAnsi="宋体" w:cs="Times New Roman" w:hint="eastAsia"/>
                <w:kern w:val="0"/>
                <w:szCs w:val="21"/>
              </w:rPr>
              <w:t>3年以上</w:t>
            </w:r>
          </w:p>
        </w:tc>
        <w:tc>
          <w:tcPr>
            <w:tcW w:w="2976"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2694"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r>
      <w:tr w:rsidR="008171B9" w:rsidRPr="008171B9" w:rsidTr="00652DCB">
        <w:trPr>
          <w:trHeight w:val="397"/>
        </w:trPr>
        <w:tc>
          <w:tcPr>
            <w:tcW w:w="2802"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合计</w:t>
            </w:r>
          </w:p>
        </w:tc>
        <w:tc>
          <w:tcPr>
            <w:tcW w:w="2976"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c>
          <w:tcPr>
            <w:tcW w:w="2694"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p>
        </w:tc>
      </w:tr>
    </w:tbl>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（四十）合同负债</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41"/>
        <w:gridCol w:w="2841"/>
      </w:tblGrid>
      <w:tr w:rsidR="008171B9" w:rsidRPr="008171B9" w:rsidTr="00652DCB">
        <w:trPr>
          <w:trHeight w:val="397"/>
          <w:jc w:val="center"/>
        </w:trPr>
        <w:tc>
          <w:tcPr>
            <w:tcW w:w="2840"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项   目</w:t>
            </w:r>
          </w:p>
        </w:tc>
        <w:tc>
          <w:tcPr>
            <w:tcW w:w="2841"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宋体" w:cs="宋体" w:hint="eastAsia"/>
                <w:color w:val="000000"/>
                <w:kern w:val="0"/>
                <w:szCs w:val="21"/>
              </w:rPr>
              <w:t>期末余额</w:t>
            </w:r>
          </w:p>
        </w:tc>
        <w:tc>
          <w:tcPr>
            <w:tcW w:w="2841"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年初余额</w:t>
            </w:r>
          </w:p>
        </w:tc>
      </w:tr>
      <w:tr w:rsidR="008171B9" w:rsidRPr="008171B9" w:rsidTr="00652DCB">
        <w:trPr>
          <w:trHeight w:val="397"/>
          <w:jc w:val="center"/>
        </w:trPr>
        <w:tc>
          <w:tcPr>
            <w:tcW w:w="2840" w:type="dxa"/>
            <w:vAlign w:val="center"/>
          </w:tcPr>
          <w:p w:rsidR="008171B9" w:rsidRPr="008171B9" w:rsidRDefault="008171B9" w:rsidP="008171B9">
            <w:pPr>
              <w:spacing w:line="440" w:lineRule="exact"/>
              <w:rPr>
                <w:rFonts w:ascii="仿宋_GB2312" w:eastAsia="仿宋_GB2312" w:hAnsi="仿宋" w:cs="Arial" w:hint="eastAsia"/>
                <w:bCs/>
                <w:szCs w:val="21"/>
              </w:rPr>
            </w:pPr>
          </w:p>
        </w:tc>
        <w:tc>
          <w:tcPr>
            <w:tcW w:w="284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284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2840" w:type="dxa"/>
            <w:vAlign w:val="center"/>
          </w:tcPr>
          <w:p w:rsidR="008171B9" w:rsidRPr="008171B9" w:rsidRDefault="008171B9" w:rsidP="008171B9">
            <w:pPr>
              <w:spacing w:line="440" w:lineRule="exact"/>
              <w:rPr>
                <w:rFonts w:ascii="仿宋_GB2312" w:eastAsia="仿宋_GB2312" w:hAnsi="仿宋" w:cs="Arial" w:hint="eastAsia"/>
                <w:bCs/>
                <w:szCs w:val="21"/>
              </w:rPr>
            </w:pPr>
          </w:p>
        </w:tc>
        <w:tc>
          <w:tcPr>
            <w:tcW w:w="284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284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2840"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合计</w:t>
            </w:r>
          </w:p>
        </w:tc>
        <w:tc>
          <w:tcPr>
            <w:tcW w:w="284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284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bl>
    <w:p w:rsidR="008171B9" w:rsidRPr="008171B9" w:rsidRDefault="008171B9" w:rsidP="008171B9">
      <w:pPr>
        <w:spacing w:line="440" w:lineRule="exact"/>
        <w:ind w:firstLineChars="200" w:firstLine="420"/>
        <w:rPr>
          <w:rFonts w:ascii="仿宋_GB2312" w:eastAsia="仿宋_GB2312" w:hAnsi="仿宋" w:cs="MingLiU" w:hint="eastAsia"/>
          <w:kern w:val="0"/>
          <w:szCs w:val="21"/>
        </w:rPr>
      </w:pPr>
      <w:r w:rsidRPr="008171B9">
        <w:rPr>
          <w:rFonts w:ascii="仿宋_GB2312" w:eastAsia="仿宋_GB2312" w:hAnsi="仿宋" w:cs="MingLiU" w:hint="eastAsia"/>
          <w:kern w:val="0"/>
          <w:szCs w:val="21"/>
        </w:rPr>
        <w:t>注：仅适用于执行新收入准则的企业。</w:t>
      </w:r>
    </w:p>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（四十一）应付职工薪酬</w:t>
      </w:r>
      <w:bookmarkEnd w:id="36"/>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4135"/>
        <w:gridCol w:w="1281"/>
        <w:gridCol w:w="1098"/>
        <w:gridCol w:w="1033"/>
        <w:gridCol w:w="1231"/>
      </w:tblGrid>
      <w:tr w:rsidR="008171B9" w:rsidRPr="008171B9" w:rsidTr="00652DCB">
        <w:trPr>
          <w:trHeight w:val="397"/>
          <w:tblHeader/>
          <w:jc w:val="center"/>
        </w:trPr>
        <w:tc>
          <w:tcPr>
            <w:tcW w:w="4135" w:type="dxa"/>
            <w:vAlign w:val="center"/>
          </w:tcPr>
          <w:p w:rsidR="008171B9" w:rsidRPr="008171B9" w:rsidRDefault="008171B9" w:rsidP="008171B9">
            <w:pPr>
              <w:spacing w:line="440" w:lineRule="exact"/>
              <w:jc w:val="center"/>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项目</w:t>
            </w:r>
          </w:p>
        </w:tc>
        <w:tc>
          <w:tcPr>
            <w:tcW w:w="1281" w:type="dxa"/>
            <w:vAlign w:val="center"/>
          </w:tcPr>
          <w:p w:rsidR="008171B9" w:rsidRPr="008171B9" w:rsidRDefault="008171B9" w:rsidP="008171B9">
            <w:pPr>
              <w:spacing w:line="440" w:lineRule="exact"/>
              <w:jc w:val="center"/>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年初余额</w:t>
            </w:r>
          </w:p>
        </w:tc>
        <w:tc>
          <w:tcPr>
            <w:tcW w:w="1098" w:type="dxa"/>
            <w:vAlign w:val="center"/>
          </w:tcPr>
          <w:p w:rsidR="008171B9" w:rsidRPr="008171B9" w:rsidRDefault="008171B9" w:rsidP="008171B9">
            <w:pPr>
              <w:spacing w:line="440" w:lineRule="exact"/>
              <w:jc w:val="center"/>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本年</w:t>
            </w:r>
          </w:p>
          <w:p w:rsidR="008171B9" w:rsidRPr="008171B9" w:rsidRDefault="008171B9" w:rsidP="008171B9">
            <w:pPr>
              <w:spacing w:line="440" w:lineRule="exact"/>
              <w:jc w:val="center"/>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增加</w:t>
            </w:r>
          </w:p>
        </w:tc>
        <w:tc>
          <w:tcPr>
            <w:tcW w:w="1033" w:type="dxa"/>
            <w:vAlign w:val="center"/>
          </w:tcPr>
          <w:p w:rsidR="008171B9" w:rsidRPr="008171B9" w:rsidRDefault="008171B9" w:rsidP="008171B9">
            <w:pPr>
              <w:spacing w:line="440" w:lineRule="exact"/>
              <w:jc w:val="center"/>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本年</w:t>
            </w:r>
          </w:p>
          <w:p w:rsidR="008171B9" w:rsidRPr="008171B9" w:rsidRDefault="008171B9" w:rsidP="008171B9">
            <w:pPr>
              <w:spacing w:line="440" w:lineRule="exact"/>
              <w:jc w:val="center"/>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减少</w:t>
            </w:r>
          </w:p>
        </w:tc>
        <w:tc>
          <w:tcPr>
            <w:tcW w:w="1231" w:type="dxa"/>
            <w:vAlign w:val="center"/>
          </w:tcPr>
          <w:p w:rsidR="008171B9" w:rsidRPr="008171B9" w:rsidRDefault="008171B9" w:rsidP="008171B9">
            <w:pPr>
              <w:spacing w:line="440" w:lineRule="exact"/>
              <w:jc w:val="center"/>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年末余额</w:t>
            </w:r>
          </w:p>
        </w:tc>
      </w:tr>
      <w:tr w:rsidR="008171B9" w:rsidRPr="008171B9" w:rsidTr="00652DCB">
        <w:trPr>
          <w:trHeight w:val="397"/>
          <w:jc w:val="center"/>
        </w:trPr>
        <w:tc>
          <w:tcPr>
            <w:tcW w:w="4135" w:type="dxa"/>
            <w:vAlign w:val="bottom"/>
          </w:tcPr>
          <w:p w:rsidR="008171B9" w:rsidRPr="008171B9" w:rsidRDefault="008171B9" w:rsidP="008171B9">
            <w:pPr>
              <w:spacing w:line="440" w:lineRule="exact"/>
              <w:rPr>
                <w:rFonts w:ascii="仿宋_GB2312" w:eastAsia="仿宋_GB2312" w:hAnsi="仿宋" w:cs="Arial" w:hint="eastAsia"/>
                <w:bCs/>
                <w:kern w:val="0"/>
                <w:szCs w:val="21"/>
              </w:rPr>
            </w:pPr>
            <w:r w:rsidRPr="008171B9">
              <w:rPr>
                <w:rFonts w:ascii="仿宋_GB2312" w:eastAsia="仿宋_GB2312" w:hAnsi="宋体" w:cs="Arial" w:hint="eastAsia"/>
                <w:bCs/>
                <w:kern w:val="0"/>
                <w:szCs w:val="21"/>
              </w:rPr>
              <w:t>一、短期薪酬</w:t>
            </w:r>
          </w:p>
        </w:tc>
        <w:tc>
          <w:tcPr>
            <w:tcW w:w="1281"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098"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033"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231"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r>
      <w:tr w:rsidR="008171B9" w:rsidRPr="008171B9" w:rsidTr="00652DCB">
        <w:trPr>
          <w:trHeight w:val="397"/>
          <w:jc w:val="center"/>
        </w:trPr>
        <w:tc>
          <w:tcPr>
            <w:tcW w:w="4135" w:type="dxa"/>
            <w:vAlign w:val="bottom"/>
          </w:tcPr>
          <w:p w:rsidR="008171B9" w:rsidRPr="008171B9" w:rsidRDefault="008171B9" w:rsidP="008171B9">
            <w:pPr>
              <w:spacing w:line="440" w:lineRule="exact"/>
              <w:rPr>
                <w:rFonts w:ascii="仿宋_GB2312" w:eastAsia="仿宋_GB2312" w:hAnsi="仿宋" w:cs="Arial" w:hint="eastAsia"/>
                <w:bCs/>
                <w:kern w:val="0"/>
                <w:szCs w:val="21"/>
              </w:rPr>
            </w:pPr>
            <w:r w:rsidRPr="008171B9">
              <w:rPr>
                <w:rFonts w:ascii="仿宋_GB2312" w:eastAsia="仿宋_GB2312" w:hAnsi="宋体" w:cs="Arial" w:hint="eastAsia"/>
                <w:bCs/>
                <w:kern w:val="0"/>
                <w:szCs w:val="21"/>
              </w:rPr>
              <w:lastRenderedPageBreak/>
              <w:t xml:space="preserve">   （</w:t>
            </w:r>
            <w:r w:rsidRPr="008171B9">
              <w:rPr>
                <w:rFonts w:ascii="仿宋_GB2312" w:eastAsia="仿宋_GB2312" w:hAnsi="仿宋" w:cs="Arial" w:hint="eastAsia"/>
                <w:bCs/>
                <w:kern w:val="0"/>
                <w:szCs w:val="21"/>
              </w:rPr>
              <w:t>一</w:t>
            </w:r>
            <w:r w:rsidRPr="008171B9">
              <w:rPr>
                <w:rFonts w:ascii="仿宋_GB2312" w:eastAsia="仿宋_GB2312" w:hAnsi="宋体" w:cs="Arial" w:hint="eastAsia"/>
                <w:bCs/>
                <w:kern w:val="0"/>
                <w:szCs w:val="21"/>
              </w:rPr>
              <w:t>）</w:t>
            </w:r>
            <w:r w:rsidRPr="008171B9">
              <w:rPr>
                <w:rFonts w:ascii="仿宋_GB2312" w:eastAsia="仿宋_GB2312" w:hAnsi="仿宋" w:cs="Arial" w:hint="eastAsia"/>
                <w:bCs/>
                <w:kern w:val="0"/>
                <w:szCs w:val="21"/>
              </w:rPr>
              <w:t>工资、奖金、津贴和补贴</w:t>
            </w:r>
          </w:p>
        </w:tc>
        <w:tc>
          <w:tcPr>
            <w:tcW w:w="1281"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098"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033"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231"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r>
      <w:tr w:rsidR="008171B9" w:rsidRPr="008171B9" w:rsidTr="00652DCB">
        <w:trPr>
          <w:trHeight w:val="397"/>
          <w:jc w:val="center"/>
        </w:trPr>
        <w:tc>
          <w:tcPr>
            <w:tcW w:w="4135" w:type="dxa"/>
            <w:vAlign w:val="bottom"/>
          </w:tcPr>
          <w:p w:rsidR="008171B9" w:rsidRPr="008171B9" w:rsidRDefault="008171B9" w:rsidP="008171B9">
            <w:pPr>
              <w:spacing w:line="440" w:lineRule="exact"/>
              <w:rPr>
                <w:rFonts w:ascii="仿宋_GB2312" w:eastAsia="仿宋_GB2312" w:hAnsi="仿宋" w:cs="Arial" w:hint="eastAsia"/>
                <w:bCs/>
                <w:kern w:val="0"/>
                <w:szCs w:val="21"/>
              </w:rPr>
            </w:pPr>
            <w:r w:rsidRPr="008171B9">
              <w:rPr>
                <w:rFonts w:ascii="仿宋_GB2312" w:eastAsia="仿宋_GB2312" w:hAnsi="宋体" w:cs="Arial" w:hint="eastAsia"/>
                <w:bCs/>
                <w:kern w:val="0"/>
                <w:szCs w:val="21"/>
              </w:rPr>
              <w:t xml:space="preserve">   （</w:t>
            </w:r>
            <w:r w:rsidRPr="008171B9">
              <w:rPr>
                <w:rFonts w:ascii="仿宋_GB2312" w:eastAsia="仿宋_GB2312" w:hAnsi="仿宋" w:cs="Arial" w:hint="eastAsia"/>
                <w:bCs/>
                <w:kern w:val="0"/>
                <w:szCs w:val="21"/>
              </w:rPr>
              <w:t>二</w:t>
            </w:r>
            <w:r w:rsidRPr="008171B9">
              <w:rPr>
                <w:rFonts w:ascii="仿宋_GB2312" w:eastAsia="仿宋_GB2312" w:hAnsi="宋体" w:cs="Arial" w:hint="eastAsia"/>
                <w:bCs/>
                <w:kern w:val="0"/>
                <w:szCs w:val="21"/>
              </w:rPr>
              <w:t>）</w:t>
            </w:r>
            <w:r w:rsidRPr="008171B9">
              <w:rPr>
                <w:rFonts w:ascii="仿宋_GB2312" w:eastAsia="仿宋_GB2312" w:hAnsi="仿宋" w:cs="Arial" w:hint="eastAsia"/>
                <w:bCs/>
                <w:kern w:val="0"/>
                <w:szCs w:val="21"/>
              </w:rPr>
              <w:t>职工福利费</w:t>
            </w:r>
          </w:p>
        </w:tc>
        <w:tc>
          <w:tcPr>
            <w:tcW w:w="1281"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098"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033"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231"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r>
      <w:tr w:rsidR="008171B9" w:rsidRPr="008171B9" w:rsidTr="00652DCB">
        <w:trPr>
          <w:trHeight w:val="397"/>
          <w:jc w:val="center"/>
        </w:trPr>
        <w:tc>
          <w:tcPr>
            <w:tcW w:w="4135" w:type="dxa"/>
            <w:vAlign w:val="bottom"/>
          </w:tcPr>
          <w:p w:rsidR="008171B9" w:rsidRPr="008171B9" w:rsidRDefault="008171B9" w:rsidP="008171B9">
            <w:pPr>
              <w:spacing w:line="440" w:lineRule="exact"/>
              <w:rPr>
                <w:rFonts w:ascii="仿宋_GB2312" w:eastAsia="仿宋_GB2312" w:hAnsi="仿宋" w:cs="Arial" w:hint="eastAsia"/>
                <w:bCs/>
                <w:kern w:val="0"/>
                <w:szCs w:val="21"/>
              </w:rPr>
            </w:pPr>
            <w:r w:rsidRPr="008171B9">
              <w:rPr>
                <w:rFonts w:ascii="仿宋_GB2312" w:eastAsia="仿宋_GB2312" w:hAnsi="宋体" w:cs="Arial" w:hint="eastAsia"/>
                <w:bCs/>
                <w:kern w:val="0"/>
                <w:szCs w:val="21"/>
              </w:rPr>
              <w:t xml:space="preserve">   （</w:t>
            </w:r>
            <w:r w:rsidRPr="008171B9">
              <w:rPr>
                <w:rFonts w:ascii="仿宋_GB2312" w:eastAsia="仿宋_GB2312" w:hAnsi="仿宋" w:cs="Arial" w:hint="eastAsia"/>
                <w:bCs/>
                <w:kern w:val="0"/>
                <w:szCs w:val="21"/>
              </w:rPr>
              <w:t>三</w:t>
            </w:r>
            <w:r w:rsidRPr="008171B9">
              <w:rPr>
                <w:rFonts w:ascii="仿宋_GB2312" w:eastAsia="仿宋_GB2312" w:hAnsi="宋体" w:cs="Arial" w:hint="eastAsia"/>
                <w:bCs/>
                <w:kern w:val="0"/>
                <w:szCs w:val="21"/>
              </w:rPr>
              <w:t>）</w:t>
            </w:r>
            <w:r w:rsidRPr="008171B9">
              <w:rPr>
                <w:rFonts w:ascii="仿宋_GB2312" w:eastAsia="仿宋_GB2312" w:hAnsi="仿宋" w:cs="Arial" w:hint="eastAsia"/>
                <w:bCs/>
                <w:kern w:val="0"/>
                <w:szCs w:val="21"/>
              </w:rPr>
              <w:t>社会保险费</w:t>
            </w:r>
          </w:p>
        </w:tc>
        <w:tc>
          <w:tcPr>
            <w:tcW w:w="1281"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098"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033"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231"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r>
      <w:tr w:rsidR="008171B9" w:rsidRPr="008171B9" w:rsidTr="00652DCB">
        <w:trPr>
          <w:trHeight w:val="397"/>
          <w:jc w:val="center"/>
        </w:trPr>
        <w:tc>
          <w:tcPr>
            <w:tcW w:w="4135" w:type="dxa"/>
            <w:vAlign w:val="bottom"/>
          </w:tcPr>
          <w:p w:rsidR="008171B9" w:rsidRPr="008171B9" w:rsidRDefault="008171B9" w:rsidP="008171B9">
            <w:pPr>
              <w:spacing w:line="440" w:lineRule="exact"/>
              <w:rPr>
                <w:rFonts w:ascii="仿宋_GB2312" w:eastAsia="仿宋_GB2312" w:hAnsi="仿宋" w:cs="Arial" w:hint="eastAsia"/>
                <w:bCs/>
                <w:kern w:val="0"/>
                <w:szCs w:val="21"/>
              </w:rPr>
            </w:pPr>
            <w:r w:rsidRPr="008171B9">
              <w:rPr>
                <w:rFonts w:ascii="仿宋_GB2312" w:eastAsia="仿宋_GB2312" w:hAnsi="宋体" w:cs="Arial" w:hint="eastAsia"/>
                <w:bCs/>
                <w:kern w:val="0"/>
                <w:szCs w:val="21"/>
              </w:rPr>
              <w:t xml:space="preserve">       </w:t>
            </w:r>
            <w:r w:rsidRPr="008171B9">
              <w:rPr>
                <w:rFonts w:ascii="仿宋_GB2312" w:eastAsia="仿宋_GB2312" w:hAnsi="仿宋" w:cs="Arial" w:hint="eastAsia"/>
                <w:bCs/>
                <w:kern w:val="0"/>
                <w:szCs w:val="21"/>
              </w:rPr>
              <w:t>其中：医</w:t>
            </w:r>
            <w:r w:rsidRPr="008171B9">
              <w:rPr>
                <w:rFonts w:ascii="仿宋_GB2312" w:eastAsia="仿宋_GB2312" w:hAnsi="宋体" w:cs="宋体" w:hint="eastAsia"/>
                <w:bCs/>
                <w:kern w:val="0"/>
                <w:szCs w:val="21"/>
              </w:rPr>
              <w:t>疗</w:t>
            </w:r>
            <w:r w:rsidRPr="008171B9">
              <w:rPr>
                <w:rFonts w:ascii="仿宋_GB2312" w:eastAsia="仿宋_GB2312" w:hAnsi="MS Gothic" w:cs="MS Gothic" w:hint="eastAsia"/>
                <w:bCs/>
                <w:kern w:val="0"/>
                <w:szCs w:val="21"/>
              </w:rPr>
              <w:t>保</w:t>
            </w:r>
            <w:r w:rsidRPr="008171B9">
              <w:rPr>
                <w:rFonts w:ascii="仿宋_GB2312" w:eastAsia="仿宋_GB2312" w:hAnsi="宋体" w:cs="宋体" w:hint="eastAsia"/>
                <w:bCs/>
                <w:kern w:val="0"/>
                <w:szCs w:val="21"/>
              </w:rPr>
              <w:t>险费</w:t>
            </w:r>
          </w:p>
        </w:tc>
        <w:tc>
          <w:tcPr>
            <w:tcW w:w="1281"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098"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033"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231"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r>
      <w:tr w:rsidR="008171B9" w:rsidRPr="008171B9" w:rsidTr="00652DCB">
        <w:trPr>
          <w:trHeight w:val="397"/>
          <w:jc w:val="center"/>
        </w:trPr>
        <w:tc>
          <w:tcPr>
            <w:tcW w:w="4135" w:type="dxa"/>
            <w:vAlign w:val="bottom"/>
          </w:tcPr>
          <w:p w:rsidR="008171B9" w:rsidRPr="008171B9" w:rsidRDefault="008171B9" w:rsidP="008171B9">
            <w:pPr>
              <w:spacing w:line="440" w:lineRule="exact"/>
              <w:ind w:firstLineChars="263" w:firstLine="552"/>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 xml:space="preserve">       </w:t>
            </w:r>
            <w:r w:rsidRPr="008171B9">
              <w:rPr>
                <w:rFonts w:ascii="仿宋_GB2312" w:eastAsia="仿宋_GB2312" w:hAnsi="宋体" w:cs="Arial" w:hint="eastAsia"/>
                <w:bCs/>
                <w:kern w:val="0"/>
                <w:szCs w:val="21"/>
              </w:rPr>
              <w:t xml:space="preserve"> </w:t>
            </w:r>
            <w:r w:rsidRPr="008171B9">
              <w:rPr>
                <w:rFonts w:ascii="仿宋_GB2312" w:eastAsia="仿宋_GB2312" w:hAnsi="仿宋" w:cs="Arial" w:hint="eastAsia"/>
                <w:bCs/>
                <w:kern w:val="0"/>
                <w:szCs w:val="21"/>
              </w:rPr>
              <w:t>工伤保险费</w:t>
            </w:r>
          </w:p>
        </w:tc>
        <w:tc>
          <w:tcPr>
            <w:tcW w:w="1281"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098"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033"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231"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r>
      <w:tr w:rsidR="008171B9" w:rsidRPr="008171B9" w:rsidTr="00652DCB">
        <w:trPr>
          <w:trHeight w:val="397"/>
          <w:jc w:val="center"/>
        </w:trPr>
        <w:tc>
          <w:tcPr>
            <w:tcW w:w="4135" w:type="dxa"/>
            <w:vAlign w:val="bottom"/>
          </w:tcPr>
          <w:p w:rsidR="008171B9" w:rsidRPr="008171B9" w:rsidRDefault="008171B9" w:rsidP="008171B9">
            <w:pPr>
              <w:spacing w:line="440" w:lineRule="exact"/>
              <w:ind w:firstLineChars="263" w:firstLine="552"/>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 xml:space="preserve">        生育保险费</w:t>
            </w:r>
          </w:p>
        </w:tc>
        <w:tc>
          <w:tcPr>
            <w:tcW w:w="1281"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098"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033"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231"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r>
      <w:tr w:rsidR="008171B9" w:rsidRPr="008171B9" w:rsidTr="00652DCB">
        <w:trPr>
          <w:trHeight w:val="397"/>
          <w:jc w:val="center"/>
        </w:trPr>
        <w:tc>
          <w:tcPr>
            <w:tcW w:w="4135" w:type="dxa"/>
            <w:vAlign w:val="bottom"/>
          </w:tcPr>
          <w:p w:rsidR="008171B9" w:rsidRPr="008171B9" w:rsidRDefault="008171B9" w:rsidP="008171B9">
            <w:pPr>
              <w:spacing w:line="440" w:lineRule="exact"/>
              <w:ind w:firstLineChars="263" w:firstLine="552"/>
              <w:rPr>
                <w:rFonts w:ascii="仿宋_GB2312" w:eastAsia="仿宋_GB2312" w:hAnsi="仿宋" w:cs="Arial" w:hint="eastAsia"/>
                <w:bCs/>
                <w:kern w:val="0"/>
                <w:szCs w:val="21"/>
              </w:rPr>
            </w:pPr>
            <w:r w:rsidRPr="008171B9">
              <w:rPr>
                <w:rFonts w:ascii="仿宋_GB2312" w:eastAsia="仿宋_GB2312" w:hAnsi="宋体" w:cs="Arial" w:hint="eastAsia"/>
                <w:bCs/>
                <w:kern w:val="0"/>
                <w:szCs w:val="21"/>
              </w:rPr>
              <w:t xml:space="preserve">      </w:t>
            </w:r>
            <w:r w:rsidRPr="008171B9">
              <w:rPr>
                <w:rFonts w:ascii="仿宋_GB2312" w:eastAsia="仿宋_GB2312" w:hAnsi="仿宋" w:cs="Arial" w:hint="eastAsia"/>
                <w:bCs/>
                <w:kern w:val="0"/>
                <w:szCs w:val="21"/>
              </w:rPr>
              <w:t xml:space="preserve"> </w:t>
            </w:r>
            <w:r w:rsidRPr="008171B9">
              <w:rPr>
                <w:rFonts w:ascii="仿宋_GB2312" w:eastAsia="仿宋_GB2312" w:hAnsi="宋体" w:cs="Arial" w:hint="eastAsia"/>
                <w:bCs/>
                <w:kern w:val="0"/>
                <w:szCs w:val="21"/>
              </w:rPr>
              <w:t xml:space="preserve"> </w:t>
            </w:r>
            <w:r w:rsidRPr="008171B9">
              <w:rPr>
                <w:rFonts w:ascii="仿宋_GB2312" w:eastAsia="仿宋_GB2312" w:hAnsi="仿宋" w:cs="Arial" w:hint="eastAsia"/>
                <w:bCs/>
                <w:kern w:val="0"/>
                <w:szCs w:val="21"/>
              </w:rPr>
              <w:t>其他</w:t>
            </w:r>
          </w:p>
        </w:tc>
        <w:tc>
          <w:tcPr>
            <w:tcW w:w="1281"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098"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033"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231"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r>
      <w:tr w:rsidR="008171B9" w:rsidRPr="008171B9" w:rsidTr="00652DCB">
        <w:trPr>
          <w:trHeight w:val="397"/>
          <w:jc w:val="center"/>
        </w:trPr>
        <w:tc>
          <w:tcPr>
            <w:tcW w:w="4135" w:type="dxa"/>
            <w:vAlign w:val="bottom"/>
          </w:tcPr>
          <w:p w:rsidR="008171B9" w:rsidRPr="008171B9" w:rsidRDefault="008171B9" w:rsidP="008171B9">
            <w:pPr>
              <w:spacing w:line="440" w:lineRule="exact"/>
              <w:rPr>
                <w:rFonts w:ascii="仿宋_GB2312" w:eastAsia="仿宋_GB2312" w:hAnsi="仿宋" w:cs="Arial" w:hint="eastAsia"/>
                <w:bCs/>
                <w:kern w:val="0"/>
                <w:szCs w:val="21"/>
              </w:rPr>
            </w:pPr>
            <w:r w:rsidRPr="008171B9">
              <w:rPr>
                <w:rFonts w:ascii="仿宋_GB2312" w:eastAsia="仿宋_GB2312" w:hAnsi="宋体" w:cs="Arial" w:hint="eastAsia"/>
                <w:bCs/>
                <w:kern w:val="0"/>
                <w:szCs w:val="21"/>
              </w:rPr>
              <w:t xml:space="preserve">   （</w:t>
            </w:r>
            <w:r w:rsidRPr="008171B9">
              <w:rPr>
                <w:rFonts w:ascii="仿宋_GB2312" w:eastAsia="仿宋_GB2312" w:hAnsi="仿宋" w:cs="Arial" w:hint="eastAsia"/>
                <w:bCs/>
                <w:kern w:val="0"/>
                <w:szCs w:val="21"/>
              </w:rPr>
              <w:t>四</w:t>
            </w:r>
            <w:r w:rsidRPr="008171B9">
              <w:rPr>
                <w:rFonts w:ascii="仿宋_GB2312" w:eastAsia="仿宋_GB2312" w:hAnsi="宋体" w:cs="Arial" w:hint="eastAsia"/>
                <w:bCs/>
                <w:kern w:val="0"/>
                <w:szCs w:val="21"/>
              </w:rPr>
              <w:t>）</w:t>
            </w:r>
            <w:r w:rsidRPr="008171B9">
              <w:rPr>
                <w:rFonts w:ascii="仿宋_GB2312" w:eastAsia="仿宋_GB2312" w:hAnsi="仿宋" w:cs="Arial" w:hint="eastAsia"/>
                <w:bCs/>
                <w:kern w:val="0"/>
                <w:szCs w:val="21"/>
              </w:rPr>
              <w:t>住房公积金</w:t>
            </w:r>
          </w:p>
        </w:tc>
        <w:tc>
          <w:tcPr>
            <w:tcW w:w="1281"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098"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033"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231"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r>
      <w:tr w:rsidR="008171B9" w:rsidRPr="008171B9" w:rsidTr="00652DCB">
        <w:trPr>
          <w:trHeight w:val="397"/>
          <w:jc w:val="center"/>
        </w:trPr>
        <w:tc>
          <w:tcPr>
            <w:tcW w:w="4135" w:type="dxa"/>
            <w:vAlign w:val="bottom"/>
          </w:tcPr>
          <w:p w:rsidR="008171B9" w:rsidRPr="008171B9" w:rsidRDefault="008171B9" w:rsidP="008171B9">
            <w:pPr>
              <w:spacing w:line="440" w:lineRule="exact"/>
              <w:rPr>
                <w:rFonts w:ascii="仿宋_GB2312" w:eastAsia="仿宋_GB2312" w:hAnsi="仿宋" w:cs="Arial" w:hint="eastAsia"/>
                <w:bCs/>
                <w:kern w:val="0"/>
                <w:szCs w:val="21"/>
              </w:rPr>
            </w:pPr>
            <w:r w:rsidRPr="008171B9">
              <w:rPr>
                <w:rFonts w:ascii="仿宋_GB2312" w:eastAsia="仿宋_GB2312" w:hAnsi="宋体" w:cs="Arial" w:hint="eastAsia"/>
                <w:bCs/>
                <w:kern w:val="0"/>
                <w:szCs w:val="21"/>
              </w:rPr>
              <w:t xml:space="preserve">   （</w:t>
            </w:r>
            <w:r w:rsidRPr="008171B9">
              <w:rPr>
                <w:rFonts w:ascii="仿宋_GB2312" w:eastAsia="仿宋_GB2312" w:hAnsi="仿宋" w:cs="Arial" w:hint="eastAsia"/>
                <w:bCs/>
                <w:kern w:val="0"/>
                <w:szCs w:val="21"/>
              </w:rPr>
              <w:t>五</w:t>
            </w:r>
            <w:r w:rsidRPr="008171B9">
              <w:rPr>
                <w:rFonts w:ascii="仿宋_GB2312" w:eastAsia="仿宋_GB2312" w:hAnsi="宋体" w:cs="Arial" w:hint="eastAsia"/>
                <w:bCs/>
                <w:kern w:val="0"/>
                <w:szCs w:val="21"/>
              </w:rPr>
              <w:t>）</w:t>
            </w:r>
            <w:r w:rsidRPr="008171B9">
              <w:rPr>
                <w:rFonts w:ascii="仿宋_GB2312" w:eastAsia="仿宋_GB2312" w:hAnsi="仿宋" w:cs="Arial" w:hint="eastAsia"/>
                <w:bCs/>
                <w:kern w:val="0"/>
                <w:szCs w:val="21"/>
              </w:rPr>
              <w:t>工会经费和职工教育经费</w:t>
            </w:r>
          </w:p>
        </w:tc>
        <w:tc>
          <w:tcPr>
            <w:tcW w:w="1281"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098"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033"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231"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r>
      <w:tr w:rsidR="008171B9" w:rsidRPr="008171B9" w:rsidTr="00652DCB">
        <w:trPr>
          <w:trHeight w:val="397"/>
          <w:jc w:val="center"/>
        </w:trPr>
        <w:tc>
          <w:tcPr>
            <w:tcW w:w="4135" w:type="dxa"/>
            <w:vAlign w:val="bottom"/>
          </w:tcPr>
          <w:p w:rsidR="008171B9" w:rsidRPr="008171B9" w:rsidRDefault="008171B9" w:rsidP="008171B9">
            <w:pPr>
              <w:spacing w:line="440" w:lineRule="exact"/>
              <w:rPr>
                <w:rFonts w:ascii="仿宋_GB2312" w:eastAsia="仿宋_GB2312" w:hAnsi="仿宋" w:cs="Arial" w:hint="eastAsia"/>
                <w:bCs/>
                <w:kern w:val="0"/>
                <w:szCs w:val="21"/>
              </w:rPr>
            </w:pPr>
            <w:r w:rsidRPr="008171B9">
              <w:rPr>
                <w:rFonts w:ascii="仿宋_GB2312" w:eastAsia="仿宋_GB2312" w:hAnsi="宋体" w:cs="Arial" w:hint="eastAsia"/>
                <w:bCs/>
                <w:kern w:val="0"/>
                <w:szCs w:val="21"/>
              </w:rPr>
              <w:t xml:space="preserve">   （</w:t>
            </w:r>
            <w:r w:rsidRPr="008171B9">
              <w:rPr>
                <w:rFonts w:ascii="仿宋_GB2312" w:eastAsia="仿宋_GB2312" w:hAnsi="仿宋" w:cs="Arial" w:hint="eastAsia"/>
                <w:bCs/>
                <w:kern w:val="0"/>
                <w:szCs w:val="21"/>
              </w:rPr>
              <w:t>六</w:t>
            </w:r>
            <w:r w:rsidRPr="008171B9">
              <w:rPr>
                <w:rFonts w:ascii="仿宋_GB2312" w:eastAsia="仿宋_GB2312" w:hAnsi="宋体" w:cs="Arial" w:hint="eastAsia"/>
                <w:bCs/>
                <w:kern w:val="0"/>
                <w:szCs w:val="21"/>
              </w:rPr>
              <w:t>）短期带薪缺勤</w:t>
            </w:r>
          </w:p>
        </w:tc>
        <w:tc>
          <w:tcPr>
            <w:tcW w:w="1281"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098"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033"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231"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r>
      <w:tr w:rsidR="008171B9" w:rsidRPr="008171B9" w:rsidTr="00652DCB">
        <w:trPr>
          <w:trHeight w:val="397"/>
          <w:jc w:val="center"/>
        </w:trPr>
        <w:tc>
          <w:tcPr>
            <w:tcW w:w="4135" w:type="dxa"/>
            <w:vAlign w:val="bottom"/>
          </w:tcPr>
          <w:p w:rsidR="008171B9" w:rsidRPr="008171B9" w:rsidRDefault="008171B9" w:rsidP="008171B9">
            <w:pPr>
              <w:spacing w:line="440" w:lineRule="exact"/>
              <w:rPr>
                <w:rFonts w:ascii="仿宋_GB2312" w:eastAsia="仿宋_GB2312" w:hAnsi="仿宋" w:cs="Arial" w:hint="eastAsia"/>
                <w:bCs/>
                <w:kern w:val="0"/>
                <w:szCs w:val="21"/>
              </w:rPr>
            </w:pPr>
            <w:r w:rsidRPr="008171B9">
              <w:rPr>
                <w:rFonts w:ascii="仿宋_GB2312" w:eastAsia="仿宋_GB2312" w:hAnsi="宋体" w:cs="Arial" w:hint="eastAsia"/>
                <w:bCs/>
                <w:kern w:val="0"/>
                <w:szCs w:val="21"/>
              </w:rPr>
              <w:t xml:space="preserve">   （</w:t>
            </w:r>
            <w:r w:rsidRPr="008171B9">
              <w:rPr>
                <w:rFonts w:ascii="仿宋_GB2312" w:eastAsia="仿宋_GB2312" w:hAnsi="仿宋" w:cs="Arial" w:hint="eastAsia"/>
                <w:bCs/>
                <w:kern w:val="0"/>
                <w:szCs w:val="21"/>
              </w:rPr>
              <w:t>七</w:t>
            </w:r>
            <w:r w:rsidRPr="008171B9">
              <w:rPr>
                <w:rFonts w:ascii="仿宋_GB2312" w:eastAsia="仿宋_GB2312" w:hAnsi="宋体" w:cs="Arial" w:hint="eastAsia"/>
                <w:bCs/>
                <w:kern w:val="0"/>
                <w:szCs w:val="21"/>
              </w:rPr>
              <w:t>）短期利润分享计划</w:t>
            </w:r>
          </w:p>
        </w:tc>
        <w:tc>
          <w:tcPr>
            <w:tcW w:w="1281"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098"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033"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231"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r>
      <w:tr w:rsidR="008171B9" w:rsidRPr="008171B9" w:rsidTr="00652DCB">
        <w:trPr>
          <w:trHeight w:val="397"/>
          <w:jc w:val="center"/>
        </w:trPr>
        <w:tc>
          <w:tcPr>
            <w:tcW w:w="4135" w:type="dxa"/>
            <w:vAlign w:val="center"/>
          </w:tcPr>
          <w:p w:rsidR="008171B9" w:rsidRPr="008171B9" w:rsidRDefault="008171B9" w:rsidP="008171B9">
            <w:pPr>
              <w:tabs>
                <w:tab w:val="left" w:pos="272"/>
                <w:tab w:val="left" w:pos="632"/>
              </w:tabs>
              <w:spacing w:line="440" w:lineRule="exact"/>
              <w:rPr>
                <w:rFonts w:ascii="仿宋_GB2312" w:eastAsia="仿宋_GB2312" w:hAnsi="仿宋" w:cs="Arial" w:hint="eastAsia"/>
                <w:kern w:val="0"/>
                <w:szCs w:val="21"/>
              </w:rPr>
            </w:pPr>
            <w:r w:rsidRPr="008171B9">
              <w:rPr>
                <w:rFonts w:ascii="仿宋_GB2312" w:eastAsia="仿宋_GB2312" w:hAnsi="宋体" w:cs="Arial" w:hint="eastAsia"/>
                <w:kern w:val="0"/>
                <w:szCs w:val="21"/>
              </w:rPr>
              <w:t xml:space="preserve">   （八）其他短期薪酬</w:t>
            </w:r>
          </w:p>
        </w:tc>
        <w:tc>
          <w:tcPr>
            <w:tcW w:w="1281"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098"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033"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231"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r>
      <w:tr w:rsidR="008171B9" w:rsidRPr="008171B9" w:rsidTr="00652DCB">
        <w:trPr>
          <w:trHeight w:val="397"/>
          <w:jc w:val="center"/>
        </w:trPr>
        <w:tc>
          <w:tcPr>
            <w:tcW w:w="4135" w:type="dxa"/>
            <w:vAlign w:val="center"/>
          </w:tcPr>
          <w:p w:rsidR="008171B9" w:rsidRPr="008171B9" w:rsidRDefault="008171B9" w:rsidP="008171B9">
            <w:pPr>
              <w:spacing w:line="440" w:lineRule="exact"/>
              <w:rPr>
                <w:rFonts w:ascii="仿宋_GB2312" w:eastAsia="仿宋_GB2312" w:hAnsi="仿宋" w:cs="Arial" w:hint="eastAsia"/>
                <w:kern w:val="0"/>
                <w:szCs w:val="21"/>
              </w:rPr>
            </w:pPr>
            <w:r w:rsidRPr="008171B9">
              <w:rPr>
                <w:rFonts w:ascii="仿宋_GB2312" w:eastAsia="仿宋_GB2312" w:hAnsi="仿宋" w:cs="Arial" w:hint="eastAsia"/>
                <w:kern w:val="0"/>
                <w:szCs w:val="21"/>
              </w:rPr>
              <w:t>二、离职后福利-设定提存计划</w:t>
            </w:r>
          </w:p>
        </w:tc>
        <w:tc>
          <w:tcPr>
            <w:tcW w:w="1281"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098"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033"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231"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r>
      <w:tr w:rsidR="008171B9" w:rsidRPr="008171B9" w:rsidTr="00652DCB">
        <w:trPr>
          <w:trHeight w:val="397"/>
          <w:jc w:val="center"/>
        </w:trPr>
        <w:tc>
          <w:tcPr>
            <w:tcW w:w="4135" w:type="dxa"/>
            <w:vAlign w:val="bottom"/>
          </w:tcPr>
          <w:p w:rsidR="008171B9" w:rsidRPr="008171B9" w:rsidRDefault="008171B9" w:rsidP="008171B9">
            <w:pPr>
              <w:spacing w:line="440" w:lineRule="exact"/>
              <w:rPr>
                <w:rFonts w:ascii="仿宋_GB2312" w:eastAsia="仿宋_GB2312" w:hAnsi="仿宋" w:cs="Arial" w:hint="eastAsia"/>
                <w:bCs/>
                <w:kern w:val="0"/>
                <w:szCs w:val="21"/>
              </w:rPr>
            </w:pPr>
            <w:r w:rsidRPr="008171B9">
              <w:rPr>
                <w:rFonts w:ascii="仿宋_GB2312" w:eastAsia="仿宋_GB2312" w:hAnsi="宋体" w:cs="Arial" w:hint="eastAsia"/>
                <w:bCs/>
                <w:kern w:val="0"/>
                <w:szCs w:val="21"/>
              </w:rPr>
              <w:t>三</w:t>
            </w:r>
            <w:r w:rsidRPr="008171B9">
              <w:rPr>
                <w:rFonts w:ascii="仿宋_GB2312" w:eastAsia="仿宋_GB2312" w:hAnsi="仿宋" w:cs="Arial" w:hint="eastAsia"/>
                <w:bCs/>
                <w:kern w:val="0"/>
                <w:szCs w:val="21"/>
              </w:rPr>
              <w:t>、</w:t>
            </w:r>
            <w:r w:rsidRPr="008171B9">
              <w:rPr>
                <w:rFonts w:ascii="仿宋_GB2312" w:eastAsia="仿宋_GB2312" w:hAnsi="宋体" w:cs="Arial" w:hint="eastAsia"/>
                <w:bCs/>
                <w:kern w:val="0"/>
                <w:szCs w:val="21"/>
              </w:rPr>
              <w:t>辞退福利</w:t>
            </w:r>
          </w:p>
        </w:tc>
        <w:tc>
          <w:tcPr>
            <w:tcW w:w="1281"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098"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033"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231"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r>
      <w:tr w:rsidR="008171B9" w:rsidRPr="008171B9" w:rsidTr="00652DCB">
        <w:trPr>
          <w:trHeight w:val="397"/>
          <w:jc w:val="center"/>
        </w:trPr>
        <w:tc>
          <w:tcPr>
            <w:tcW w:w="4135" w:type="dxa"/>
            <w:vAlign w:val="bottom"/>
          </w:tcPr>
          <w:p w:rsidR="008171B9" w:rsidRPr="008171B9" w:rsidRDefault="008171B9" w:rsidP="008171B9">
            <w:pPr>
              <w:spacing w:line="440" w:lineRule="exact"/>
              <w:rPr>
                <w:rFonts w:ascii="仿宋_GB2312" w:eastAsia="仿宋_GB2312" w:hAnsi="仿宋" w:cs="Arial" w:hint="eastAsia"/>
                <w:kern w:val="0"/>
                <w:position w:val="-1"/>
                <w:szCs w:val="21"/>
              </w:rPr>
            </w:pPr>
            <w:r w:rsidRPr="008171B9">
              <w:rPr>
                <w:rFonts w:ascii="仿宋_GB2312" w:eastAsia="仿宋_GB2312" w:hAnsi="宋体" w:cs="Arial" w:hint="eastAsia"/>
                <w:kern w:val="0"/>
                <w:position w:val="-1"/>
                <w:szCs w:val="21"/>
              </w:rPr>
              <w:t>四、一年内到期的其他福利</w:t>
            </w:r>
          </w:p>
        </w:tc>
        <w:tc>
          <w:tcPr>
            <w:tcW w:w="1281"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098"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033"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231"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r>
      <w:tr w:rsidR="008171B9" w:rsidRPr="008171B9" w:rsidTr="00652DCB">
        <w:trPr>
          <w:trHeight w:val="397"/>
          <w:jc w:val="center"/>
        </w:trPr>
        <w:tc>
          <w:tcPr>
            <w:tcW w:w="4135" w:type="dxa"/>
            <w:vAlign w:val="bottom"/>
          </w:tcPr>
          <w:p w:rsidR="008171B9" w:rsidRPr="008171B9" w:rsidRDefault="008171B9" w:rsidP="008171B9">
            <w:pPr>
              <w:spacing w:line="440" w:lineRule="exact"/>
              <w:rPr>
                <w:rFonts w:ascii="仿宋_GB2312" w:eastAsia="仿宋_GB2312" w:hAnsi="仿宋" w:cs="Arial" w:hint="eastAsia"/>
                <w:bCs/>
                <w:kern w:val="0"/>
                <w:szCs w:val="21"/>
              </w:rPr>
            </w:pPr>
            <w:r w:rsidRPr="008171B9">
              <w:rPr>
                <w:rFonts w:ascii="仿宋_GB2312" w:eastAsia="仿宋_GB2312" w:hAnsi="宋体" w:cs="Arial" w:hint="eastAsia"/>
                <w:kern w:val="0"/>
                <w:position w:val="-1"/>
                <w:szCs w:val="21"/>
              </w:rPr>
              <w:t>五、其他</w:t>
            </w:r>
          </w:p>
        </w:tc>
        <w:tc>
          <w:tcPr>
            <w:tcW w:w="1281"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098"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033"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231"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r>
      <w:tr w:rsidR="008171B9" w:rsidRPr="008171B9" w:rsidTr="00652DCB">
        <w:trPr>
          <w:trHeight w:val="397"/>
          <w:jc w:val="center"/>
        </w:trPr>
        <w:tc>
          <w:tcPr>
            <w:tcW w:w="4135" w:type="dxa"/>
            <w:vAlign w:val="bottom"/>
          </w:tcPr>
          <w:p w:rsidR="008171B9" w:rsidRPr="008171B9" w:rsidRDefault="008171B9" w:rsidP="008171B9">
            <w:pPr>
              <w:spacing w:line="440" w:lineRule="exact"/>
              <w:jc w:val="center"/>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合计</w:t>
            </w:r>
          </w:p>
        </w:tc>
        <w:tc>
          <w:tcPr>
            <w:tcW w:w="1281"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098"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033"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c>
          <w:tcPr>
            <w:tcW w:w="1231" w:type="dxa"/>
            <w:vAlign w:val="bottom"/>
          </w:tcPr>
          <w:p w:rsidR="008171B9" w:rsidRPr="008171B9" w:rsidRDefault="008171B9" w:rsidP="008171B9">
            <w:pPr>
              <w:spacing w:line="440" w:lineRule="exact"/>
              <w:rPr>
                <w:rFonts w:ascii="仿宋_GB2312" w:eastAsia="仿宋_GB2312" w:hAnsi="仿宋" w:cs="Arial" w:hint="eastAsia"/>
                <w:bCs/>
                <w:kern w:val="0"/>
                <w:szCs w:val="21"/>
              </w:rPr>
            </w:pPr>
          </w:p>
        </w:tc>
      </w:tr>
    </w:tbl>
    <w:p w:rsidR="008171B9" w:rsidRPr="008171B9" w:rsidRDefault="008171B9" w:rsidP="008171B9">
      <w:pPr>
        <w:spacing w:line="440" w:lineRule="exact"/>
        <w:ind w:firstLineChars="200" w:firstLine="420"/>
        <w:rPr>
          <w:rFonts w:ascii="仿宋_GB2312" w:eastAsia="仿宋_GB2312" w:hAnsi="仿宋" w:cs="MingLiU" w:hint="eastAsia"/>
          <w:kern w:val="0"/>
          <w:szCs w:val="28"/>
        </w:rPr>
      </w:pPr>
      <w:r w:rsidRPr="008171B9">
        <w:rPr>
          <w:rFonts w:ascii="仿宋_GB2312" w:eastAsia="仿宋_GB2312" w:hAnsi="仿宋" w:cs="MingLiU" w:hint="eastAsia"/>
          <w:kern w:val="0"/>
          <w:szCs w:val="28"/>
        </w:rPr>
        <w:t>注：应说明企业本年为职工提供的各项非货币性福利形式、金额及其计算依据。</w:t>
      </w:r>
    </w:p>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（四十二）其他应付款</w:t>
      </w:r>
    </w:p>
    <w:tbl>
      <w:tblPr>
        <w:tblW w:w="0" w:type="auto"/>
        <w:tblBorders>
          <w:top w:val="single" w:sz="4" w:space="0" w:color="auto"/>
          <w:bottom w:val="single" w:sz="4" w:space="0" w:color="auto"/>
          <w:insideH w:val="dotted" w:sz="4" w:space="0" w:color="auto"/>
          <w:insideV w:val="dotted" w:sz="4" w:space="0" w:color="auto"/>
        </w:tblBorders>
        <w:tblLayout w:type="fixed"/>
        <w:tblLook w:val="0000" w:firstRow="0" w:lastRow="0" w:firstColumn="0" w:lastColumn="0" w:noHBand="0" w:noVBand="0"/>
      </w:tblPr>
      <w:tblGrid>
        <w:gridCol w:w="2938"/>
        <w:gridCol w:w="2589"/>
        <w:gridCol w:w="2995"/>
      </w:tblGrid>
      <w:tr w:rsidR="008171B9" w:rsidRPr="008171B9" w:rsidTr="00652DCB">
        <w:trPr>
          <w:trHeight w:val="270"/>
        </w:trPr>
        <w:tc>
          <w:tcPr>
            <w:tcW w:w="2938" w:type="dxa"/>
            <w:tcBorders>
              <w:bottom w:val="single" w:sz="2" w:space="0" w:color="auto"/>
              <w:right w:val="single" w:sz="2" w:space="0" w:color="auto"/>
            </w:tcBorders>
            <w:shd w:val="clear" w:color="000000" w:fill="FFFFFF"/>
            <w:vAlign w:val="center"/>
          </w:tcPr>
          <w:p w:rsidR="008171B9" w:rsidRPr="008171B9" w:rsidRDefault="008171B9" w:rsidP="008171B9">
            <w:pPr>
              <w:widowControl/>
              <w:jc w:val="center"/>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项目</w:t>
            </w:r>
          </w:p>
        </w:tc>
        <w:tc>
          <w:tcPr>
            <w:tcW w:w="2589" w:type="dxa"/>
            <w:tcBorders>
              <w:left w:val="single" w:sz="2" w:space="0" w:color="auto"/>
              <w:bottom w:val="single" w:sz="2" w:space="0" w:color="auto"/>
              <w:right w:val="single" w:sz="2" w:space="0" w:color="auto"/>
            </w:tcBorders>
            <w:shd w:val="clear" w:color="000000" w:fill="FFFFFF"/>
            <w:vAlign w:val="center"/>
          </w:tcPr>
          <w:p w:rsidR="008171B9" w:rsidRPr="008171B9" w:rsidRDefault="008171B9" w:rsidP="008171B9">
            <w:pPr>
              <w:widowControl/>
              <w:jc w:val="center"/>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年末余额</w:t>
            </w:r>
          </w:p>
        </w:tc>
        <w:tc>
          <w:tcPr>
            <w:tcW w:w="2995" w:type="dxa"/>
            <w:tcBorders>
              <w:left w:val="single" w:sz="2" w:space="0" w:color="auto"/>
              <w:bottom w:val="single" w:sz="2" w:space="0" w:color="auto"/>
            </w:tcBorders>
            <w:shd w:val="clear" w:color="000000" w:fill="FFFFFF"/>
            <w:vAlign w:val="center"/>
          </w:tcPr>
          <w:p w:rsidR="008171B9" w:rsidRPr="008171B9" w:rsidRDefault="008171B9" w:rsidP="008171B9">
            <w:pPr>
              <w:widowControl/>
              <w:jc w:val="center"/>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年初余额</w:t>
            </w:r>
          </w:p>
        </w:tc>
      </w:tr>
      <w:tr w:rsidR="008171B9" w:rsidRPr="008171B9" w:rsidTr="00652DCB">
        <w:trPr>
          <w:trHeight w:val="270"/>
        </w:trPr>
        <w:tc>
          <w:tcPr>
            <w:tcW w:w="2938" w:type="dxa"/>
            <w:tcBorders>
              <w:top w:val="single" w:sz="2" w:space="0" w:color="auto"/>
              <w:bottom w:val="single" w:sz="2" w:space="0" w:color="auto"/>
              <w:right w:val="single" w:sz="2" w:space="0" w:color="auto"/>
            </w:tcBorders>
            <w:shd w:val="clear" w:color="000000" w:fill="FFFFFF"/>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应付利息</w:t>
            </w:r>
          </w:p>
        </w:tc>
        <w:tc>
          <w:tcPr>
            <w:tcW w:w="2589" w:type="dxa"/>
            <w:tcBorders>
              <w:top w:val="single" w:sz="2" w:space="0" w:color="auto"/>
              <w:left w:val="single" w:sz="2" w:space="0" w:color="auto"/>
              <w:bottom w:val="single" w:sz="2" w:space="0" w:color="auto"/>
              <w:right w:val="single" w:sz="2" w:space="0" w:color="auto"/>
            </w:tcBorders>
            <w:shd w:val="clear" w:color="000000" w:fill="FFFFFF"/>
            <w:vAlign w:val="center"/>
          </w:tcPr>
          <w:p w:rsidR="008171B9" w:rsidRPr="008171B9" w:rsidRDefault="008171B9" w:rsidP="008171B9">
            <w:pPr>
              <w:widowControl/>
              <w:jc w:val="left"/>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 xml:space="preserve">　</w:t>
            </w:r>
          </w:p>
        </w:tc>
        <w:tc>
          <w:tcPr>
            <w:tcW w:w="2995" w:type="dxa"/>
            <w:tcBorders>
              <w:top w:val="single" w:sz="2" w:space="0" w:color="auto"/>
              <w:left w:val="single" w:sz="2" w:space="0" w:color="auto"/>
              <w:bottom w:val="single" w:sz="2" w:space="0" w:color="auto"/>
            </w:tcBorders>
            <w:shd w:val="clear" w:color="000000" w:fill="FFFFFF"/>
            <w:vAlign w:val="center"/>
          </w:tcPr>
          <w:p w:rsidR="008171B9" w:rsidRPr="008171B9" w:rsidRDefault="008171B9" w:rsidP="008171B9">
            <w:pPr>
              <w:widowControl/>
              <w:jc w:val="left"/>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 xml:space="preserve">　</w:t>
            </w:r>
          </w:p>
        </w:tc>
      </w:tr>
      <w:tr w:rsidR="008171B9" w:rsidRPr="008171B9" w:rsidTr="00652DCB">
        <w:trPr>
          <w:trHeight w:val="270"/>
        </w:trPr>
        <w:tc>
          <w:tcPr>
            <w:tcW w:w="2938" w:type="dxa"/>
            <w:tcBorders>
              <w:top w:val="single" w:sz="2" w:space="0" w:color="auto"/>
              <w:bottom w:val="single" w:sz="2" w:space="0" w:color="auto"/>
              <w:right w:val="single" w:sz="2" w:space="0" w:color="auto"/>
            </w:tcBorders>
            <w:shd w:val="clear" w:color="000000" w:fill="FFFFFF"/>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应付股利</w:t>
            </w:r>
          </w:p>
        </w:tc>
        <w:tc>
          <w:tcPr>
            <w:tcW w:w="2589" w:type="dxa"/>
            <w:tcBorders>
              <w:top w:val="single" w:sz="2" w:space="0" w:color="auto"/>
              <w:left w:val="single" w:sz="2" w:space="0" w:color="auto"/>
              <w:bottom w:val="single" w:sz="2" w:space="0" w:color="auto"/>
              <w:right w:val="single" w:sz="2" w:space="0" w:color="auto"/>
            </w:tcBorders>
            <w:shd w:val="clear" w:color="000000" w:fill="FFFFFF"/>
            <w:vAlign w:val="center"/>
          </w:tcPr>
          <w:p w:rsidR="008171B9" w:rsidRPr="008171B9" w:rsidRDefault="008171B9" w:rsidP="008171B9">
            <w:pPr>
              <w:widowControl/>
              <w:jc w:val="left"/>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 xml:space="preserve">　</w:t>
            </w:r>
          </w:p>
        </w:tc>
        <w:tc>
          <w:tcPr>
            <w:tcW w:w="2995" w:type="dxa"/>
            <w:tcBorders>
              <w:top w:val="single" w:sz="2" w:space="0" w:color="auto"/>
              <w:left w:val="single" w:sz="2" w:space="0" w:color="auto"/>
              <w:bottom w:val="single" w:sz="2" w:space="0" w:color="auto"/>
            </w:tcBorders>
            <w:shd w:val="clear" w:color="000000" w:fill="FFFFFF"/>
            <w:vAlign w:val="center"/>
          </w:tcPr>
          <w:p w:rsidR="008171B9" w:rsidRPr="008171B9" w:rsidRDefault="008171B9" w:rsidP="008171B9">
            <w:pPr>
              <w:widowControl/>
              <w:jc w:val="left"/>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 xml:space="preserve">　</w:t>
            </w:r>
          </w:p>
        </w:tc>
      </w:tr>
      <w:tr w:rsidR="008171B9" w:rsidRPr="008171B9" w:rsidTr="00652DCB">
        <w:trPr>
          <w:trHeight w:val="270"/>
        </w:trPr>
        <w:tc>
          <w:tcPr>
            <w:tcW w:w="2938" w:type="dxa"/>
            <w:tcBorders>
              <w:top w:val="single" w:sz="2" w:space="0" w:color="auto"/>
              <w:bottom w:val="single" w:sz="2" w:space="0" w:color="auto"/>
              <w:right w:val="single" w:sz="2" w:space="0" w:color="auto"/>
            </w:tcBorders>
            <w:shd w:val="clear" w:color="000000" w:fill="FFFFFF"/>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其他应付款项</w:t>
            </w:r>
          </w:p>
        </w:tc>
        <w:tc>
          <w:tcPr>
            <w:tcW w:w="2589" w:type="dxa"/>
            <w:tcBorders>
              <w:top w:val="single" w:sz="2" w:space="0" w:color="auto"/>
              <w:left w:val="single" w:sz="2" w:space="0" w:color="auto"/>
              <w:bottom w:val="single" w:sz="2" w:space="0" w:color="auto"/>
              <w:right w:val="single" w:sz="2" w:space="0" w:color="auto"/>
            </w:tcBorders>
            <w:shd w:val="clear" w:color="000000" w:fill="FFFFFF"/>
            <w:vAlign w:val="center"/>
          </w:tcPr>
          <w:p w:rsidR="008171B9" w:rsidRPr="008171B9" w:rsidRDefault="008171B9" w:rsidP="008171B9">
            <w:pPr>
              <w:widowControl/>
              <w:jc w:val="left"/>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 xml:space="preserve">　</w:t>
            </w:r>
          </w:p>
        </w:tc>
        <w:tc>
          <w:tcPr>
            <w:tcW w:w="2995" w:type="dxa"/>
            <w:tcBorders>
              <w:top w:val="single" w:sz="2" w:space="0" w:color="auto"/>
              <w:left w:val="single" w:sz="2" w:space="0" w:color="auto"/>
              <w:bottom w:val="single" w:sz="2" w:space="0" w:color="auto"/>
            </w:tcBorders>
            <w:shd w:val="clear" w:color="000000" w:fill="FFFFFF"/>
            <w:vAlign w:val="center"/>
          </w:tcPr>
          <w:p w:rsidR="008171B9" w:rsidRPr="008171B9" w:rsidRDefault="008171B9" w:rsidP="008171B9">
            <w:pPr>
              <w:widowControl/>
              <w:jc w:val="left"/>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 xml:space="preserve">　</w:t>
            </w:r>
          </w:p>
        </w:tc>
      </w:tr>
      <w:tr w:rsidR="008171B9" w:rsidRPr="008171B9" w:rsidTr="00652DCB">
        <w:trPr>
          <w:trHeight w:val="285"/>
        </w:trPr>
        <w:tc>
          <w:tcPr>
            <w:tcW w:w="2938" w:type="dxa"/>
            <w:tcBorders>
              <w:top w:val="single" w:sz="2" w:space="0" w:color="auto"/>
              <w:right w:val="single" w:sz="2" w:space="0" w:color="auto"/>
            </w:tcBorders>
            <w:shd w:val="clear" w:color="000000" w:fill="FFFFFF"/>
            <w:vAlign w:val="center"/>
          </w:tcPr>
          <w:p w:rsidR="008171B9" w:rsidRPr="008171B9" w:rsidRDefault="008171B9" w:rsidP="008171B9">
            <w:pPr>
              <w:widowControl/>
              <w:jc w:val="center"/>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合计</w:t>
            </w:r>
          </w:p>
        </w:tc>
        <w:tc>
          <w:tcPr>
            <w:tcW w:w="2589" w:type="dxa"/>
            <w:tcBorders>
              <w:top w:val="single" w:sz="2" w:space="0" w:color="auto"/>
              <w:left w:val="single" w:sz="2" w:space="0" w:color="auto"/>
              <w:right w:val="single" w:sz="2" w:space="0" w:color="auto"/>
            </w:tcBorders>
            <w:shd w:val="clear" w:color="000000" w:fill="FFFFFF"/>
            <w:vAlign w:val="center"/>
          </w:tcPr>
          <w:p w:rsidR="008171B9" w:rsidRPr="008171B9" w:rsidRDefault="008171B9" w:rsidP="008171B9">
            <w:pPr>
              <w:widowControl/>
              <w:jc w:val="left"/>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 xml:space="preserve">　</w:t>
            </w:r>
          </w:p>
        </w:tc>
        <w:tc>
          <w:tcPr>
            <w:tcW w:w="2995" w:type="dxa"/>
            <w:tcBorders>
              <w:top w:val="single" w:sz="2" w:space="0" w:color="auto"/>
              <w:left w:val="single" w:sz="2" w:space="0" w:color="auto"/>
            </w:tcBorders>
            <w:shd w:val="clear" w:color="000000" w:fill="FFFFFF"/>
            <w:vAlign w:val="center"/>
          </w:tcPr>
          <w:p w:rsidR="008171B9" w:rsidRPr="008171B9" w:rsidRDefault="008171B9" w:rsidP="008171B9">
            <w:pPr>
              <w:widowControl/>
              <w:jc w:val="left"/>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 xml:space="preserve">　</w:t>
            </w:r>
          </w:p>
        </w:tc>
      </w:tr>
    </w:tbl>
    <w:p w:rsidR="008171B9" w:rsidRPr="008171B9" w:rsidRDefault="008171B9" w:rsidP="008171B9">
      <w:pPr>
        <w:spacing w:line="480" w:lineRule="exact"/>
        <w:ind w:firstLineChars="200" w:firstLine="480"/>
        <w:rPr>
          <w:rFonts w:ascii="仿宋_GB2312" w:eastAsia="仿宋_GB2312" w:hAnsi="宋体" w:cs="Times New Roman" w:hint="eastAsia"/>
          <w:kern w:val="0"/>
          <w:sz w:val="24"/>
          <w:szCs w:val="24"/>
        </w:rPr>
      </w:pPr>
      <w:r w:rsidRPr="008171B9">
        <w:rPr>
          <w:rFonts w:ascii="仿宋_GB2312" w:eastAsia="仿宋_GB2312" w:hAnsi="宋体" w:cs="Times New Roman" w:hint="eastAsia"/>
          <w:kern w:val="0"/>
          <w:sz w:val="24"/>
          <w:szCs w:val="24"/>
        </w:rPr>
        <w:t>1. 应付利息</w:t>
      </w:r>
    </w:p>
    <w:tbl>
      <w:tblPr>
        <w:tblW w:w="8617" w:type="dxa"/>
        <w:tblInd w:w="-64" w:type="dxa"/>
        <w:tblBorders>
          <w:top w:val="single" w:sz="4" w:space="0" w:color="auto"/>
          <w:bottom w:val="single" w:sz="4" w:space="0" w:color="auto"/>
          <w:insideH w:val="dotted" w:sz="4" w:space="0" w:color="auto"/>
          <w:insideV w:val="dotted" w:sz="4" w:space="0" w:color="auto"/>
        </w:tblBorders>
        <w:tblLayout w:type="fixed"/>
        <w:tblLook w:val="0000" w:firstRow="0" w:lastRow="0" w:firstColumn="0" w:lastColumn="0" w:noHBand="0" w:noVBand="0"/>
      </w:tblPr>
      <w:tblGrid>
        <w:gridCol w:w="3423"/>
        <w:gridCol w:w="2562"/>
        <w:gridCol w:w="2632"/>
      </w:tblGrid>
      <w:tr w:rsidR="008171B9" w:rsidRPr="008171B9" w:rsidTr="00652DCB">
        <w:trPr>
          <w:trHeight w:val="379"/>
        </w:trPr>
        <w:tc>
          <w:tcPr>
            <w:tcW w:w="3423" w:type="dxa"/>
            <w:tcBorders>
              <w:bottom w:val="single" w:sz="2" w:space="0" w:color="auto"/>
              <w:right w:val="single" w:sz="2" w:space="0" w:color="auto"/>
            </w:tcBorders>
          </w:tcPr>
          <w:p w:rsidR="008171B9" w:rsidRPr="008171B9" w:rsidRDefault="008171B9" w:rsidP="008171B9">
            <w:pPr>
              <w:widowControl/>
              <w:spacing w:line="360" w:lineRule="atLeast"/>
              <w:jc w:val="center"/>
              <w:rPr>
                <w:rFonts w:ascii="仿宋_GB2312" w:eastAsia="仿宋_GB2312" w:hAnsi="宋体" w:cs="Times New Roman" w:hint="eastAsia"/>
                <w:szCs w:val="21"/>
              </w:rPr>
            </w:pPr>
            <w:r w:rsidRPr="008171B9">
              <w:rPr>
                <w:rFonts w:ascii="仿宋_GB2312" w:eastAsia="仿宋_GB2312" w:hAnsi="宋体" w:cs="Times New Roman" w:hint="eastAsia"/>
                <w:szCs w:val="21"/>
              </w:rPr>
              <w:t>项  目</w:t>
            </w:r>
          </w:p>
        </w:tc>
        <w:tc>
          <w:tcPr>
            <w:tcW w:w="2562" w:type="dxa"/>
            <w:tcBorders>
              <w:left w:val="single" w:sz="2" w:space="0" w:color="auto"/>
              <w:bottom w:val="single" w:sz="2" w:space="0" w:color="auto"/>
              <w:right w:val="single" w:sz="2" w:space="0" w:color="auto"/>
            </w:tcBorders>
          </w:tcPr>
          <w:p w:rsidR="008171B9" w:rsidRPr="008171B9" w:rsidRDefault="008171B9" w:rsidP="008171B9">
            <w:pPr>
              <w:widowControl/>
              <w:spacing w:line="360" w:lineRule="atLeast"/>
              <w:jc w:val="center"/>
              <w:rPr>
                <w:rFonts w:ascii="仿宋_GB2312" w:eastAsia="仿宋_GB2312" w:hAnsi="宋体" w:cs="Times New Roman" w:hint="eastAsia"/>
                <w:szCs w:val="21"/>
              </w:rPr>
            </w:pPr>
            <w:r w:rsidRPr="008171B9">
              <w:rPr>
                <w:rFonts w:ascii="仿宋_GB2312" w:eastAsia="仿宋_GB2312" w:hAnsi="宋体" w:cs="Times New Roman" w:hint="eastAsia"/>
                <w:szCs w:val="21"/>
              </w:rPr>
              <w:t>年末余额</w:t>
            </w:r>
          </w:p>
        </w:tc>
        <w:tc>
          <w:tcPr>
            <w:tcW w:w="2632" w:type="dxa"/>
            <w:tcBorders>
              <w:left w:val="single" w:sz="2" w:space="0" w:color="auto"/>
              <w:bottom w:val="single" w:sz="2" w:space="0" w:color="auto"/>
            </w:tcBorders>
          </w:tcPr>
          <w:p w:rsidR="008171B9" w:rsidRPr="008171B9" w:rsidRDefault="008171B9" w:rsidP="008171B9">
            <w:pPr>
              <w:widowControl/>
              <w:spacing w:line="360" w:lineRule="atLeast"/>
              <w:jc w:val="center"/>
              <w:rPr>
                <w:rFonts w:ascii="仿宋_GB2312" w:eastAsia="仿宋_GB2312" w:hAnsi="宋体" w:cs="Times New Roman" w:hint="eastAsia"/>
                <w:szCs w:val="21"/>
              </w:rPr>
            </w:pPr>
            <w:r w:rsidRPr="008171B9">
              <w:rPr>
                <w:rFonts w:ascii="仿宋_GB2312" w:eastAsia="仿宋_GB2312" w:hAnsi="宋体" w:cs="Times New Roman" w:hint="eastAsia"/>
                <w:szCs w:val="21"/>
              </w:rPr>
              <w:t>年初余额</w:t>
            </w:r>
          </w:p>
        </w:tc>
      </w:tr>
      <w:tr w:rsidR="008171B9" w:rsidRPr="008171B9" w:rsidTr="00652DCB">
        <w:trPr>
          <w:trHeight w:val="343"/>
        </w:trPr>
        <w:tc>
          <w:tcPr>
            <w:tcW w:w="3423" w:type="dxa"/>
            <w:tcBorders>
              <w:top w:val="single" w:sz="2" w:space="0" w:color="auto"/>
              <w:bottom w:val="single" w:sz="2" w:space="0" w:color="auto"/>
              <w:right w:val="single" w:sz="2" w:space="0" w:color="auto"/>
            </w:tcBorders>
          </w:tcPr>
          <w:p w:rsidR="008171B9" w:rsidRPr="008171B9" w:rsidRDefault="008171B9" w:rsidP="008171B9">
            <w:pPr>
              <w:widowControl/>
              <w:spacing w:line="360" w:lineRule="atLeast"/>
              <w:rPr>
                <w:rFonts w:ascii="仿宋_GB2312" w:eastAsia="仿宋_GB2312" w:hAnsi="宋体" w:cs="Times New Roman" w:hint="eastAsia"/>
                <w:szCs w:val="21"/>
              </w:rPr>
            </w:pPr>
            <w:r w:rsidRPr="008171B9">
              <w:rPr>
                <w:rFonts w:ascii="仿宋_GB2312" w:eastAsia="仿宋_GB2312" w:hAnsi="宋体" w:cs="Times New Roman" w:hint="eastAsia"/>
                <w:szCs w:val="21"/>
              </w:rPr>
              <w:t>分期付息到期还本的长期借款利息</w:t>
            </w:r>
          </w:p>
        </w:tc>
        <w:tc>
          <w:tcPr>
            <w:tcW w:w="2562"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2632" w:type="dxa"/>
            <w:tcBorders>
              <w:top w:val="single" w:sz="2" w:space="0" w:color="auto"/>
              <w:left w:val="single" w:sz="2" w:space="0" w:color="auto"/>
              <w:bottom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r>
      <w:tr w:rsidR="008171B9" w:rsidRPr="008171B9" w:rsidTr="00652DCB">
        <w:trPr>
          <w:trHeight w:val="343"/>
        </w:trPr>
        <w:tc>
          <w:tcPr>
            <w:tcW w:w="3423" w:type="dxa"/>
            <w:tcBorders>
              <w:top w:val="single" w:sz="2" w:space="0" w:color="auto"/>
              <w:bottom w:val="single" w:sz="2" w:space="0" w:color="auto"/>
              <w:right w:val="single" w:sz="2" w:space="0" w:color="auto"/>
            </w:tcBorders>
          </w:tcPr>
          <w:p w:rsidR="008171B9" w:rsidRPr="008171B9" w:rsidRDefault="008171B9" w:rsidP="008171B9">
            <w:pPr>
              <w:widowControl/>
              <w:spacing w:line="360" w:lineRule="atLeast"/>
              <w:rPr>
                <w:rFonts w:ascii="仿宋_GB2312" w:eastAsia="仿宋_GB2312" w:hAnsi="宋体" w:cs="Times New Roman" w:hint="eastAsia"/>
                <w:szCs w:val="21"/>
              </w:rPr>
            </w:pPr>
            <w:r w:rsidRPr="008171B9">
              <w:rPr>
                <w:rFonts w:ascii="仿宋_GB2312" w:eastAsia="仿宋_GB2312" w:hAnsi="宋体" w:cs="Times New Roman" w:hint="eastAsia"/>
                <w:szCs w:val="21"/>
              </w:rPr>
              <w:t>企业债券利息</w:t>
            </w:r>
          </w:p>
        </w:tc>
        <w:tc>
          <w:tcPr>
            <w:tcW w:w="2562"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2632" w:type="dxa"/>
            <w:tcBorders>
              <w:top w:val="single" w:sz="2" w:space="0" w:color="auto"/>
              <w:left w:val="single" w:sz="2" w:space="0" w:color="auto"/>
              <w:bottom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r>
      <w:tr w:rsidR="008171B9" w:rsidRPr="008171B9" w:rsidTr="00652DCB">
        <w:trPr>
          <w:trHeight w:val="343"/>
        </w:trPr>
        <w:tc>
          <w:tcPr>
            <w:tcW w:w="3423" w:type="dxa"/>
            <w:tcBorders>
              <w:top w:val="single" w:sz="2" w:space="0" w:color="auto"/>
              <w:bottom w:val="single" w:sz="2" w:space="0" w:color="auto"/>
              <w:right w:val="single" w:sz="2" w:space="0" w:color="auto"/>
            </w:tcBorders>
          </w:tcPr>
          <w:p w:rsidR="008171B9" w:rsidRPr="008171B9" w:rsidRDefault="008171B9" w:rsidP="008171B9">
            <w:pPr>
              <w:widowControl/>
              <w:spacing w:line="360" w:lineRule="atLeast"/>
              <w:rPr>
                <w:rFonts w:ascii="仿宋_GB2312" w:eastAsia="仿宋_GB2312" w:hAnsi="宋体" w:cs="Times New Roman" w:hint="eastAsia"/>
                <w:szCs w:val="21"/>
              </w:rPr>
            </w:pPr>
            <w:r w:rsidRPr="008171B9">
              <w:rPr>
                <w:rFonts w:ascii="仿宋_GB2312" w:eastAsia="仿宋_GB2312" w:hAnsi="宋体" w:cs="Times New Roman" w:hint="eastAsia"/>
                <w:szCs w:val="21"/>
              </w:rPr>
              <w:t>短期借款应付利息</w:t>
            </w:r>
          </w:p>
        </w:tc>
        <w:tc>
          <w:tcPr>
            <w:tcW w:w="2562"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2632" w:type="dxa"/>
            <w:tcBorders>
              <w:top w:val="single" w:sz="2" w:space="0" w:color="auto"/>
              <w:left w:val="single" w:sz="2" w:space="0" w:color="auto"/>
              <w:bottom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r>
      <w:tr w:rsidR="008171B9" w:rsidRPr="008171B9" w:rsidTr="00652DCB">
        <w:trPr>
          <w:trHeight w:val="343"/>
        </w:trPr>
        <w:tc>
          <w:tcPr>
            <w:tcW w:w="3423" w:type="dxa"/>
            <w:tcBorders>
              <w:top w:val="single" w:sz="2" w:space="0" w:color="auto"/>
              <w:bottom w:val="single" w:sz="2" w:space="0" w:color="auto"/>
              <w:right w:val="single" w:sz="2" w:space="0" w:color="auto"/>
            </w:tcBorders>
          </w:tcPr>
          <w:p w:rsidR="008171B9" w:rsidRPr="008171B9" w:rsidRDefault="008171B9" w:rsidP="008171B9">
            <w:pPr>
              <w:widowControl/>
              <w:spacing w:line="360" w:lineRule="atLeast"/>
              <w:rPr>
                <w:rFonts w:ascii="仿宋_GB2312" w:eastAsia="仿宋_GB2312" w:hAnsi="宋体" w:cs="Times New Roman" w:hint="eastAsia"/>
                <w:szCs w:val="21"/>
              </w:rPr>
            </w:pPr>
            <w:r w:rsidRPr="008171B9">
              <w:rPr>
                <w:rFonts w:ascii="仿宋_GB2312" w:eastAsia="仿宋_GB2312" w:hAnsi="宋体" w:cs="Times New Roman" w:hint="eastAsia"/>
                <w:szCs w:val="21"/>
              </w:rPr>
              <w:t>划分为金融负债的优先股\永续债利息</w:t>
            </w:r>
          </w:p>
        </w:tc>
        <w:tc>
          <w:tcPr>
            <w:tcW w:w="2562"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2632" w:type="dxa"/>
            <w:tcBorders>
              <w:top w:val="single" w:sz="2" w:space="0" w:color="auto"/>
              <w:left w:val="single" w:sz="2" w:space="0" w:color="auto"/>
              <w:bottom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r>
      <w:tr w:rsidR="008171B9" w:rsidRPr="008171B9" w:rsidTr="00652DCB">
        <w:trPr>
          <w:trHeight w:val="343"/>
        </w:trPr>
        <w:tc>
          <w:tcPr>
            <w:tcW w:w="3423" w:type="dxa"/>
            <w:tcBorders>
              <w:top w:val="single" w:sz="2" w:space="0" w:color="auto"/>
              <w:bottom w:val="single" w:sz="2" w:space="0" w:color="auto"/>
              <w:right w:val="single" w:sz="2" w:space="0" w:color="auto"/>
            </w:tcBorders>
          </w:tcPr>
          <w:p w:rsidR="008171B9" w:rsidRPr="008171B9" w:rsidRDefault="008171B9" w:rsidP="008171B9">
            <w:pPr>
              <w:widowControl/>
              <w:spacing w:line="360" w:lineRule="atLeast"/>
              <w:rPr>
                <w:rFonts w:ascii="仿宋_GB2312" w:eastAsia="仿宋_GB2312" w:hAnsi="宋体" w:cs="Times New Roman" w:hint="eastAsia"/>
                <w:szCs w:val="21"/>
              </w:rPr>
            </w:pPr>
            <w:r w:rsidRPr="008171B9">
              <w:rPr>
                <w:rFonts w:ascii="仿宋_GB2312" w:eastAsia="仿宋_GB2312" w:hAnsi="宋体" w:cs="Times New Roman" w:hint="eastAsia"/>
                <w:szCs w:val="21"/>
              </w:rPr>
              <w:lastRenderedPageBreak/>
              <w:t>其他</w:t>
            </w:r>
            <w:r w:rsidRPr="008171B9">
              <w:rPr>
                <w:rFonts w:ascii="仿宋_GB2312" w:eastAsia="仿宋_GB2312" w:hAnsi="宋体" w:cs="Times New Roman"/>
                <w:szCs w:val="21"/>
              </w:rPr>
              <w:t>利息</w:t>
            </w:r>
          </w:p>
        </w:tc>
        <w:tc>
          <w:tcPr>
            <w:tcW w:w="2562"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2632" w:type="dxa"/>
            <w:tcBorders>
              <w:top w:val="single" w:sz="2" w:space="0" w:color="auto"/>
              <w:left w:val="single" w:sz="2" w:space="0" w:color="auto"/>
              <w:bottom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r>
      <w:tr w:rsidR="008171B9" w:rsidRPr="008171B9" w:rsidTr="00652DCB">
        <w:trPr>
          <w:trHeight w:val="404"/>
        </w:trPr>
        <w:tc>
          <w:tcPr>
            <w:tcW w:w="3423" w:type="dxa"/>
            <w:tcBorders>
              <w:top w:val="single" w:sz="2" w:space="0" w:color="auto"/>
              <w:right w:val="single" w:sz="2" w:space="0" w:color="auto"/>
            </w:tcBorders>
          </w:tcPr>
          <w:p w:rsidR="008171B9" w:rsidRPr="008171B9" w:rsidRDefault="008171B9" w:rsidP="008171B9">
            <w:pPr>
              <w:widowControl/>
              <w:spacing w:line="360" w:lineRule="atLeast"/>
              <w:jc w:val="center"/>
              <w:rPr>
                <w:rFonts w:ascii="仿宋_GB2312" w:eastAsia="仿宋_GB2312" w:hAnsi="宋体" w:cs="Times New Roman" w:hint="eastAsia"/>
                <w:szCs w:val="21"/>
              </w:rPr>
            </w:pPr>
            <w:r w:rsidRPr="008171B9">
              <w:rPr>
                <w:rFonts w:ascii="仿宋_GB2312" w:eastAsia="仿宋_GB2312" w:hAnsi="宋体" w:cs="Times New Roman" w:hint="eastAsia"/>
                <w:szCs w:val="21"/>
              </w:rPr>
              <w:t>合计</w:t>
            </w:r>
          </w:p>
        </w:tc>
        <w:tc>
          <w:tcPr>
            <w:tcW w:w="2562" w:type="dxa"/>
            <w:tcBorders>
              <w:top w:val="single" w:sz="2" w:space="0" w:color="auto"/>
              <w:left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2632" w:type="dxa"/>
            <w:tcBorders>
              <w:top w:val="single" w:sz="2" w:space="0" w:color="auto"/>
              <w:lef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r>
    </w:tbl>
    <w:p w:rsidR="008171B9" w:rsidRPr="008171B9" w:rsidRDefault="008171B9" w:rsidP="008171B9">
      <w:pPr>
        <w:spacing w:line="480" w:lineRule="exact"/>
        <w:ind w:firstLineChars="200" w:firstLine="480"/>
        <w:rPr>
          <w:rFonts w:ascii="仿宋_GB2312" w:eastAsia="仿宋_GB2312" w:hAnsi="宋体" w:cs="Times New Roman" w:hint="eastAsia"/>
          <w:kern w:val="0"/>
          <w:sz w:val="24"/>
          <w:szCs w:val="24"/>
        </w:rPr>
      </w:pPr>
      <w:r w:rsidRPr="008171B9">
        <w:rPr>
          <w:rFonts w:ascii="仿宋_GB2312" w:eastAsia="仿宋_GB2312" w:hAnsi="宋体" w:cs="Times New Roman" w:hint="eastAsia"/>
          <w:kern w:val="0"/>
          <w:sz w:val="24"/>
          <w:szCs w:val="24"/>
        </w:rPr>
        <w:t>2.应付股利</w:t>
      </w:r>
    </w:p>
    <w:tbl>
      <w:tblPr>
        <w:tblW w:w="8613" w:type="dxa"/>
        <w:tblBorders>
          <w:top w:val="single" w:sz="4" w:space="0" w:color="auto"/>
          <w:bottom w:val="single" w:sz="4" w:space="0" w:color="auto"/>
          <w:insideH w:val="dotted" w:sz="4" w:space="0" w:color="auto"/>
          <w:insideV w:val="dotted" w:sz="4" w:space="0" w:color="auto"/>
        </w:tblBorders>
        <w:tblLayout w:type="fixed"/>
        <w:tblLook w:val="0000" w:firstRow="0" w:lastRow="0" w:firstColumn="0" w:lastColumn="0" w:noHBand="0" w:noVBand="0"/>
      </w:tblPr>
      <w:tblGrid>
        <w:gridCol w:w="4361"/>
        <w:gridCol w:w="2268"/>
        <w:gridCol w:w="1984"/>
      </w:tblGrid>
      <w:tr w:rsidR="008171B9" w:rsidRPr="008171B9" w:rsidTr="00652DCB">
        <w:trPr>
          <w:trHeight w:val="809"/>
        </w:trPr>
        <w:tc>
          <w:tcPr>
            <w:tcW w:w="4361" w:type="dxa"/>
            <w:tcBorders>
              <w:top w:val="single" w:sz="2" w:space="0" w:color="auto"/>
              <w:bottom w:val="single" w:sz="2" w:space="0" w:color="auto"/>
              <w:right w:val="single" w:sz="2" w:space="0" w:color="auto"/>
            </w:tcBorders>
            <w:vAlign w:val="center"/>
          </w:tcPr>
          <w:p w:rsidR="008171B9" w:rsidRPr="008171B9" w:rsidRDefault="008171B9" w:rsidP="008171B9">
            <w:pPr>
              <w:widowControl/>
              <w:spacing w:line="0" w:lineRule="atLeast"/>
              <w:jc w:val="center"/>
              <w:rPr>
                <w:rFonts w:ascii="仿宋_GB2312" w:eastAsia="仿宋_GB2312" w:hAnsi="宋体" w:cs="Times New Roman" w:hint="eastAsia"/>
                <w:szCs w:val="21"/>
              </w:rPr>
            </w:pPr>
            <w:r w:rsidRPr="008171B9">
              <w:rPr>
                <w:rFonts w:ascii="仿宋_GB2312" w:eastAsia="仿宋_GB2312" w:hAnsi="宋体" w:cs="Times New Roman" w:hint="eastAsia"/>
                <w:szCs w:val="21"/>
              </w:rPr>
              <w:t>项  目</w:t>
            </w:r>
          </w:p>
        </w:tc>
        <w:tc>
          <w:tcPr>
            <w:tcW w:w="2268" w:type="dxa"/>
            <w:tcBorders>
              <w:top w:val="single" w:sz="2" w:space="0" w:color="auto"/>
              <w:left w:val="single" w:sz="2" w:space="0" w:color="auto"/>
              <w:bottom w:val="single" w:sz="2" w:space="0" w:color="auto"/>
              <w:right w:val="single" w:sz="2" w:space="0" w:color="auto"/>
            </w:tcBorders>
            <w:vAlign w:val="center"/>
          </w:tcPr>
          <w:p w:rsidR="008171B9" w:rsidRPr="008171B9" w:rsidRDefault="008171B9" w:rsidP="008171B9">
            <w:pPr>
              <w:widowControl/>
              <w:jc w:val="center"/>
              <w:rPr>
                <w:rFonts w:ascii="仿宋_GB2312" w:eastAsia="仿宋_GB2312" w:hAnsi="宋体" w:cs="Times New Roman" w:hint="eastAsia"/>
                <w:szCs w:val="21"/>
              </w:rPr>
            </w:pPr>
            <w:r w:rsidRPr="008171B9">
              <w:rPr>
                <w:rFonts w:ascii="仿宋_GB2312" w:eastAsia="仿宋_GB2312" w:hAnsi="宋体" w:cs="Times New Roman" w:hint="eastAsia"/>
                <w:szCs w:val="21"/>
              </w:rPr>
              <w:t>期末余额</w:t>
            </w:r>
          </w:p>
        </w:tc>
        <w:tc>
          <w:tcPr>
            <w:tcW w:w="1984" w:type="dxa"/>
            <w:tcBorders>
              <w:top w:val="single" w:sz="2" w:space="0" w:color="auto"/>
              <w:left w:val="single" w:sz="2" w:space="0" w:color="auto"/>
              <w:bottom w:val="single" w:sz="2" w:space="0" w:color="auto"/>
              <w:right w:val="nil"/>
            </w:tcBorders>
            <w:vAlign w:val="center"/>
          </w:tcPr>
          <w:p w:rsidR="008171B9" w:rsidRPr="008171B9" w:rsidRDefault="008171B9" w:rsidP="008171B9">
            <w:pPr>
              <w:widowControl/>
              <w:jc w:val="center"/>
              <w:rPr>
                <w:rFonts w:ascii="仿宋_GB2312" w:eastAsia="仿宋_GB2312" w:hAnsi="宋体" w:cs="Times New Roman" w:hint="eastAsia"/>
                <w:szCs w:val="21"/>
              </w:rPr>
            </w:pPr>
            <w:r w:rsidRPr="008171B9">
              <w:rPr>
                <w:rFonts w:ascii="仿宋_GB2312" w:eastAsia="仿宋_GB2312" w:hAnsi="宋体" w:cs="Times New Roman" w:hint="eastAsia"/>
                <w:szCs w:val="21"/>
              </w:rPr>
              <w:t>年初余额</w:t>
            </w:r>
          </w:p>
        </w:tc>
      </w:tr>
      <w:tr w:rsidR="008171B9" w:rsidRPr="008171B9" w:rsidTr="00652DCB">
        <w:trPr>
          <w:trHeight w:val="384"/>
        </w:trPr>
        <w:tc>
          <w:tcPr>
            <w:tcW w:w="4361" w:type="dxa"/>
            <w:tcBorders>
              <w:top w:val="single" w:sz="2" w:space="0" w:color="auto"/>
              <w:bottom w:val="single" w:sz="2" w:space="0" w:color="auto"/>
              <w:right w:val="single" w:sz="2" w:space="0" w:color="auto"/>
            </w:tcBorders>
            <w:vAlign w:val="center"/>
          </w:tcPr>
          <w:p w:rsidR="008171B9" w:rsidRPr="008171B9" w:rsidRDefault="008171B9" w:rsidP="008171B9">
            <w:pPr>
              <w:widowControl/>
              <w:spacing w:line="360" w:lineRule="atLeast"/>
              <w:jc w:val="left"/>
              <w:rPr>
                <w:rFonts w:ascii="仿宋_GB2312" w:eastAsia="仿宋_GB2312" w:hAnsi="宋体" w:cs="Times New Roman" w:hint="eastAsia"/>
                <w:szCs w:val="21"/>
              </w:rPr>
            </w:pPr>
            <w:r w:rsidRPr="008171B9">
              <w:rPr>
                <w:rFonts w:ascii="仿宋_GB2312" w:eastAsia="仿宋_GB2312" w:hAnsi="宋体" w:cs="Times New Roman" w:hint="eastAsia"/>
                <w:szCs w:val="21"/>
              </w:rPr>
              <w:t>普通股股利</w:t>
            </w:r>
          </w:p>
        </w:tc>
        <w:tc>
          <w:tcPr>
            <w:tcW w:w="2268"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1984" w:type="dxa"/>
            <w:tcBorders>
              <w:top w:val="single" w:sz="2" w:space="0" w:color="auto"/>
              <w:left w:val="single" w:sz="2" w:space="0" w:color="auto"/>
              <w:bottom w:val="single" w:sz="2" w:space="0" w:color="auto"/>
              <w:right w:val="nil"/>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r>
      <w:tr w:rsidR="008171B9" w:rsidRPr="008171B9" w:rsidTr="00652DCB">
        <w:trPr>
          <w:trHeight w:val="384"/>
        </w:trPr>
        <w:tc>
          <w:tcPr>
            <w:tcW w:w="4361" w:type="dxa"/>
            <w:tcBorders>
              <w:top w:val="single" w:sz="2" w:space="0" w:color="auto"/>
              <w:bottom w:val="single" w:sz="2" w:space="0" w:color="auto"/>
              <w:right w:val="single" w:sz="2" w:space="0" w:color="auto"/>
            </w:tcBorders>
            <w:vAlign w:val="center"/>
          </w:tcPr>
          <w:p w:rsidR="008171B9" w:rsidRPr="008171B9" w:rsidRDefault="008171B9" w:rsidP="008171B9">
            <w:pPr>
              <w:widowControl/>
              <w:spacing w:line="360" w:lineRule="atLeast"/>
              <w:jc w:val="left"/>
              <w:rPr>
                <w:rFonts w:ascii="仿宋_GB2312" w:eastAsia="仿宋_GB2312" w:hAnsi="宋体" w:cs="Times New Roman" w:hint="eastAsia"/>
                <w:szCs w:val="21"/>
              </w:rPr>
            </w:pPr>
            <w:r w:rsidRPr="008171B9">
              <w:rPr>
                <w:rFonts w:ascii="仿宋_GB2312" w:eastAsia="仿宋_GB2312" w:hAnsi="宋体" w:cs="Times New Roman" w:hint="eastAsia"/>
                <w:szCs w:val="21"/>
              </w:rPr>
              <w:t>划分为权益工具的优先股\永续债股利</w:t>
            </w:r>
          </w:p>
        </w:tc>
        <w:tc>
          <w:tcPr>
            <w:tcW w:w="2268"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1984" w:type="dxa"/>
            <w:tcBorders>
              <w:top w:val="single" w:sz="2" w:space="0" w:color="auto"/>
              <w:left w:val="single" w:sz="2" w:space="0" w:color="auto"/>
              <w:bottom w:val="single" w:sz="2" w:space="0" w:color="auto"/>
              <w:right w:val="nil"/>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r>
      <w:tr w:rsidR="008171B9" w:rsidRPr="008171B9" w:rsidTr="00652DCB">
        <w:trPr>
          <w:trHeight w:val="403"/>
        </w:trPr>
        <w:tc>
          <w:tcPr>
            <w:tcW w:w="4361" w:type="dxa"/>
            <w:tcBorders>
              <w:top w:val="single" w:sz="2" w:space="0" w:color="auto"/>
              <w:bottom w:val="single" w:sz="2" w:space="0" w:color="auto"/>
              <w:right w:val="single" w:sz="2" w:space="0" w:color="auto"/>
            </w:tcBorders>
            <w:vAlign w:val="center"/>
          </w:tcPr>
          <w:p w:rsidR="008171B9" w:rsidRPr="008171B9" w:rsidRDefault="008171B9" w:rsidP="008171B9">
            <w:pPr>
              <w:widowControl/>
              <w:spacing w:line="360" w:lineRule="atLeast"/>
              <w:jc w:val="left"/>
              <w:rPr>
                <w:rFonts w:ascii="仿宋_GB2312" w:eastAsia="仿宋_GB2312" w:hAnsi="宋体" w:cs="Times New Roman" w:hint="eastAsia"/>
                <w:szCs w:val="21"/>
              </w:rPr>
            </w:pPr>
            <w:r w:rsidRPr="008171B9">
              <w:rPr>
                <w:rFonts w:ascii="仿宋_GB2312" w:eastAsia="仿宋_GB2312" w:hAnsi="宋体" w:cs="Times New Roman" w:hint="eastAsia"/>
                <w:szCs w:val="21"/>
              </w:rPr>
              <w:t>其他</w:t>
            </w:r>
          </w:p>
        </w:tc>
        <w:tc>
          <w:tcPr>
            <w:tcW w:w="2268"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1984" w:type="dxa"/>
            <w:tcBorders>
              <w:top w:val="single" w:sz="2" w:space="0" w:color="auto"/>
              <w:left w:val="single" w:sz="2" w:space="0" w:color="auto"/>
              <w:bottom w:val="single" w:sz="2" w:space="0" w:color="auto"/>
              <w:right w:val="nil"/>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r>
      <w:tr w:rsidR="008171B9" w:rsidRPr="008171B9" w:rsidTr="00652DCB">
        <w:trPr>
          <w:trHeight w:val="382"/>
        </w:trPr>
        <w:tc>
          <w:tcPr>
            <w:tcW w:w="4361" w:type="dxa"/>
            <w:tcBorders>
              <w:top w:val="single" w:sz="2" w:space="0" w:color="auto"/>
              <w:right w:val="single" w:sz="2" w:space="0" w:color="auto"/>
            </w:tcBorders>
          </w:tcPr>
          <w:p w:rsidR="008171B9" w:rsidRPr="008171B9" w:rsidRDefault="008171B9" w:rsidP="008171B9">
            <w:pPr>
              <w:widowControl/>
              <w:spacing w:line="360" w:lineRule="atLeast"/>
              <w:jc w:val="center"/>
              <w:rPr>
                <w:rFonts w:ascii="仿宋_GB2312" w:eastAsia="仿宋_GB2312" w:hAnsi="宋体" w:cs="Times New Roman" w:hint="eastAsia"/>
                <w:szCs w:val="21"/>
              </w:rPr>
            </w:pPr>
            <w:r w:rsidRPr="008171B9">
              <w:rPr>
                <w:rFonts w:ascii="仿宋_GB2312" w:eastAsia="仿宋_GB2312" w:hAnsi="宋体" w:cs="Times New Roman" w:hint="eastAsia"/>
                <w:szCs w:val="21"/>
              </w:rPr>
              <w:t>合计</w:t>
            </w:r>
          </w:p>
        </w:tc>
        <w:tc>
          <w:tcPr>
            <w:tcW w:w="2268" w:type="dxa"/>
            <w:tcBorders>
              <w:top w:val="single" w:sz="2" w:space="0" w:color="auto"/>
              <w:left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1984" w:type="dxa"/>
            <w:tcBorders>
              <w:top w:val="single" w:sz="2" w:space="0" w:color="auto"/>
              <w:left w:val="single" w:sz="2" w:space="0" w:color="auto"/>
              <w:right w:val="nil"/>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r>
    </w:tbl>
    <w:p w:rsidR="008171B9" w:rsidRPr="008171B9" w:rsidRDefault="008171B9" w:rsidP="008171B9">
      <w:pPr>
        <w:spacing w:line="440" w:lineRule="exact"/>
        <w:ind w:firstLineChars="200" w:firstLine="480"/>
        <w:rPr>
          <w:rFonts w:ascii="仿宋_GB2312" w:eastAsia="仿宋_GB2312" w:hAnsi="宋体" w:cs="Times New Roman" w:hint="eastAsia"/>
          <w:kern w:val="0"/>
          <w:sz w:val="24"/>
          <w:szCs w:val="24"/>
        </w:rPr>
      </w:pPr>
      <w:r w:rsidRPr="008171B9">
        <w:rPr>
          <w:rFonts w:ascii="仿宋_GB2312" w:eastAsia="仿宋_GB2312" w:hAnsi="宋体" w:cs="Times New Roman" w:hint="eastAsia"/>
          <w:kern w:val="0"/>
          <w:sz w:val="24"/>
          <w:szCs w:val="24"/>
        </w:rPr>
        <w:t>3.其他应付款项</w:t>
      </w:r>
    </w:p>
    <w:tbl>
      <w:tblPr>
        <w:tblW w:w="8556" w:type="dxa"/>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3205"/>
        <w:gridCol w:w="2675"/>
        <w:gridCol w:w="2676"/>
      </w:tblGrid>
      <w:tr w:rsidR="008171B9" w:rsidRPr="008171B9" w:rsidTr="00652DCB">
        <w:trPr>
          <w:trHeight w:val="397"/>
          <w:jc w:val="center"/>
        </w:trPr>
        <w:tc>
          <w:tcPr>
            <w:tcW w:w="3205" w:type="dxa"/>
            <w:tcBorders>
              <w:top w:val="single" w:sz="4" w:space="0" w:color="auto"/>
              <w:bottom w:val="single" w:sz="4" w:space="0" w:color="auto"/>
              <w:right w:val="single" w:sz="4" w:space="0" w:color="auto"/>
            </w:tcBorders>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项  目</w:t>
            </w:r>
          </w:p>
        </w:tc>
        <w:tc>
          <w:tcPr>
            <w:tcW w:w="2675" w:type="dxa"/>
            <w:tcBorders>
              <w:top w:val="single" w:sz="4" w:space="0" w:color="auto"/>
              <w:left w:val="single" w:sz="4" w:space="0" w:color="auto"/>
              <w:bottom w:val="single" w:sz="4" w:space="0" w:color="auto"/>
              <w:right w:val="single" w:sz="4" w:space="0" w:color="auto"/>
            </w:tcBorders>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年末余额</w:t>
            </w:r>
          </w:p>
        </w:tc>
        <w:tc>
          <w:tcPr>
            <w:tcW w:w="2676" w:type="dxa"/>
            <w:tcBorders>
              <w:top w:val="single" w:sz="4" w:space="0" w:color="auto"/>
              <w:left w:val="single" w:sz="4" w:space="0" w:color="auto"/>
              <w:bottom w:val="single" w:sz="4" w:space="0" w:color="auto"/>
            </w:tcBorders>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年初余额</w:t>
            </w:r>
          </w:p>
        </w:tc>
      </w:tr>
      <w:tr w:rsidR="008171B9" w:rsidRPr="008171B9" w:rsidTr="00652DCB">
        <w:trPr>
          <w:trHeight w:val="397"/>
          <w:jc w:val="center"/>
        </w:trPr>
        <w:tc>
          <w:tcPr>
            <w:tcW w:w="3205" w:type="dxa"/>
            <w:tcBorders>
              <w:top w:val="single" w:sz="4" w:space="0" w:color="auto"/>
              <w:bottom w:val="single" w:sz="4" w:space="0" w:color="auto"/>
              <w:right w:val="single" w:sz="4" w:space="0" w:color="auto"/>
            </w:tcBorders>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2675" w:type="dxa"/>
            <w:tcBorders>
              <w:top w:val="single" w:sz="4" w:space="0" w:color="auto"/>
              <w:left w:val="single" w:sz="4" w:space="0" w:color="auto"/>
              <w:bottom w:val="single" w:sz="4" w:space="0" w:color="auto"/>
              <w:right w:val="single" w:sz="4" w:space="0" w:color="auto"/>
            </w:tcBorders>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2676" w:type="dxa"/>
            <w:tcBorders>
              <w:top w:val="single" w:sz="4" w:space="0" w:color="auto"/>
              <w:left w:val="single" w:sz="4" w:space="0" w:color="auto"/>
              <w:bottom w:val="single" w:sz="4" w:space="0" w:color="auto"/>
            </w:tcBorders>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r>
      <w:tr w:rsidR="008171B9" w:rsidRPr="008171B9" w:rsidTr="00652DCB">
        <w:trPr>
          <w:trHeight w:val="397"/>
          <w:jc w:val="center"/>
        </w:trPr>
        <w:tc>
          <w:tcPr>
            <w:tcW w:w="3205" w:type="dxa"/>
            <w:tcBorders>
              <w:top w:val="single" w:sz="4" w:space="0" w:color="auto"/>
              <w:bottom w:val="single" w:sz="4" w:space="0" w:color="auto"/>
              <w:right w:val="single" w:sz="4" w:space="0" w:color="auto"/>
            </w:tcBorders>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2675" w:type="dxa"/>
            <w:tcBorders>
              <w:top w:val="single" w:sz="4" w:space="0" w:color="auto"/>
              <w:left w:val="single" w:sz="4" w:space="0" w:color="auto"/>
              <w:bottom w:val="single" w:sz="4" w:space="0" w:color="auto"/>
              <w:right w:val="single" w:sz="4" w:space="0" w:color="auto"/>
            </w:tcBorders>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2676" w:type="dxa"/>
            <w:tcBorders>
              <w:top w:val="single" w:sz="4" w:space="0" w:color="auto"/>
              <w:left w:val="single" w:sz="4" w:space="0" w:color="auto"/>
              <w:bottom w:val="single" w:sz="4" w:space="0" w:color="auto"/>
            </w:tcBorders>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r>
      <w:tr w:rsidR="008171B9" w:rsidRPr="008171B9" w:rsidTr="00652DCB">
        <w:trPr>
          <w:trHeight w:val="397"/>
          <w:jc w:val="center"/>
        </w:trPr>
        <w:tc>
          <w:tcPr>
            <w:tcW w:w="3205" w:type="dxa"/>
            <w:tcBorders>
              <w:top w:val="single" w:sz="4" w:space="0" w:color="auto"/>
              <w:bottom w:val="single" w:sz="4" w:space="0" w:color="auto"/>
              <w:right w:val="single" w:sz="4" w:space="0" w:color="auto"/>
            </w:tcBorders>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合计</w:t>
            </w:r>
          </w:p>
        </w:tc>
        <w:tc>
          <w:tcPr>
            <w:tcW w:w="2675" w:type="dxa"/>
            <w:tcBorders>
              <w:top w:val="single" w:sz="4" w:space="0" w:color="auto"/>
              <w:left w:val="single" w:sz="4" w:space="0" w:color="auto"/>
              <w:bottom w:val="single" w:sz="4" w:space="0" w:color="auto"/>
              <w:right w:val="single" w:sz="4" w:space="0" w:color="auto"/>
            </w:tcBorders>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2676" w:type="dxa"/>
            <w:tcBorders>
              <w:top w:val="single" w:sz="4" w:space="0" w:color="auto"/>
              <w:left w:val="single" w:sz="4" w:space="0" w:color="auto"/>
              <w:bottom w:val="single" w:sz="4" w:space="0" w:color="auto"/>
            </w:tcBorders>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r>
    </w:tbl>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bookmarkStart w:id="37" w:name="_Toc241636461"/>
      <w:bookmarkStart w:id="38" w:name="_Toc247094094"/>
      <w:bookmarkStart w:id="39" w:name="_Toc247371878"/>
      <w:bookmarkStart w:id="40" w:name="_Toc302738359"/>
      <w:r w:rsidRPr="008171B9">
        <w:rPr>
          <w:rFonts w:ascii="仿宋_GB2312" w:eastAsia="仿宋_GB2312" w:hAnsi="仿宋" w:cs="MingLiU" w:hint="eastAsia"/>
          <w:kern w:val="0"/>
          <w:sz w:val="24"/>
          <w:szCs w:val="28"/>
        </w:rPr>
        <w:t>（四十三）持有待售负债</w:t>
      </w:r>
    </w:p>
    <w:tbl>
      <w:tblPr>
        <w:tblW w:w="0" w:type="auto"/>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268"/>
        <w:gridCol w:w="2268"/>
        <w:gridCol w:w="1701"/>
      </w:tblGrid>
      <w:tr w:rsidR="008171B9" w:rsidRPr="008171B9" w:rsidTr="00652DCB">
        <w:tc>
          <w:tcPr>
            <w:tcW w:w="2376" w:type="dxa"/>
          </w:tcPr>
          <w:p w:rsidR="008171B9" w:rsidRPr="008171B9" w:rsidRDefault="008171B9" w:rsidP="008171B9">
            <w:pPr>
              <w:spacing w:line="440" w:lineRule="exact"/>
              <w:jc w:val="center"/>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项目</w:t>
            </w:r>
          </w:p>
        </w:tc>
        <w:tc>
          <w:tcPr>
            <w:tcW w:w="2268" w:type="dxa"/>
          </w:tcPr>
          <w:p w:rsidR="008171B9" w:rsidRPr="008171B9" w:rsidRDefault="008171B9" w:rsidP="008171B9">
            <w:pPr>
              <w:spacing w:line="440" w:lineRule="exact"/>
              <w:jc w:val="center"/>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年末账面价值</w:t>
            </w:r>
          </w:p>
        </w:tc>
        <w:tc>
          <w:tcPr>
            <w:tcW w:w="2268" w:type="dxa"/>
          </w:tcPr>
          <w:p w:rsidR="008171B9" w:rsidRPr="008171B9" w:rsidRDefault="008171B9" w:rsidP="008171B9">
            <w:pPr>
              <w:spacing w:line="440" w:lineRule="exact"/>
              <w:jc w:val="center"/>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年末公允价值</w:t>
            </w:r>
          </w:p>
        </w:tc>
        <w:tc>
          <w:tcPr>
            <w:tcW w:w="1701" w:type="dxa"/>
          </w:tcPr>
          <w:p w:rsidR="008171B9" w:rsidRPr="008171B9" w:rsidRDefault="008171B9" w:rsidP="008171B9">
            <w:pPr>
              <w:spacing w:line="440" w:lineRule="exact"/>
              <w:jc w:val="center"/>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预计处置费用</w:t>
            </w:r>
          </w:p>
        </w:tc>
      </w:tr>
      <w:tr w:rsidR="008171B9" w:rsidRPr="008171B9" w:rsidTr="00652DCB">
        <w:tc>
          <w:tcPr>
            <w:tcW w:w="2376" w:type="dxa"/>
          </w:tcPr>
          <w:p w:rsidR="008171B9" w:rsidRPr="008171B9" w:rsidRDefault="008171B9" w:rsidP="008171B9">
            <w:pPr>
              <w:spacing w:line="440" w:lineRule="exact"/>
              <w:jc w:val="center"/>
              <w:rPr>
                <w:rFonts w:ascii="仿宋_GB2312" w:eastAsia="仿宋_GB2312" w:hAnsi="仿宋" w:cs="MingLiU" w:hint="eastAsia"/>
                <w:kern w:val="0"/>
                <w:sz w:val="24"/>
                <w:szCs w:val="28"/>
              </w:rPr>
            </w:pPr>
          </w:p>
        </w:tc>
        <w:tc>
          <w:tcPr>
            <w:tcW w:w="2268" w:type="dxa"/>
          </w:tcPr>
          <w:p w:rsidR="008171B9" w:rsidRPr="008171B9" w:rsidRDefault="008171B9" w:rsidP="008171B9">
            <w:pPr>
              <w:spacing w:line="440" w:lineRule="exact"/>
              <w:jc w:val="center"/>
              <w:rPr>
                <w:rFonts w:ascii="仿宋_GB2312" w:eastAsia="仿宋_GB2312" w:hAnsi="仿宋" w:cs="MingLiU" w:hint="eastAsia"/>
                <w:kern w:val="0"/>
                <w:sz w:val="24"/>
                <w:szCs w:val="28"/>
              </w:rPr>
            </w:pPr>
          </w:p>
        </w:tc>
        <w:tc>
          <w:tcPr>
            <w:tcW w:w="2268" w:type="dxa"/>
          </w:tcPr>
          <w:p w:rsidR="008171B9" w:rsidRPr="008171B9" w:rsidRDefault="008171B9" w:rsidP="008171B9">
            <w:pPr>
              <w:spacing w:line="440" w:lineRule="exact"/>
              <w:jc w:val="center"/>
              <w:rPr>
                <w:rFonts w:ascii="仿宋_GB2312" w:eastAsia="仿宋_GB2312" w:hAnsi="仿宋" w:cs="MingLiU" w:hint="eastAsia"/>
                <w:kern w:val="0"/>
                <w:sz w:val="24"/>
                <w:szCs w:val="28"/>
              </w:rPr>
            </w:pPr>
          </w:p>
        </w:tc>
        <w:tc>
          <w:tcPr>
            <w:tcW w:w="1701" w:type="dxa"/>
          </w:tcPr>
          <w:p w:rsidR="008171B9" w:rsidRPr="008171B9" w:rsidRDefault="008171B9" w:rsidP="008171B9">
            <w:pPr>
              <w:spacing w:line="440" w:lineRule="exact"/>
              <w:jc w:val="center"/>
              <w:rPr>
                <w:rFonts w:ascii="仿宋_GB2312" w:eastAsia="仿宋_GB2312" w:hAnsi="仿宋" w:cs="MingLiU" w:hint="eastAsia"/>
                <w:kern w:val="0"/>
                <w:sz w:val="24"/>
                <w:szCs w:val="28"/>
              </w:rPr>
            </w:pPr>
          </w:p>
        </w:tc>
      </w:tr>
      <w:tr w:rsidR="008171B9" w:rsidRPr="008171B9" w:rsidTr="00652DCB">
        <w:tc>
          <w:tcPr>
            <w:tcW w:w="2376" w:type="dxa"/>
          </w:tcPr>
          <w:p w:rsidR="008171B9" w:rsidRPr="008171B9" w:rsidRDefault="008171B9" w:rsidP="008171B9">
            <w:pPr>
              <w:spacing w:line="440" w:lineRule="exact"/>
              <w:jc w:val="center"/>
              <w:rPr>
                <w:rFonts w:ascii="仿宋_GB2312" w:eastAsia="仿宋_GB2312" w:hAnsi="仿宋" w:cs="MingLiU" w:hint="eastAsia"/>
                <w:kern w:val="0"/>
                <w:sz w:val="24"/>
                <w:szCs w:val="28"/>
              </w:rPr>
            </w:pPr>
          </w:p>
        </w:tc>
        <w:tc>
          <w:tcPr>
            <w:tcW w:w="2268" w:type="dxa"/>
          </w:tcPr>
          <w:p w:rsidR="008171B9" w:rsidRPr="008171B9" w:rsidRDefault="008171B9" w:rsidP="008171B9">
            <w:pPr>
              <w:spacing w:line="440" w:lineRule="exact"/>
              <w:jc w:val="center"/>
              <w:rPr>
                <w:rFonts w:ascii="仿宋_GB2312" w:eastAsia="仿宋_GB2312" w:hAnsi="仿宋" w:cs="MingLiU" w:hint="eastAsia"/>
                <w:kern w:val="0"/>
                <w:sz w:val="24"/>
                <w:szCs w:val="28"/>
              </w:rPr>
            </w:pPr>
          </w:p>
        </w:tc>
        <w:tc>
          <w:tcPr>
            <w:tcW w:w="2268" w:type="dxa"/>
          </w:tcPr>
          <w:p w:rsidR="008171B9" w:rsidRPr="008171B9" w:rsidRDefault="008171B9" w:rsidP="008171B9">
            <w:pPr>
              <w:spacing w:line="440" w:lineRule="exact"/>
              <w:jc w:val="center"/>
              <w:rPr>
                <w:rFonts w:ascii="仿宋_GB2312" w:eastAsia="仿宋_GB2312" w:hAnsi="仿宋" w:cs="MingLiU" w:hint="eastAsia"/>
                <w:kern w:val="0"/>
                <w:sz w:val="24"/>
                <w:szCs w:val="28"/>
              </w:rPr>
            </w:pPr>
          </w:p>
        </w:tc>
        <w:tc>
          <w:tcPr>
            <w:tcW w:w="1701" w:type="dxa"/>
          </w:tcPr>
          <w:p w:rsidR="008171B9" w:rsidRPr="008171B9" w:rsidRDefault="008171B9" w:rsidP="008171B9">
            <w:pPr>
              <w:spacing w:line="440" w:lineRule="exact"/>
              <w:jc w:val="center"/>
              <w:rPr>
                <w:rFonts w:ascii="仿宋_GB2312" w:eastAsia="仿宋_GB2312" w:hAnsi="仿宋" w:cs="MingLiU" w:hint="eastAsia"/>
                <w:kern w:val="0"/>
                <w:sz w:val="24"/>
                <w:szCs w:val="28"/>
              </w:rPr>
            </w:pPr>
          </w:p>
        </w:tc>
      </w:tr>
      <w:tr w:rsidR="008171B9" w:rsidRPr="008171B9" w:rsidTr="00652DCB">
        <w:tc>
          <w:tcPr>
            <w:tcW w:w="2376" w:type="dxa"/>
          </w:tcPr>
          <w:p w:rsidR="008171B9" w:rsidRPr="008171B9" w:rsidRDefault="008171B9" w:rsidP="008171B9">
            <w:pPr>
              <w:spacing w:line="440" w:lineRule="exact"/>
              <w:jc w:val="center"/>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合计</w:t>
            </w:r>
          </w:p>
        </w:tc>
        <w:tc>
          <w:tcPr>
            <w:tcW w:w="2268" w:type="dxa"/>
          </w:tcPr>
          <w:p w:rsidR="008171B9" w:rsidRPr="008171B9" w:rsidRDefault="008171B9" w:rsidP="008171B9">
            <w:pPr>
              <w:spacing w:line="440" w:lineRule="exact"/>
              <w:jc w:val="center"/>
              <w:rPr>
                <w:rFonts w:ascii="仿宋_GB2312" w:eastAsia="仿宋_GB2312" w:hAnsi="仿宋" w:cs="MingLiU" w:hint="eastAsia"/>
                <w:kern w:val="0"/>
                <w:sz w:val="24"/>
                <w:szCs w:val="28"/>
              </w:rPr>
            </w:pPr>
          </w:p>
        </w:tc>
        <w:tc>
          <w:tcPr>
            <w:tcW w:w="2268" w:type="dxa"/>
          </w:tcPr>
          <w:p w:rsidR="008171B9" w:rsidRPr="008171B9" w:rsidRDefault="008171B9" w:rsidP="008171B9">
            <w:pPr>
              <w:spacing w:line="440" w:lineRule="exact"/>
              <w:jc w:val="center"/>
              <w:rPr>
                <w:rFonts w:ascii="仿宋_GB2312" w:eastAsia="仿宋_GB2312" w:hAnsi="仿宋" w:cs="MingLiU" w:hint="eastAsia"/>
                <w:kern w:val="0"/>
                <w:sz w:val="24"/>
                <w:szCs w:val="28"/>
              </w:rPr>
            </w:pPr>
          </w:p>
        </w:tc>
        <w:tc>
          <w:tcPr>
            <w:tcW w:w="1701" w:type="dxa"/>
          </w:tcPr>
          <w:p w:rsidR="008171B9" w:rsidRPr="008171B9" w:rsidRDefault="008171B9" w:rsidP="008171B9">
            <w:pPr>
              <w:spacing w:line="440" w:lineRule="exact"/>
              <w:jc w:val="center"/>
              <w:rPr>
                <w:rFonts w:ascii="仿宋_GB2312" w:eastAsia="仿宋_GB2312" w:hAnsi="仿宋" w:cs="MingLiU" w:hint="eastAsia"/>
                <w:kern w:val="0"/>
                <w:sz w:val="24"/>
                <w:szCs w:val="28"/>
              </w:rPr>
            </w:pPr>
          </w:p>
        </w:tc>
      </w:tr>
    </w:tbl>
    <w:p w:rsidR="008171B9" w:rsidRPr="008171B9" w:rsidRDefault="008171B9" w:rsidP="008171B9">
      <w:pPr>
        <w:spacing w:line="440" w:lineRule="exact"/>
        <w:ind w:firstLineChars="200" w:firstLine="420"/>
        <w:rPr>
          <w:rFonts w:ascii="仿宋_GB2312" w:eastAsia="仿宋_GB2312" w:hAnsi="仿宋" w:cs="MingLiU" w:hint="eastAsia"/>
          <w:kern w:val="0"/>
          <w:szCs w:val="28"/>
        </w:rPr>
      </w:pPr>
      <w:r w:rsidRPr="008171B9">
        <w:rPr>
          <w:rFonts w:ascii="仿宋_GB2312" w:eastAsia="仿宋_GB2312" w:hAnsi="仿宋" w:cs="MingLiU" w:hint="eastAsia"/>
          <w:kern w:val="0"/>
          <w:szCs w:val="28"/>
        </w:rPr>
        <w:t>注：1.应披露持有待售的非流动负债或处置组的出售原因、方式和时间安排；</w:t>
      </w:r>
    </w:p>
    <w:p w:rsidR="008171B9" w:rsidRPr="008171B9" w:rsidRDefault="008171B9" w:rsidP="008171B9">
      <w:pPr>
        <w:spacing w:line="440" w:lineRule="exact"/>
        <w:ind w:firstLineChars="400" w:firstLine="840"/>
        <w:rPr>
          <w:rFonts w:ascii="仿宋_GB2312" w:eastAsia="仿宋_GB2312" w:hAnsi="仿宋" w:cs="MingLiU" w:hint="eastAsia"/>
          <w:kern w:val="0"/>
          <w:szCs w:val="28"/>
        </w:rPr>
      </w:pPr>
      <w:r w:rsidRPr="008171B9">
        <w:rPr>
          <w:rFonts w:ascii="仿宋_GB2312" w:eastAsia="仿宋_GB2312" w:hAnsi="仿宋" w:cs="MingLiU" w:hint="eastAsia"/>
          <w:kern w:val="0"/>
          <w:szCs w:val="28"/>
        </w:rPr>
        <w:t>2.应披露持有待售的非流动负债或处置组的分部；</w:t>
      </w:r>
    </w:p>
    <w:p w:rsidR="008171B9" w:rsidRPr="008171B9" w:rsidRDefault="008171B9" w:rsidP="008171B9">
      <w:pPr>
        <w:spacing w:line="440" w:lineRule="exact"/>
        <w:ind w:firstLineChars="400" w:firstLine="840"/>
        <w:rPr>
          <w:rFonts w:ascii="仿宋_GB2312" w:eastAsia="仿宋_GB2312" w:hAnsi="仿宋" w:cs="MingLiU" w:hint="eastAsia"/>
          <w:kern w:val="0"/>
          <w:szCs w:val="28"/>
        </w:rPr>
      </w:pPr>
      <w:r w:rsidRPr="008171B9">
        <w:rPr>
          <w:rFonts w:ascii="仿宋_GB2312" w:eastAsia="仿宋_GB2312" w:hAnsi="仿宋" w:cs="MingLiU" w:hint="eastAsia"/>
          <w:kern w:val="0"/>
          <w:szCs w:val="28"/>
        </w:rPr>
        <w:t>3.应披露与持有待售的非流动负债或处置组有关的其他综合收益累计金额。</w:t>
      </w:r>
    </w:p>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（四十四）一年内到期的非其他流动负债</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3371"/>
        <w:gridCol w:w="2185"/>
        <w:gridCol w:w="2966"/>
      </w:tblGrid>
      <w:tr w:rsidR="008171B9" w:rsidRPr="008171B9" w:rsidTr="00652DCB">
        <w:trPr>
          <w:trHeight w:val="397"/>
          <w:jc w:val="center"/>
        </w:trPr>
        <w:tc>
          <w:tcPr>
            <w:tcW w:w="3371" w:type="dxa"/>
            <w:vAlign w:val="bottom"/>
          </w:tcPr>
          <w:p w:rsidR="008171B9" w:rsidRPr="008171B9" w:rsidRDefault="008171B9" w:rsidP="008171B9">
            <w:pPr>
              <w:tabs>
                <w:tab w:val="right" w:pos="3690"/>
                <w:tab w:val="right" w:pos="5130"/>
                <w:tab w:val="right" w:pos="6030"/>
                <w:tab w:val="right" w:pos="7650"/>
                <w:tab w:val="right" w:pos="9270"/>
              </w:tabs>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项目</w:t>
            </w:r>
          </w:p>
        </w:tc>
        <w:tc>
          <w:tcPr>
            <w:tcW w:w="2185"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年末余额</w:t>
            </w:r>
          </w:p>
        </w:tc>
        <w:tc>
          <w:tcPr>
            <w:tcW w:w="2966"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年初余额</w:t>
            </w:r>
          </w:p>
        </w:tc>
      </w:tr>
      <w:tr w:rsidR="008171B9" w:rsidRPr="008171B9" w:rsidTr="00652DCB">
        <w:trPr>
          <w:trHeight w:val="397"/>
          <w:jc w:val="center"/>
        </w:trPr>
        <w:tc>
          <w:tcPr>
            <w:tcW w:w="3371" w:type="dxa"/>
          </w:tcPr>
          <w:p w:rsidR="008171B9" w:rsidRPr="008171B9" w:rsidRDefault="008171B9" w:rsidP="008171B9">
            <w:pPr>
              <w:widowControl/>
              <w:spacing w:line="360" w:lineRule="atLeast"/>
              <w:rPr>
                <w:rFonts w:ascii="仿宋_GB2312" w:eastAsia="仿宋_GB2312" w:hAnsi="宋体" w:cs="Times New Roman" w:hint="eastAsia"/>
                <w:kern w:val="0"/>
                <w:szCs w:val="21"/>
              </w:rPr>
            </w:pPr>
            <w:r w:rsidRPr="008171B9">
              <w:rPr>
                <w:rFonts w:ascii="仿宋_GB2312" w:eastAsia="仿宋_GB2312" w:hAnsi="宋体" w:cs="Times New Roman" w:hint="eastAsia"/>
                <w:kern w:val="0"/>
                <w:szCs w:val="21"/>
              </w:rPr>
              <w:t>1年内到期的长期借款</w:t>
            </w:r>
          </w:p>
        </w:tc>
        <w:tc>
          <w:tcPr>
            <w:tcW w:w="2185" w:type="dxa"/>
          </w:tcPr>
          <w:p w:rsidR="008171B9" w:rsidRPr="008171B9" w:rsidRDefault="008171B9" w:rsidP="008171B9">
            <w:pPr>
              <w:tabs>
                <w:tab w:val="right" w:pos="3690"/>
                <w:tab w:val="right" w:pos="5130"/>
                <w:tab w:val="right" w:pos="6030"/>
                <w:tab w:val="right" w:pos="7650"/>
                <w:tab w:val="right" w:pos="9270"/>
              </w:tabs>
              <w:spacing w:line="440" w:lineRule="exact"/>
              <w:rPr>
                <w:rFonts w:ascii="仿宋_GB2312" w:eastAsia="仿宋_GB2312" w:hAnsi="仿宋" w:cs="Times New Roman" w:hint="eastAsia"/>
                <w:szCs w:val="21"/>
              </w:rPr>
            </w:pPr>
          </w:p>
        </w:tc>
        <w:tc>
          <w:tcPr>
            <w:tcW w:w="2966" w:type="dxa"/>
          </w:tcPr>
          <w:p w:rsidR="008171B9" w:rsidRPr="008171B9" w:rsidRDefault="008171B9" w:rsidP="008171B9">
            <w:pPr>
              <w:tabs>
                <w:tab w:val="right" w:pos="3690"/>
                <w:tab w:val="right" w:pos="5130"/>
                <w:tab w:val="right" w:pos="6030"/>
                <w:tab w:val="right" w:pos="7650"/>
                <w:tab w:val="right" w:pos="9270"/>
              </w:tabs>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371" w:type="dxa"/>
          </w:tcPr>
          <w:p w:rsidR="008171B9" w:rsidRPr="008171B9" w:rsidRDefault="008171B9" w:rsidP="008171B9">
            <w:pPr>
              <w:widowControl/>
              <w:spacing w:line="360" w:lineRule="atLeast"/>
              <w:rPr>
                <w:rFonts w:ascii="仿宋_GB2312" w:eastAsia="仿宋_GB2312" w:hAnsi="宋体" w:cs="Times New Roman" w:hint="eastAsia"/>
                <w:kern w:val="0"/>
                <w:szCs w:val="21"/>
              </w:rPr>
            </w:pPr>
            <w:r w:rsidRPr="008171B9">
              <w:rPr>
                <w:rFonts w:ascii="仿宋_GB2312" w:eastAsia="仿宋_GB2312" w:hAnsi="宋体" w:cs="Times New Roman" w:hint="eastAsia"/>
                <w:kern w:val="0"/>
                <w:szCs w:val="21"/>
              </w:rPr>
              <w:t>1年内到期的应付债券</w:t>
            </w:r>
          </w:p>
        </w:tc>
        <w:tc>
          <w:tcPr>
            <w:tcW w:w="2185" w:type="dxa"/>
          </w:tcPr>
          <w:p w:rsidR="008171B9" w:rsidRPr="008171B9" w:rsidRDefault="008171B9" w:rsidP="008171B9">
            <w:pPr>
              <w:tabs>
                <w:tab w:val="right" w:pos="3690"/>
                <w:tab w:val="right" w:pos="5130"/>
                <w:tab w:val="right" w:pos="6030"/>
                <w:tab w:val="right" w:pos="7650"/>
                <w:tab w:val="right" w:pos="9270"/>
              </w:tabs>
              <w:spacing w:line="440" w:lineRule="exact"/>
              <w:rPr>
                <w:rFonts w:ascii="仿宋_GB2312" w:eastAsia="仿宋_GB2312" w:hAnsi="仿宋" w:cs="Times New Roman" w:hint="eastAsia"/>
                <w:szCs w:val="21"/>
              </w:rPr>
            </w:pPr>
          </w:p>
        </w:tc>
        <w:tc>
          <w:tcPr>
            <w:tcW w:w="2966" w:type="dxa"/>
          </w:tcPr>
          <w:p w:rsidR="008171B9" w:rsidRPr="008171B9" w:rsidRDefault="008171B9" w:rsidP="008171B9">
            <w:pPr>
              <w:tabs>
                <w:tab w:val="right" w:pos="3690"/>
                <w:tab w:val="right" w:pos="5130"/>
                <w:tab w:val="right" w:pos="6030"/>
                <w:tab w:val="right" w:pos="7650"/>
                <w:tab w:val="right" w:pos="9270"/>
              </w:tabs>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371" w:type="dxa"/>
          </w:tcPr>
          <w:p w:rsidR="008171B9" w:rsidRPr="008171B9" w:rsidRDefault="008171B9" w:rsidP="008171B9">
            <w:pPr>
              <w:widowControl/>
              <w:spacing w:line="360" w:lineRule="atLeast"/>
              <w:rPr>
                <w:rFonts w:ascii="仿宋_GB2312" w:eastAsia="仿宋_GB2312" w:hAnsi="宋体" w:cs="Times New Roman" w:hint="eastAsia"/>
                <w:kern w:val="0"/>
                <w:szCs w:val="21"/>
              </w:rPr>
            </w:pPr>
            <w:r w:rsidRPr="008171B9">
              <w:rPr>
                <w:rFonts w:ascii="仿宋_GB2312" w:eastAsia="仿宋_GB2312" w:hAnsi="宋体" w:cs="Times New Roman" w:hint="eastAsia"/>
                <w:kern w:val="0"/>
                <w:szCs w:val="21"/>
              </w:rPr>
              <w:t>1年内到期的长期应付款</w:t>
            </w:r>
          </w:p>
        </w:tc>
        <w:tc>
          <w:tcPr>
            <w:tcW w:w="2185" w:type="dxa"/>
          </w:tcPr>
          <w:p w:rsidR="008171B9" w:rsidRPr="008171B9" w:rsidRDefault="008171B9" w:rsidP="008171B9">
            <w:pPr>
              <w:tabs>
                <w:tab w:val="right" w:pos="3690"/>
                <w:tab w:val="right" w:pos="5130"/>
                <w:tab w:val="right" w:pos="6030"/>
                <w:tab w:val="right" w:pos="7650"/>
                <w:tab w:val="right" w:pos="9270"/>
              </w:tabs>
              <w:spacing w:line="440" w:lineRule="exact"/>
              <w:rPr>
                <w:rFonts w:ascii="仿宋_GB2312" w:eastAsia="仿宋_GB2312" w:hAnsi="仿宋" w:cs="Times New Roman" w:hint="eastAsia"/>
                <w:szCs w:val="21"/>
              </w:rPr>
            </w:pPr>
          </w:p>
        </w:tc>
        <w:tc>
          <w:tcPr>
            <w:tcW w:w="2966" w:type="dxa"/>
          </w:tcPr>
          <w:p w:rsidR="008171B9" w:rsidRPr="008171B9" w:rsidRDefault="008171B9" w:rsidP="008171B9">
            <w:pPr>
              <w:tabs>
                <w:tab w:val="right" w:pos="3690"/>
                <w:tab w:val="right" w:pos="5130"/>
                <w:tab w:val="right" w:pos="6030"/>
                <w:tab w:val="right" w:pos="7650"/>
                <w:tab w:val="right" w:pos="9270"/>
              </w:tabs>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371" w:type="dxa"/>
            <w:vAlign w:val="center"/>
          </w:tcPr>
          <w:p w:rsidR="008171B9" w:rsidRPr="008171B9" w:rsidRDefault="008171B9" w:rsidP="008171B9">
            <w:pPr>
              <w:widowControl/>
              <w:spacing w:line="360" w:lineRule="atLeast"/>
              <w:rPr>
                <w:rFonts w:ascii="仿宋_GB2312" w:eastAsia="仿宋_GB2312" w:hAnsi="宋体" w:cs="Times New Roman" w:hint="eastAsia"/>
                <w:kern w:val="0"/>
                <w:szCs w:val="21"/>
              </w:rPr>
            </w:pPr>
            <w:r w:rsidRPr="008171B9">
              <w:rPr>
                <w:rFonts w:ascii="仿宋_GB2312" w:eastAsia="仿宋_GB2312" w:hAnsi="宋体" w:cs="Times New Roman" w:hint="eastAsia"/>
                <w:kern w:val="0"/>
                <w:szCs w:val="21"/>
              </w:rPr>
              <w:t>1年内到期的其他长期负债</w:t>
            </w:r>
          </w:p>
        </w:tc>
        <w:tc>
          <w:tcPr>
            <w:tcW w:w="2185" w:type="dxa"/>
          </w:tcPr>
          <w:p w:rsidR="008171B9" w:rsidRPr="008171B9" w:rsidRDefault="008171B9" w:rsidP="008171B9">
            <w:pPr>
              <w:tabs>
                <w:tab w:val="right" w:pos="3690"/>
                <w:tab w:val="right" w:pos="5130"/>
                <w:tab w:val="right" w:pos="6030"/>
                <w:tab w:val="right" w:pos="7650"/>
                <w:tab w:val="right" w:pos="9270"/>
              </w:tabs>
              <w:spacing w:line="440" w:lineRule="exact"/>
              <w:rPr>
                <w:rFonts w:ascii="仿宋_GB2312" w:eastAsia="仿宋_GB2312" w:hAnsi="仿宋" w:cs="Times New Roman" w:hint="eastAsia"/>
                <w:szCs w:val="21"/>
              </w:rPr>
            </w:pPr>
          </w:p>
        </w:tc>
        <w:tc>
          <w:tcPr>
            <w:tcW w:w="2966" w:type="dxa"/>
          </w:tcPr>
          <w:p w:rsidR="008171B9" w:rsidRPr="008171B9" w:rsidRDefault="008171B9" w:rsidP="008171B9">
            <w:pPr>
              <w:tabs>
                <w:tab w:val="right" w:pos="3690"/>
                <w:tab w:val="right" w:pos="5130"/>
                <w:tab w:val="right" w:pos="6030"/>
                <w:tab w:val="right" w:pos="7650"/>
                <w:tab w:val="right" w:pos="9270"/>
              </w:tabs>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371" w:type="dxa"/>
          </w:tcPr>
          <w:p w:rsidR="008171B9" w:rsidRPr="008171B9" w:rsidRDefault="008171B9" w:rsidP="008171B9">
            <w:pPr>
              <w:tabs>
                <w:tab w:val="right" w:pos="3690"/>
                <w:tab w:val="right" w:pos="5130"/>
                <w:tab w:val="right" w:pos="6030"/>
                <w:tab w:val="right" w:pos="7650"/>
                <w:tab w:val="right" w:pos="9270"/>
              </w:tabs>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合计</w:t>
            </w:r>
          </w:p>
        </w:tc>
        <w:tc>
          <w:tcPr>
            <w:tcW w:w="2185" w:type="dxa"/>
          </w:tcPr>
          <w:p w:rsidR="008171B9" w:rsidRPr="008171B9" w:rsidRDefault="008171B9" w:rsidP="008171B9">
            <w:pPr>
              <w:tabs>
                <w:tab w:val="right" w:pos="3690"/>
                <w:tab w:val="right" w:pos="5130"/>
                <w:tab w:val="right" w:pos="6030"/>
                <w:tab w:val="right" w:pos="7650"/>
                <w:tab w:val="right" w:pos="9270"/>
              </w:tabs>
              <w:spacing w:line="440" w:lineRule="exact"/>
              <w:rPr>
                <w:rFonts w:ascii="仿宋_GB2312" w:eastAsia="仿宋_GB2312" w:hAnsi="仿宋" w:cs="Times New Roman" w:hint="eastAsia"/>
                <w:szCs w:val="21"/>
                <w:u w:val="double"/>
              </w:rPr>
            </w:pPr>
          </w:p>
        </w:tc>
        <w:tc>
          <w:tcPr>
            <w:tcW w:w="2966" w:type="dxa"/>
          </w:tcPr>
          <w:p w:rsidR="008171B9" w:rsidRPr="008171B9" w:rsidRDefault="008171B9" w:rsidP="008171B9">
            <w:pPr>
              <w:tabs>
                <w:tab w:val="right" w:pos="3690"/>
                <w:tab w:val="right" w:pos="5130"/>
                <w:tab w:val="right" w:pos="6030"/>
                <w:tab w:val="right" w:pos="7650"/>
                <w:tab w:val="right" w:pos="9270"/>
              </w:tabs>
              <w:spacing w:line="440" w:lineRule="exact"/>
              <w:rPr>
                <w:rFonts w:ascii="仿宋_GB2312" w:eastAsia="仿宋_GB2312" w:hAnsi="仿宋" w:cs="Times New Roman" w:hint="eastAsia"/>
                <w:szCs w:val="21"/>
                <w:u w:val="double"/>
              </w:rPr>
            </w:pPr>
          </w:p>
        </w:tc>
      </w:tr>
    </w:tbl>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（四十五）其他流动负债</w:t>
      </w:r>
      <w:bookmarkEnd w:id="37"/>
      <w:bookmarkEnd w:id="38"/>
      <w:bookmarkEnd w:id="39"/>
      <w:bookmarkEnd w:id="40"/>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3371"/>
        <w:gridCol w:w="2185"/>
        <w:gridCol w:w="2966"/>
      </w:tblGrid>
      <w:tr w:rsidR="008171B9" w:rsidRPr="008171B9" w:rsidTr="00652DCB">
        <w:trPr>
          <w:trHeight w:val="397"/>
          <w:jc w:val="center"/>
        </w:trPr>
        <w:tc>
          <w:tcPr>
            <w:tcW w:w="3371" w:type="dxa"/>
            <w:vAlign w:val="bottom"/>
          </w:tcPr>
          <w:p w:rsidR="008171B9" w:rsidRPr="008171B9" w:rsidRDefault="008171B9" w:rsidP="008171B9">
            <w:pPr>
              <w:tabs>
                <w:tab w:val="right" w:pos="3690"/>
                <w:tab w:val="right" w:pos="5130"/>
                <w:tab w:val="right" w:pos="6030"/>
                <w:tab w:val="right" w:pos="7650"/>
                <w:tab w:val="right" w:pos="9270"/>
              </w:tabs>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项目</w:t>
            </w:r>
          </w:p>
        </w:tc>
        <w:tc>
          <w:tcPr>
            <w:tcW w:w="2185"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年末余额</w:t>
            </w:r>
          </w:p>
        </w:tc>
        <w:tc>
          <w:tcPr>
            <w:tcW w:w="2966"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年初余额</w:t>
            </w:r>
          </w:p>
        </w:tc>
      </w:tr>
      <w:tr w:rsidR="008171B9" w:rsidRPr="008171B9" w:rsidTr="00652DCB">
        <w:trPr>
          <w:trHeight w:val="397"/>
          <w:jc w:val="center"/>
        </w:trPr>
        <w:tc>
          <w:tcPr>
            <w:tcW w:w="3371" w:type="dxa"/>
          </w:tcPr>
          <w:p w:rsidR="008171B9" w:rsidRPr="008171B9" w:rsidRDefault="008171B9" w:rsidP="008171B9">
            <w:pPr>
              <w:tabs>
                <w:tab w:val="right" w:pos="3690"/>
                <w:tab w:val="right" w:pos="5130"/>
                <w:tab w:val="right" w:pos="6030"/>
                <w:tab w:val="right" w:pos="7650"/>
                <w:tab w:val="right" w:pos="9270"/>
              </w:tabs>
              <w:spacing w:line="440" w:lineRule="exact"/>
              <w:rPr>
                <w:rFonts w:ascii="仿宋_GB2312" w:eastAsia="仿宋_GB2312" w:hAnsi="仿宋" w:cs="Times New Roman" w:hint="eastAsia"/>
                <w:szCs w:val="21"/>
              </w:rPr>
            </w:pPr>
          </w:p>
        </w:tc>
        <w:tc>
          <w:tcPr>
            <w:tcW w:w="2185" w:type="dxa"/>
          </w:tcPr>
          <w:p w:rsidR="008171B9" w:rsidRPr="008171B9" w:rsidRDefault="008171B9" w:rsidP="008171B9">
            <w:pPr>
              <w:tabs>
                <w:tab w:val="right" w:pos="3690"/>
                <w:tab w:val="right" w:pos="5130"/>
                <w:tab w:val="right" w:pos="6030"/>
                <w:tab w:val="right" w:pos="7650"/>
                <w:tab w:val="right" w:pos="9270"/>
              </w:tabs>
              <w:spacing w:line="440" w:lineRule="exact"/>
              <w:rPr>
                <w:rFonts w:ascii="仿宋_GB2312" w:eastAsia="仿宋_GB2312" w:hAnsi="仿宋" w:cs="Times New Roman" w:hint="eastAsia"/>
                <w:szCs w:val="21"/>
              </w:rPr>
            </w:pPr>
          </w:p>
        </w:tc>
        <w:tc>
          <w:tcPr>
            <w:tcW w:w="2966" w:type="dxa"/>
          </w:tcPr>
          <w:p w:rsidR="008171B9" w:rsidRPr="008171B9" w:rsidRDefault="008171B9" w:rsidP="008171B9">
            <w:pPr>
              <w:tabs>
                <w:tab w:val="right" w:pos="3690"/>
                <w:tab w:val="right" w:pos="5130"/>
                <w:tab w:val="right" w:pos="6030"/>
                <w:tab w:val="right" w:pos="7650"/>
                <w:tab w:val="right" w:pos="9270"/>
              </w:tabs>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371" w:type="dxa"/>
          </w:tcPr>
          <w:p w:rsidR="008171B9" w:rsidRPr="008171B9" w:rsidRDefault="008171B9" w:rsidP="008171B9">
            <w:pPr>
              <w:tabs>
                <w:tab w:val="right" w:pos="3690"/>
                <w:tab w:val="right" w:pos="5130"/>
                <w:tab w:val="right" w:pos="6030"/>
                <w:tab w:val="right" w:pos="7650"/>
                <w:tab w:val="right" w:pos="9270"/>
              </w:tabs>
              <w:spacing w:line="440" w:lineRule="exact"/>
              <w:rPr>
                <w:rFonts w:ascii="仿宋_GB2312" w:eastAsia="仿宋_GB2312" w:hAnsi="仿宋" w:cs="Times New Roman" w:hint="eastAsia"/>
                <w:szCs w:val="21"/>
              </w:rPr>
            </w:pPr>
          </w:p>
        </w:tc>
        <w:tc>
          <w:tcPr>
            <w:tcW w:w="2185" w:type="dxa"/>
          </w:tcPr>
          <w:p w:rsidR="008171B9" w:rsidRPr="008171B9" w:rsidRDefault="008171B9" w:rsidP="008171B9">
            <w:pPr>
              <w:tabs>
                <w:tab w:val="right" w:pos="3690"/>
                <w:tab w:val="right" w:pos="5130"/>
                <w:tab w:val="right" w:pos="6030"/>
                <w:tab w:val="right" w:pos="7650"/>
                <w:tab w:val="right" w:pos="9270"/>
              </w:tabs>
              <w:spacing w:line="440" w:lineRule="exact"/>
              <w:rPr>
                <w:rFonts w:ascii="仿宋_GB2312" w:eastAsia="仿宋_GB2312" w:hAnsi="仿宋" w:cs="Times New Roman" w:hint="eastAsia"/>
                <w:szCs w:val="21"/>
              </w:rPr>
            </w:pPr>
          </w:p>
        </w:tc>
        <w:tc>
          <w:tcPr>
            <w:tcW w:w="2966" w:type="dxa"/>
          </w:tcPr>
          <w:p w:rsidR="008171B9" w:rsidRPr="008171B9" w:rsidRDefault="008171B9" w:rsidP="008171B9">
            <w:pPr>
              <w:tabs>
                <w:tab w:val="right" w:pos="3690"/>
                <w:tab w:val="right" w:pos="5130"/>
                <w:tab w:val="right" w:pos="6030"/>
                <w:tab w:val="right" w:pos="7650"/>
                <w:tab w:val="right" w:pos="9270"/>
              </w:tabs>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3371" w:type="dxa"/>
          </w:tcPr>
          <w:p w:rsidR="008171B9" w:rsidRPr="008171B9" w:rsidRDefault="008171B9" w:rsidP="008171B9">
            <w:pPr>
              <w:tabs>
                <w:tab w:val="right" w:pos="3690"/>
                <w:tab w:val="right" w:pos="5130"/>
                <w:tab w:val="right" w:pos="6030"/>
                <w:tab w:val="right" w:pos="7650"/>
                <w:tab w:val="right" w:pos="9270"/>
              </w:tabs>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合计</w:t>
            </w:r>
          </w:p>
        </w:tc>
        <w:tc>
          <w:tcPr>
            <w:tcW w:w="2185" w:type="dxa"/>
          </w:tcPr>
          <w:p w:rsidR="008171B9" w:rsidRPr="008171B9" w:rsidRDefault="008171B9" w:rsidP="008171B9">
            <w:pPr>
              <w:tabs>
                <w:tab w:val="right" w:pos="3690"/>
                <w:tab w:val="right" w:pos="5130"/>
                <w:tab w:val="right" w:pos="6030"/>
                <w:tab w:val="right" w:pos="7650"/>
                <w:tab w:val="right" w:pos="9270"/>
              </w:tabs>
              <w:spacing w:line="440" w:lineRule="exact"/>
              <w:rPr>
                <w:rFonts w:ascii="仿宋_GB2312" w:eastAsia="仿宋_GB2312" w:hAnsi="仿宋" w:cs="Times New Roman" w:hint="eastAsia"/>
                <w:szCs w:val="21"/>
                <w:u w:val="double"/>
              </w:rPr>
            </w:pPr>
          </w:p>
        </w:tc>
        <w:tc>
          <w:tcPr>
            <w:tcW w:w="2966" w:type="dxa"/>
          </w:tcPr>
          <w:p w:rsidR="008171B9" w:rsidRPr="008171B9" w:rsidRDefault="008171B9" w:rsidP="008171B9">
            <w:pPr>
              <w:tabs>
                <w:tab w:val="right" w:pos="3690"/>
                <w:tab w:val="right" w:pos="5130"/>
                <w:tab w:val="right" w:pos="6030"/>
                <w:tab w:val="right" w:pos="7650"/>
                <w:tab w:val="right" w:pos="9270"/>
              </w:tabs>
              <w:spacing w:line="440" w:lineRule="exact"/>
              <w:rPr>
                <w:rFonts w:ascii="仿宋_GB2312" w:eastAsia="仿宋_GB2312" w:hAnsi="仿宋" w:cs="Times New Roman" w:hint="eastAsia"/>
                <w:szCs w:val="21"/>
                <w:u w:val="double"/>
              </w:rPr>
            </w:pPr>
          </w:p>
        </w:tc>
      </w:tr>
    </w:tbl>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bookmarkStart w:id="41" w:name="_Toc215904886"/>
      <w:bookmarkStart w:id="42" w:name="_Toc241636462"/>
      <w:bookmarkStart w:id="43" w:name="_Toc247094095"/>
      <w:bookmarkStart w:id="44" w:name="_Toc247371879"/>
      <w:bookmarkStart w:id="45" w:name="_Toc302738360"/>
      <w:r w:rsidRPr="008171B9">
        <w:rPr>
          <w:rFonts w:ascii="仿宋_GB2312" w:eastAsia="仿宋_GB2312" w:hAnsi="仿宋" w:cs="MingLiU" w:hint="eastAsia"/>
          <w:kern w:val="0"/>
          <w:sz w:val="24"/>
          <w:szCs w:val="28"/>
        </w:rPr>
        <w:t>（四十六）长期借款</w:t>
      </w:r>
      <w:bookmarkEnd w:id="41"/>
      <w:bookmarkEnd w:id="42"/>
      <w:bookmarkEnd w:id="43"/>
      <w:bookmarkEnd w:id="44"/>
      <w:bookmarkEnd w:id="45"/>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bookmarkStart w:id="46" w:name="_Toc215903173"/>
      <w:r w:rsidRPr="008171B9">
        <w:rPr>
          <w:rFonts w:ascii="仿宋_GB2312" w:eastAsia="仿宋_GB2312" w:hAnsi="仿宋" w:cs="MingLiU" w:hint="eastAsia"/>
          <w:kern w:val="0"/>
          <w:sz w:val="24"/>
          <w:szCs w:val="28"/>
        </w:rPr>
        <w:t>1.长期借款分类</w:t>
      </w:r>
      <w:bookmarkEnd w:id="46"/>
      <w:r w:rsidRPr="008171B9">
        <w:rPr>
          <w:rFonts w:ascii="仿宋_GB2312" w:eastAsia="仿宋_GB2312" w:hAnsi="仿宋" w:cs="MingLiU" w:hint="eastAsia"/>
          <w:kern w:val="0"/>
          <w:sz w:val="24"/>
          <w:szCs w:val="28"/>
        </w:rPr>
        <w:t xml:space="preserve"> </w:t>
      </w:r>
    </w:p>
    <w:tbl>
      <w:tblPr>
        <w:tblW w:w="0" w:type="auto"/>
        <w:jc w:val="center"/>
        <w:tblBorders>
          <w:top w:val="single" w:sz="4" w:space="0" w:color="auto"/>
          <w:bottom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302"/>
        <w:gridCol w:w="2532"/>
        <w:gridCol w:w="2532"/>
      </w:tblGrid>
      <w:tr w:rsidR="008171B9" w:rsidRPr="008171B9" w:rsidTr="00652DCB">
        <w:trPr>
          <w:cantSplit/>
          <w:trHeight w:val="397"/>
          <w:jc w:val="center"/>
        </w:trPr>
        <w:tc>
          <w:tcPr>
            <w:tcW w:w="3302"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项目</w:t>
            </w:r>
          </w:p>
        </w:tc>
        <w:tc>
          <w:tcPr>
            <w:tcW w:w="2532"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年末余额</w:t>
            </w:r>
          </w:p>
        </w:tc>
        <w:tc>
          <w:tcPr>
            <w:tcW w:w="2532"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年初余额</w:t>
            </w:r>
          </w:p>
        </w:tc>
      </w:tr>
      <w:tr w:rsidR="008171B9" w:rsidRPr="008171B9" w:rsidTr="00652DCB">
        <w:trPr>
          <w:cantSplit/>
          <w:trHeight w:val="397"/>
          <w:jc w:val="center"/>
        </w:trPr>
        <w:tc>
          <w:tcPr>
            <w:tcW w:w="3302" w:type="dxa"/>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kern w:val="0"/>
                <w:szCs w:val="21"/>
              </w:rPr>
              <w:t>质押借款</w:t>
            </w:r>
          </w:p>
        </w:tc>
        <w:tc>
          <w:tcPr>
            <w:tcW w:w="2532" w:type="dxa"/>
          </w:tcPr>
          <w:p w:rsidR="008171B9" w:rsidRPr="008171B9" w:rsidRDefault="008171B9" w:rsidP="008171B9">
            <w:pPr>
              <w:spacing w:line="440" w:lineRule="exact"/>
              <w:rPr>
                <w:rFonts w:ascii="仿宋_GB2312" w:eastAsia="仿宋_GB2312" w:hAnsi="仿宋" w:cs="Times New Roman" w:hint="eastAsia"/>
                <w:szCs w:val="21"/>
              </w:rPr>
            </w:pPr>
          </w:p>
        </w:tc>
        <w:tc>
          <w:tcPr>
            <w:tcW w:w="2532"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cantSplit/>
          <w:trHeight w:val="397"/>
          <w:jc w:val="center"/>
        </w:trPr>
        <w:tc>
          <w:tcPr>
            <w:tcW w:w="3302" w:type="dxa"/>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kern w:val="0"/>
                <w:szCs w:val="21"/>
              </w:rPr>
              <w:t>抵押借款</w:t>
            </w:r>
          </w:p>
        </w:tc>
        <w:tc>
          <w:tcPr>
            <w:tcW w:w="2532" w:type="dxa"/>
          </w:tcPr>
          <w:p w:rsidR="008171B9" w:rsidRPr="008171B9" w:rsidRDefault="008171B9" w:rsidP="008171B9">
            <w:pPr>
              <w:spacing w:line="440" w:lineRule="exact"/>
              <w:rPr>
                <w:rFonts w:ascii="仿宋_GB2312" w:eastAsia="仿宋_GB2312" w:hAnsi="仿宋" w:cs="Times New Roman" w:hint="eastAsia"/>
                <w:szCs w:val="21"/>
              </w:rPr>
            </w:pPr>
          </w:p>
        </w:tc>
        <w:tc>
          <w:tcPr>
            <w:tcW w:w="2532"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cantSplit/>
          <w:trHeight w:val="397"/>
          <w:jc w:val="center"/>
        </w:trPr>
        <w:tc>
          <w:tcPr>
            <w:tcW w:w="3302" w:type="dxa"/>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kern w:val="0"/>
                <w:szCs w:val="21"/>
              </w:rPr>
              <w:t>保证借款</w:t>
            </w:r>
          </w:p>
        </w:tc>
        <w:tc>
          <w:tcPr>
            <w:tcW w:w="2532" w:type="dxa"/>
          </w:tcPr>
          <w:p w:rsidR="008171B9" w:rsidRPr="008171B9" w:rsidRDefault="008171B9" w:rsidP="008171B9">
            <w:pPr>
              <w:spacing w:line="440" w:lineRule="exact"/>
              <w:rPr>
                <w:rFonts w:ascii="仿宋_GB2312" w:eastAsia="仿宋_GB2312" w:hAnsi="仿宋" w:cs="Times New Roman" w:hint="eastAsia"/>
                <w:szCs w:val="21"/>
              </w:rPr>
            </w:pPr>
          </w:p>
        </w:tc>
        <w:tc>
          <w:tcPr>
            <w:tcW w:w="2532"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cantSplit/>
          <w:trHeight w:val="397"/>
          <w:jc w:val="center"/>
        </w:trPr>
        <w:tc>
          <w:tcPr>
            <w:tcW w:w="3302" w:type="dxa"/>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kern w:val="0"/>
                <w:szCs w:val="21"/>
              </w:rPr>
              <w:t>信用借款</w:t>
            </w:r>
          </w:p>
        </w:tc>
        <w:tc>
          <w:tcPr>
            <w:tcW w:w="2532" w:type="dxa"/>
          </w:tcPr>
          <w:p w:rsidR="008171B9" w:rsidRPr="008171B9" w:rsidRDefault="008171B9" w:rsidP="008171B9">
            <w:pPr>
              <w:spacing w:line="440" w:lineRule="exact"/>
              <w:rPr>
                <w:rFonts w:ascii="仿宋_GB2312" w:eastAsia="仿宋_GB2312" w:hAnsi="仿宋" w:cs="Times New Roman" w:hint="eastAsia"/>
                <w:szCs w:val="21"/>
              </w:rPr>
            </w:pPr>
          </w:p>
        </w:tc>
        <w:tc>
          <w:tcPr>
            <w:tcW w:w="2532"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cantSplit/>
          <w:trHeight w:val="397"/>
          <w:jc w:val="center"/>
        </w:trPr>
        <w:tc>
          <w:tcPr>
            <w:tcW w:w="3302" w:type="dxa"/>
          </w:tcPr>
          <w:p w:rsidR="008171B9" w:rsidRPr="008171B9" w:rsidRDefault="008171B9" w:rsidP="008171B9">
            <w:pPr>
              <w:spacing w:line="440" w:lineRule="exact"/>
              <w:rPr>
                <w:rFonts w:ascii="仿宋_GB2312" w:eastAsia="仿宋_GB2312" w:hAnsi="仿宋" w:cs="Times New Roman" w:hint="eastAsia"/>
                <w:szCs w:val="21"/>
              </w:rPr>
            </w:pPr>
          </w:p>
        </w:tc>
        <w:tc>
          <w:tcPr>
            <w:tcW w:w="2532" w:type="dxa"/>
          </w:tcPr>
          <w:p w:rsidR="008171B9" w:rsidRPr="008171B9" w:rsidRDefault="008171B9" w:rsidP="008171B9">
            <w:pPr>
              <w:spacing w:line="440" w:lineRule="exact"/>
              <w:rPr>
                <w:rFonts w:ascii="仿宋_GB2312" w:eastAsia="仿宋_GB2312" w:hAnsi="仿宋" w:cs="Times New Roman" w:hint="eastAsia"/>
                <w:szCs w:val="21"/>
              </w:rPr>
            </w:pPr>
          </w:p>
        </w:tc>
        <w:tc>
          <w:tcPr>
            <w:tcW w:w="2532"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cantSplit/>
          <w:trHeight w:val="397"/>
          <w:jc w:val="center"/>
        </w:trPr>
        <w:tc>
          <w:tcPr>
            <w:tcW w:w="3302" w:type="dxa"/>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合计</w:t>
            </w:r>
          </w:p>
        </w:tc>
        <w:tc>
          <w:tcPr>
            <w:tcW w:w="2532" w:type="dxa"/>
          </w:tcPr>
          <w:p w:rsidR="008171B9" w:rsidRPr="008171B9" w:rsidRDefault="008171B9" w:rsidP="008171B9">
            <w:pPr>
              <w:spacing w:line="440" w:lineRule="exact"/>
              <w:rPr>
                <w:rFonts w:ascii="仿宋_GB2312" w:eastAsia="仿宋_GB2312" w:hAnsi="仿宋" w:cs="Times New Roman" w:hint="eastAsia"/>
                <w:szCs w:val="21"/>
              </w:rPr>
            </w:pPr>
          </w:p>
        </w:tc>
        <w:tc>
          <w:tcPr>
            <w:tcW w:w="2532" w:type="dxa"/>
          </w:tcPr>
          <w:p w:rsidR="008171B9" w:rsidRPr="008171B9" w:rsidRDefault="008171B9" w:rsidP="008171B9">
            <w:pPr>
              <w:spacing w:line="440" w:lineRule="exact"/>
              <w:rPr>
                <w:rFonts w:ascii="仿宋_GB2312" w:eastAsia="仿宋_GB2312" w:hAnsi="仿宋" w:cs="Times New Roman" w:hint="eastAsia"/>
                <w:szCs w:val="21"/>
              </w:rPr>
            </w:pPr>
          </w:p>
        </w:tc>
      </w:tr>
    </w:tbl>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 xml:space="preserve">2.已到期未偿还的长期借款情况 </w:t>
      </w:r>
    </w:p>
    <w:tbl>
      <w:tblPr>
        <w:tblW w:w="0" w:type="auto"/>
        <w:jc w:val="center"/>
        <w:tblBorders>
          <w:top w:val="single" w:sz="4" w:space="0" w:color="auto"/>
          <w:bottom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200"/>
        <w:gridCol w:w="955"/>
        <w:gridCol w:w="954"/>
        <w:gridCol w:w="1233"/>
        <w:gridCol w:w="1233"/>
        <w:gridCol w:w="1307"/>
        <w:gridCol w:w="1484"/>
      </w:tblGrid>
      <w:tr w:rsidR="008171B9" w:rsidRPr="008171B9" w:rsidTr="00652DCB">
        <w:trPr>
          <w:cantSplit/>
          <w:trHeight w:val="397"/>
          <w:jc w:val="center"/>
        </w:trPr>
        <w:tc>
          <w:tcPr>
            <w:tcW w:w="1200"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贷款单位</w:t>
            </w:r>
          </w:p>
        </w:tc>
        <w:tc>
          <w:tcPr>
            <w:tcW w:w="955"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贷款金额</w:t>
            </w:r>
          </w:p>
        </w:tc>
        <w:tc>
          <w:tcPr>
            <w:tcW w:w="954"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贷款利率</w:t>
            </w:r>
          </w:p>
        </w:tc>
        <w:tc>
          <w:tcPr>
            <w:tcW w:w="1233"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贷款资金用途</w:t>
            </w:r>
          </w:p>
        </w:tc>
        <w:tc>
          <w:tcPr>
            <w:tcW w:w="1233"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逾期时间（月）</w:t>
            </w:r>
          </w:p>
        </w:tc>
        <w:tc>
          <w:tcPr>
            <w:tcW w:w="1307"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未按期偿还原因</w:t>
            </w:r>
          </w:p>
        </w:tc>
        <w:tc>
          <w:tcPr>
            <w:tcW w:w="1484"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预计还款期</w:t>
            </w:r>
          </w:p>
        </w:tc>
      </w:tr>
      <w:tr w:rsidR="008171B9" w:rsidRPr="008171B9" w:rsidTr="00652DCB">
        <w:trPr>
          <w:cantSplit/>
          <w:trHeight w:val="397"/>
          <w:jc w:val="center"/>
        </w:trPr>
        <w:tc>
          <w:tcPr>
            <w:tcW w:w="1200"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955"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954"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33"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33"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30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484"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cantSplit/>
          <w:trHeight w:val="397"/>
          <w:jc w:val="center"/>
        </w:trPr>
        <w:tc>
          <w:tcPr>
            <w:tcW w:w="1200"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955"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954"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33"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233"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30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1484"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cantSplit/>
          <w:trHeight w:val="397"/>
          <w:jc w:val="center"/>
        </w:trPr>
        <w:tc>
          <w:tcPr>
            <w:tcW w:w="1200"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合计</w:t>
            </w:r>
          </w:p>
        </w:tc>
        <w:tc>
          <w:tcPr>
            <w:tcW w:w="955"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954"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233"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1233"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307"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c>
          <w:tcPr>
            <w:tcW w:w="1484"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r>
    </w:tbl>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bookmarkStart w:id="47" w:name="_Toc215904887"/>
      <w:bookmarkStart w:id="48" w:name="_Toc241636463"/>
      <w:bookmarkStart w:id="49" w:name="_Toc247094096"/>
      <w:bookmarkStart w:id="50" w:name="_Toc247371880"/>
      <w:bookmarkStart w:id="51" w:name="_Toc302738361"/>
      <w:r w:rsidRPr="008171B9">
        <w:rPr>
          <w:rFonts w:ascii="仿宋_GB2312" w:eastAsia="仿宋_GB2312" w:hAnsi="仿宋" w:cs="MingLiU" w:hint="eastAsia"/>
          <w:kern w:val="0"/>
          <w:sz w:val="24"/>
          <w:szCs w:val="28"/>
        </w:rPr>
        <w:t>（四十七）应付债券</w:t>
      </w:r>
      <w:bookmarkEnd w:id="47"/>
      <w:bookmarkEnd w:id="48"/>
      <w:bookmarkEnd w:id="49"/>
      <w:bookmarkEnd w:id="50"/>
      <w:bookmarkEnd w:id="51"/>
    </w:p>
    <w:tbl>
      <w:tblPr>
        <w:tblW w:w="0" w:type="auto"/>
        <w:jc w:val="center"/>
        <w:tblBorders>
          <w:top w:val="single" w:sz="4" w:space="0" w:color="auto"/>
          <w:bottom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977"/>
        <w:gridCol w:w="431"/>
        <w:gridCol w:w="744"/>
        <w:gridCol w:w="742"/>
        <w:gridCol w:w="742"/>
        <w:gridCol w:w="1056"/>
        <w:gridCol w:w="1055"/>
        <w:gridCol w:w="1055"/>
        <w:gridCol w:w="1055"/>
        <w:gridCol w:w="737"/>
      </w:tblGrid>
      <w:tr w:rsidR="008171B9" w:rsidRPr="008171B9" w:rsidTr="00652DCB">
        <w:trPr>
          <w:cantSplit/>
          <w:trHeight w:val="397"/>
          <w:jc w:val="center"/>
        </w:trPr>
        <w:tc>
          <w:tcPr>
            <w:tcW w:w="977"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债券</w:t>
            </w:r>
          </w:p>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名称</w:t>
            </w:r>
          </w:p>
        </w:tc>
        <w:tc>
          <w:tcPr>
            <w:tcW w:w="431"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面值</w:t>
            </w:r>
          </w:p>
        </w:tc>
        <w:tc>
          <w:tcPr>
            <w:tcW w:w="744"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发行</w:t>
            </w:r>
          </w:p>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日期</w:t>
            </w:r>
          </w:p>
        </w:tc>
        <w:tc>
          <w:tcPr>
            <w:tcW w:w="742"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债券</w:t>
            </w:r>
          </w:p>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期限</w:t>
            </w:r>
          </w:p>
        </w:tc>
        <w:tc>
          <w:tcPr>
            <w:tcW w:w="742"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发行</w:t>
            </w:r>
          </w:p>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金额</w:t>
            </w:r>
          </w:p>
        </w:tc>
        <w:tc>
          <w:tcPr>
            <w:tcW w:w="1056"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年初应付利息</w:t>
            </w:r>
          </w:p>
        </w:tc>
        <w:tc>
          <w:tcPr>
            <w:tcW w:w="1055"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本年应计利息</w:t>
            </w:r>
          </w:p>
        </w:tc>
        <w:tc>
          <w:tcPr>
            <w:tcW w:w="1055"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本年已付利息</w:t>
            </w:r>
          </w:p>
        </w:tc>
        <w:tc>
          <w:tcPr>
            <w:tcW w:w="1055"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年末应付利息</w:t>
            </w:r>
          </w:p>
        </w:tc>
        <w:tc>
          <w:tcPr>
            <w:tcW w:w="737"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年末</w:t>
            </w:r>
          </w:p>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余额</w:t>
            </w:r>
          </w:p>
        </w:tc>
      </w:tr>
      <w:tr w:rsidR="008171B9" w:rsidRPr="008171B9" w:rsidTr="00652DCB">
        <w:trPr>
          <w:cantSplit/>
          <w:trHeight w:val="397"/>
          <w:jc w:val="center"/>
        </w:trPr>
        <w:tc>
          <w:tcPr>
            <w:tcW w:w="97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431" w:type="dxa"/>
          </w:tcPr>
          <w:p w:rsidR="008171B9" w:rsidRPr="008171B9" w:rsidRDefault="008171B9" w:rsidP="008171B9">
            <w:pPr>
              <w:spacing w:line="440" w:lineRule="exact"/>
              <w:rPr>
                <w:rFonts w:ascii="仿宋_GB2312" w:eastAsia="仿宋_GB2312" w:hAnsi="仿宋" w:cs="Times New Roman" w:hint="eastAsia"/>
                <w:szCs w:val="21"/>
              </w:rPr>
            </w:pPr>
          </w:p>
        </w:tc>
        <w:tc>
          <w:tcPr>
            <w:tcW w:w="744" w:type="dxa"/>
          </w:tcPr>
          <w:p w:rsidR="008171B9" w:rsidRPr="008171B9" w:rsidRDefault="008171B9" w:rsidP="008171B9">
            <w:pPr>
              <w:spacing w:line="440" w:lineRule="exact"/>
              <w:rPr>
                <w:rFonts w:ascii="仿宋_GB2312" w:eastAsia="仿宋_GB2312" w:hAnsi="仿宋" w:cs="Times New Roman" w:hint="eastAsia"/>
                <w:szCs w:val="21"/>
              </w:rPr>
            </w:pPr>
          </w:p>
        </w:tc>
        <w:tc>
          <w:tcPr>
            <w:tcW w:w="742" w:type="dxa"/>
          </w:tcPr>
          <w:p w:rsidR="008171B9" w:rsidRPr="008171B9" w:rsidRDefault="008171B9" w:rsidP="008171B9">
            <w:pPr>
              <w:spacing w:line="440" w:lineRule="exact"/>
              <w:rPr>
                <w:rFonts w:ascii="仿宋_GB2312" w:eastAsia="仿宋_GB2312" w:hAnsi="仿宋" w:cs="Times New Roman" w:hint="eastAsia"/>
                <w:szCs w:val="21"/>
              </w:rPr>
            </w:pPr>
          </w:p>
        </w:tc>
        <w:tc>
          <w:tcPr>
            <w:tcW w:w="742" w:type="dxa"/>
          </w:tcPr>
          <w:p w:rsidR="008171B9" w:rsidRPr="008171B9" w:rsidRDefault="008171B9" w:rsidP="008171B9">
            <w:pPr>
              <w:spacing w:line="440" w:lineRule="exact"/>
              <w:rPr>
                <w:rFonts w:ascii="仿宋_GB2312" w:eastAsia="仿宋_GB2312" w:hAnsi="仿宋" w:cs="Times New Roman" w:hint="eastAsia"/>
                <w:szCs w:val="21"/>
              </w:rPr>
            </w:pPr>
          </w:p>
        </w:tc>
        <w:tc>
          <w:tcPr>
            <w:tcW w:w="1056" w:type="dxa"/>
          </w:tcPr>
          <w:p w:rsidR="008171B9" w:rsidRPr="008171B9" w:rsidRDefault="008171B9" w:rsidP="008171B9">
            <w:pPr>
              <w:spacing w:line="440" w:lineRule="exact"/>
              <w:rPr>
                <w:rFonts w:ascii="仿宋_GB2312" w:eastAsia="仿宋_GB2312" w:hAnsi="仿宋" w:cs="Times New Roman" w:hint="eastAsia"/>
                <w:szCs w:val="21"/>
              </w:rPr>
            </w:pPr>
          </w:p>
        </w:tc>
        <w:tc>
          <w:tcPr>
            <w:tcW w:w="1055" w:type="dxa"/>
          </w:tcPr>
          <w:p w:rsidR="008171B9" w:rsidRPr="008171B9" w:rsidRDefault="008171B9" w:rsidP="008171B9">
            <w:pPr>
              <w:spacing w:line="440" w:lineRule="exact"/>
              <w:rPr>
                <w:rFonts w:ascii="仿宋_GB2312" w:eastAsia="仿宋_GB2312" w:hAnsi="仿宋" w:cs="Times New Roman" w:hint="eastAsia"/>
                <w:szCs w:val="21"/>
              </w:rPr>
            </w:pPr>
          </w:p>
        </w:tc>
        <w:tc>
          <w:tcPr>
            <w:tcW w:w="1055" w:type="dxa"/>
          </w:tcPr>
          <w:p w:rsidR="008171B9" w:rsidRPr="008171B9" w:rsidRDefault="008171B9" w:rsidP="008171B9">
            <w:pPr>
              <w:spacing w:line="440" w:lineRule="exact"/>
              <w:rPr>
                <w:rFonts w:ascii="仿宋_GB2312" w:eastAsia="仿宋_GB2312" w:hAnsi="仿宋" w:cs="Times New Roman" w:hint="eastAsia"/>
                <w:szCs w:val="21"/>
              </w:rPr>
            </w:pPr>
          </w:p>
        </w:tc>
        <w:tc>
          <w:tcPr>
            <w:tcW w:w="1055" w:type="dxa"/>
          </w:tcPr>
          <w:p w:rsidR="008171B9" w:rsidRPr="008171B9" w:rsidRDefault="008171B9" w:rsidP="008171B9">
            <w:pPr>
              <w:spacing w:line="440" w:lineRule="exact"/>
              <w:rPr>
                <w:rFonts w:ascii="仿宋_GB2312" w:eastAsia="仿宋_GB2312" w:hAnsi="仿宋" w:cs="Times New Roman" w:hint="eastAsia"/>
                <w:szCs w:val="21"/>
              </w:rPr>
            </w:pPr>
          </w:p>
        </w:tc>
        <w:tc>
          <w:tcPr>
            <w:tcW w:w="737"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cantSplit/>
          <w:trHeight w:val="397"/>
          <w:jc w:val="center"/>
        </w:trPr>
        <w:tc>
          <w:tcPr>
            <w:tcW w:w="977" w:type="dxa"/>
          </w:tcPr>
          <w:p w:rsidR="008171B9" w:rsidRPr="008171B9" w:rsidRDefault="008171B9" w:rsidP="008171B9">
            <w:pPr>
              <w:spacing w:line="440" w:lineRule="exact"/>
              <w:rPr>
                <w:rFonts w:ascii="仿宋_GB2312" w:eastAsia="仿宋_GB2312" w:hAnsi="仿宋" w:cs="Times New Roman" w:hint="eastAsia"/>
                <w:szCs w:val="21"/>
              </w:rPr>
            </w:pPr>
          </w:p>
        </w:tc>
        <w:tc>
          <w:tcPr>
            <w:tcW w:w="431" w:type="dxa"/>
          </w:tcPr>
          <w:p w:rsidR="008171B9" w:rsidRPr="008171B9" w:rsidRDefault="008171B9" w:rsidP="008171B9">
            <w:pPr>
              <w:spacing w:line="440" w:lineRule="exact"/>
              <w:rPr>
                <w:rFonts w:ascii="仿宋_GB2312" w:eastAsia="仿宋_GB2312" w:hAnsi="仿宋" w:cs="Times New Roman" w:hint="eastAsia"/>
                <w:szCs w:val="21"/>
              </w:rPr>
            </w:pPr>
          </w:p>
        </w:tc>
        <w:tc>
          <w:tcPr>
            <w:tcW w:w="744" w:type="dxa"/>
          </w:tcPr>
          <w:p w:rsidR="008171B9" w:rsidRPr="008171B9" w:rsidRDefault="008171B9" w:rsidP="008171B9">
            <w:pPr>
              <w:spacing w:line="440" w:lineRule="exact"/>
              <w:rPr>
                <w:rFonts w:ascii="仿宋_GB2312" w:eastAsia="仿宋_GB2312" w:hAnsi="仿宋" w:cs="Times New Roman" w:hint="eastAsia"/>
                <w:szCs w:val="21"/>
              </w:rPr>
            </w:pPr>
          </w:p>
        </w:tc>
        <w:tc>
          <w:tcPr>
            <w:tcW w:w="742" w:type="dxa"/>
          </w:tcPr>
          <w:p w:rsidR="008171B9" w:rsidRPr="008171B9" w:rsidRDefault="008171B9" w:rsidP="008171B9">
            <w:pPr>
              <w:spacing w:line="440" w:lineRule="exact"/>
              <w:rPr>
                <w:rFonts w:ascii="仿宋_GB2312" w:eastAsia="仿宋_GB2312" w:hAnsi="仿宋" w:cs="Times New Roman" w:hint="eastAsia"/>
                <w:szCs w:val="21"/>
              </w:rPr>
            </w:pPr>
          </w:p>
        </w:tc>
        <w:tc>
          <w:tcPr>
            <w:tcW w:w="742" w:type="dxa"/>
          </w:tcPr>
          <w:p w:rsidR="008171B9" w:rsidRPr="008171B9" w:rsidRDefault="008171B9" w:rsidP="008171B9">
            <w:pPr>
              <w:spacing w:line="440" w:lineRule="exact"/>
              <w:rPr>
                <w:rFonts w:ascii="仿宋_GB2312" w:eastAsia="仿宋_GB2312" w:hAnsi="仿宋" w:cs="Times New Roman" w:hint="eastAsia"/>
                <w:szCs w:val="21"/>
              </w:rPr>
            </w:pPr>
          </w:p>
        </w:tc>
        <w:tc>
          <w:tcPr>
            <w:tcW w:w="1056" w:type="dxa"/>
          </w:tcPr>
          <w:p w:rsidR="008171B9" w:rsidRPr="008171B9" w:rsidRDefault="008171B9" w:rsidP="008171B9">
            <w:pPr>
              <w:spacing w:line="440" w:lineRule="exact"/>
              <w:rPr>
                <w:rFonts w:ascii="仿宋_GB2312" w:eastAsia="仿宋_GB2312" w:hAnsi="仿宋" w:cs="Times New Roman" w:hint="eastAsia"/>
                <w:szCs w:val="21"/>
              </w:rPr>
            </w:pPr>
          </w:p>
        </w:tc>
        <w:tc>
          <w:tcPr>
            <w:tcW w:w="1055" w:type="dxa"/>
          </w:tcPr>
          <w:p w:rsidR="008171B9" w:rsidRPr="008171B9" w:rsidRDefault="008171B9" w:rsidP="008171B9">
            <w:pPr>
              <w:spacing w:line="440" w:lineRule="exact"/>
              <w:rPr>
                <w:rFonts w:ascii="仿宋_GB2312" w:eastAsia="仿宋_GB2312" w:hAnsi="仿宋" w:cs="Times New Roman" w:hint="eastAsia"/>
                <w:szCs w:val="21"/>
              </w:rPr>
            </w:pPr>
          </w:p>
        </w:tc>
        <w:tc>
          <w:tcPr>
            <w:tcW w:w="1055" w:type="dxa"/>
          </w:tcPr>
          <w:p w:rsidR="008171B9" w:rsidRPr="008171B9" w:rsidRDefault="008171B9" w:rsidP="008171B9">
            <w:pPr>
              <w:spacing w:line="440" w:lineRule="exact"/>
              <w:rPr>
                <w:rFonts w:ascii="仿宋_GB2312" w:eastAsia="仿宋_GB2312" w:hAnsi="仿宋" w:cs="Times New Roman" w:hint="eastAsia"/>
                <w:szCs w:val="21"/>
              </w:rPr>
            </w:pPr>
          </w:p>
        </w:tc>
        <w:tc>
          <w:tcPr>
            <w:tcW w:w="1055" w:type="dxa"/>
          </w:tcPr>
          <w:p w:rsidR="008171B9" w:rsidRPr="008171B9" w:rsidRDefault="008171B9" w:rsidP="008171B9">
            <w:pPr>
              <w:spacing w:line="440" w:lineRule="exact"/>
              <w:rPr>
                <w:rFonts w:ascii="仿宋_GB2312" w:eastAsia="仿宋_GB2312" w:hAnsi="仿宋" w:cs="Times New Roman" w:hint="eastAsia"/>
                <w:szCs w:val="21"/>
              </w:rPr>
            </w:pPr>
          </w:p>
        </w:tc>
        <w:tc>
          <w:tcPr>
            <w:tcW w:w="737" w:type="dxa"/>
          </w:tcPr>
          <w:p w:rsidR="008171B9" w:rsidRPr="008171B9" w:rsidRDefault="008171B9" w:rsidP="008171B9">
            <w:pPr>
              <w:spacing w:line="440" w:lineRule="exact"/>
              <w:rPr>
                <w:rFonts w:ascii="仿宋_GB2312" w:eastAsia="仿宋_GB2312" w:hAnsi="仿宋" w:cs="Times New Roman" w:hint="eastAsia"/>
                <w:szCs w:val="21"/>
              </w:rPr>
            </w:pPr>
          </w:p>
        </w:tc>
      </w:tr>
    </w:tbl>
    <w:p w:rsidR="008171B9" w:rsidRPr="008171B9" w:rsidRDefault="008171B9" w:rsidP="008171B9">
      <w:pPr>
        <w:spacing w:line="440" w:lineRule="exact"/>
        <w:ind w:firstLineChars="200" w:firstLine="420"/>
        <w:rPr>
          <w:rFonts w:ascii="仿宋_GB2312" w:eastAsia="仿宋_GB2312" w:hAnsi="仿宋" w:cs="MingLiU" w:hint="eastAsia"/>
          <w:kern w:val="0"/>
          <w:szCs w:val="28"/>
        </w:rPr>
      </w:pPr>
      <w:r w:rsidRPr="008171B9">
        <w:rPr>
          <w:rFonts w:ascii="仿宋_GB2312" w:eastAsia="仿宋_GB2312" w:hAnsi="仿宋" w:cs="MingLiU" w:hint="eastAsia"/>
          <w:kern w:val="0"/>
          <w:szCs w:val="28"/>
        </w:rPr>
        <w:t>注：需说明可转换公司债券的转股条件、转股时间等情况。</w:t>
      </w:r>
    </w:p>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bookmarkStart w:id="52" w:name="_Toc215903177"/>
      <w:bookmarkStart w:id="53" w:name="_Toc215904888"/>
      <w:bookmarkStart w:id="54" w:name="_Toc241636464"/>
      <w:bookmarkStart w:id="55" w:name="_Toc247094097"/>
      <w:bookmarkStart w:id="56" w:name="_Toc247371881"/>
      <w:bookmarkStart w:id="57" w:name="_Toc302738362"/>
      <w:r w:rsidRPr="008171B9">
        <w:rPr>
          <w:rFonts w:ascii="仿宋_GB2312" w:eastAsia="仿宋_GB2312" w:hAnsi="仿宋" w:cs="MingLiU" w:hint="eastAsia"/>
          <w:kern w:val="0"/>
          <w:sz w:val="24"/>
          <w:szCs w:val="28"/>
        </w:rPr>
        <w:t>（四十八）优先股、永续债等金融工具</w:t>
      </w:r>
    </w:p>
    <w:p w:rsidR="008171B9" w:rsidRPr="008171B9" w:rsidRDefault="008171B9" w:rsidP="008171B9">
      <w:pPr>
        <w:spacing w:line="480" w:lineRule="atLeast"/>
        <w:ind w:firstLineChars="200" w:firstLine="480"/>
        <w:rPr>
          <w:rFonts w:ascii="仿宋_GB2312" w:eastAsia="仿宋_GB2312" w:hAnsi="宋体" w:cs="Times New Roman" w:hint="eastAsia"/>
          <w:kern w:val="0"/>
          <w:sz w:val="24"/>
          <w:szCs w:val="24"/>
        </w:rPr>
      </w:pPr>
      <w:r w:rsidRPr="008171B9">
        <w:rPr>
          <w:rFonts w:ascii="仿宋_GB2312" w:eastAsia="仿宋_GB2312" w:hAnsi="宋体" w:cs="Times New Roman" w:hint="eastAsia"/>
          <w:kern w:val="0"/>
          <w:sz w:val="24"/>
          <w:szCs w:val="24"/>
        </w:rPr>
        <w:t>1.期末发行在外的优先股、永续债等金融工具</w:t>
      </w:r>
    </w:p>
    <w:tbl>
      <w:tblPr>
        <w:tblW w:w="8535" w:type="dxa"/>
        <w:tblBorders>
          <w:top w:val="single" w:sz="12" w:space="0" w:color="auto"/>
          <w:bottom w:val="single" w:sz="12" w:space="0" w:color="auto"/>
          <w:insideH w:val="dotted" w:sz="4" w:space="0" w:color="auto"/>
          <w:insideV w:val="dotted" w:sz="4" w:space="0" w:color="auto"/>
        </w:tblBorders>
        <w:tblCellMar>
          <w:left w:w="30" w:type="dxa"/>
          <w:right w:w="30" w:type="dxa"/>
        </w:tblCellMar>
        <w:tblLook w:val="0000" w:firstRow="0" w:lastRow="0" w:firstColumn="0" w:lastColumn="0" w:noHBand="0" w:noVBand="0"/>
      </w:tblPr>
      <w:tblGrid>
        <w:gridCol w:w="1235"/>
        <w:gridCol w:w="1063"/>
        <w:gridCol w:w="851"/>
        <w:gridCol w:w="1134"/>
        <w:gridCol w:w="1559"/>
        <w:gridCol w:w="1276"/>
        <w:gridCol w:w="1417"/>
      </w:tblGrid>
      <w:tr w:rsidR="008171B9" w:rsidRPr="008171B9" w:rsidTr="00652DCB">
        <w:trPr>
          <w:cantSplit/>
          <w:trHeight w:val="397"/>
        </w:trPr>
        <w:tc>
          <w:tcPr>
            <w:tcW w:w="1235" w:type="dxa"/>
            <w:tcBorders>
              <w:top w:val="single" w:sz="2" w:space="0" w:color="auto"/>
              <w:bottom w:val="single" w:sz="2" w:space="0" w:color="auto"/>
              <w:right w:val="single" w:sz="2" w:space="0" w:color="auto"/>
            </w:tcBorders>
            <w:vAlign w:val="center"/>
          </w:tcPr>
          <w:p w:rsidR="008171B9" w:rsidRPr="008171B9" w:rsidRDefault="008171B9" w:rsidP="008171B9">
            <w:pPr>
              <w:widowControl/>
              <w:spacing w:line="0" w:lineRule="atLeast"/>
              <w:jc w:val="center"/>
              <w:rPr>
                <w:rFonts w:ascii="仿宋_GB2312" w:eastAsia="仿宋_GB2312" w:hAnsi="宋体" w:cs="Times New Roman" w:hint="eastAsia"/>
                <w:szCs w:val="21"/>
              </w:rPr>
            </w:pPr>
            <w:r w:rsidRPr="008171B9">
              <w:rPr>
                <w:rFonts w:ascii="仿宋_GB2312" w:eastAsia="仿宋_GB2312" w:hAnsi="宋体" w:cs="Times New Roman" w:hint="eastAsia"/>
                <w:szCs w:val="21"/>
              </w:rPr>
              <w:t>发行在外的金融工具</w:t>
            </w:r>
          </w:p>
        </w:tc>
        <w:tc>
          <w:tcPr>
            <w:tcW w:w="1063" w:type="dxa"/>
            <w:tcBorders>
              <w:top w:val="single" w:sz="2" w:space="0" w:color="auto"/>
              <w:left w:val="single" w:sz="2" w:space="0" w:color="auto"/>
              <w:bottom w:val="single" w:sz="2" w:space="0" w:color="auto"/>
              <w:right w:val="single" w:sz="2" w:space="0" w:color="auto"/>
            </w:tcBorders>
            <w:vAlign w:val="center"/>
          </w:tcPr>
          <w:p w:rsidR="008171B9" w:rsidRPr="008171B9" w:rsidRDefault="008171B9" w:rsidP="008171B9">
            <w:pPr>
              <w:widowControl/>
              <w:spacing w:line="0" w:lineRule="atLeast"/>
              <w:jc w:val="center"/>
              <w:rPr>
                <w:rFonts w:ascii="仿宋_GB2312" w:eastAsia="仿宋_GB2312" w:hAnsi="宋体" w:cs="Times New Roman" w:hint="eastAsia"/>
                <w:szCs w:val="21"/>
              </w:rPr>
            </w:pPr>
            <w:r w:rsidRPr="008171B9">
              <w:rPr>
                <w:rFonts w:ascii="仿宋_GB2312" w:eastAsia="仿宋_GB2312" w:hAnsi="宋体" w:cs="Times New Roman" w:hint="eastAsia"/>
                <w:szCs w:val="21"/>
              </w:rPr>
              <w:t>发行</w:t>
            </w:r>
          </w:p>
          <w:p w:rsidR="008171B9" w:rsidRPr="008171B9" w:rsidRDefault="008171B9" w:rsidP="008171B9">
            <w:pPr>
              <w:widowControl/>
              <w:spacing w:line="0" w:lineRule="atLeast"/>
              <w:jc w:val="center"/>
              <w:rPr>
                <w:rFonts w:ascii="仿宋_GB2312" w:eastAsia="仿宋_GB2312" w:hAnsi="宋体" w:cs="Times New Roman" w:hint="eastAsia"/>
                <w:szCs w:val="21"/>
              </w:rPr>
            </w:pPr>
            <w:r w:rsidRPr="008171B9">
              <w:rPr>
                <w:rFonts w:ascii="仿宋_GB2312" w:eastAsia="仿宋_GB2312" w:hAnsi="宋体" w:cs="Times New Roman" w:hint="eastAsia"/>
                <w:szCs w:val="21"/>
              </w:rPr>
              <w:t>时间</w:t>
            </w:r>
          </w:p>
        </w:tc>
        <w:tc>
          <w:tcPr>
            <w:tcW w:w="851" w:type="dxa"/>
            <w:tcBorders>
              <w:top w:val="single" w:sz="2" w:space="0" w:color="auto"/>
              <w:left w:val="single" w:sz="2" w:space="0" w:color="auto"/>
              <w:bottom w:val="single" w:sz="2" w:space="0" w:color="auto"/>
              <w:right w:val="single" w:sz="2" w:space="0" w:color="auto"/>
            </w:tcBorders>
            <w:vAlign w:val="center"/>
          </w:tcPr>
          <w:p w:rsidR="008171B9" w:rsidRPr="008171B9" w:rsidRDefault="008171B9" w:rsidP="008171B9">
            <w:pPr>
              <w:widowControl/>
              <w:spacing w:line="0" w:lineRule="atLeast"/>
              <w:jc w:val="center"/>
              <w:rPr>
                <w:rFonts w:ascii="仿宋_GB2312" w:eastAsia="仿宋_GB2312" w:hAnsi="宋体" w:cs="Times New Roman" w:hint="eastAsia"/>
                <w:szCs w:val="21"/>
              </w:rPr>
            </w:pPr>
            <w:r w:rsidRPr="008171B9">
              <w:rPr>
                <w:rFonts w:ascii="仿宋_GB2312" w:eastAsia="仿宋_GB2312" w:hAnsi="宋体" w:cs="Times New Roman" w:hint="eastAsia"/>
                <w:szCs w:val="21"/>
              </w:rPr>
              <w:t>会计分类</w:t>
            </w:r>
          </w:p>
        </w:tc>
        <w:tc>
          <w:tcPr>
            <w:tcW w:w="1134" w:type="dxa"/>
            <w:tcBorders>
              <w:top w:val="single" w:sz="2" w:space="0" w:color="auto"/>
              <w:left w:val="single" w:sz="2" w:space="0" w:color="auto"/>
              <w:bottom w:val="single" w:sz="2" w:space="0" w:color="auto"/>
              <w:right w:val="single" w:sz="2" w:space="0" w:color="auto"/>
            </w:tcBorders>
            <w:vAlign w:val="center"/>
          </w:tcPr>
          <w:p w:rsidR="008171B9" w:rsidRPr="008171B9" w:rsidRDefault="008171B9" w:rsidP="008171B9">
            <w:pPr>
              <w:widowControl/>
              <w:spacing w:line="0" w:lineRule="atLeast"/>
              <w:jc w:val="center"/>
              <w:rPr>
                <w:rFonts w:ascii="仿宋_GB2312" w:eastAsia="仿宋_GB2312" w:hAnsi="宋体" w:cs="Times New Roman" w:hint="eastAsia"/>
                <w:szCs w:val="21"/>
              </w:rPr>
            </w:pPr>
            <w:r w:rsidRPr="008171B9">
              <w:rPr>
                <w:rFonts w:ascii="仿宋_GB2312" w:eastAsia="仿宋_GB2312" w:hAnsi="宋体" w:cs="Times New Roman" w:hint="eastAsia"/>
                <w:szCs w:val="21"/>
              </w:rPr>
              <w:t>股利率或利息率</w:t>
            </w:r>
          </w:p>
        </w:tc>
        <w:tc>
          <w:tcPr>
            <w:tcW w:w="1559" w:type="dxa"/>
            <w:tcBorders>
              <w:top w:val="single" w:sz="2" w:space="0" w:color="auto"/>
              <w:left w:val="single" w:sz="2" w:space="0" w:color="auto"/>
              <w:bottom w:val="single" w:sz="2" w:space="0" w:color="auto"/>
              <w:right w:val="single" w:sz="2" w:space="0" w:color="auto"/>
            </w:tcBorders>
            <w:vAlign w:val="center"/>
          </w:tcPr>
          <w:p w:rsidR="008171B9" w:rsidRPr="008171B9" w:rsidRDefault="008171B9" w:rsidP="008171B9">
            <w:pPr>
              <w:widowControl/>
              <w:spacing w:line="0" w:lineRule="atLeast"/>
              <w:jc w:val="center"/>
              <w:rPr>
                <w:rFonts w:ascii="仿宋_GB2312" w:eastAsia="仿宋_GB2312" w:hAnsi="宋体" w:cs="Times New Roman" w:hint="eastAsia"/>
                <w:szCs w:val="21"/>
              </w:rPr>
            </w:pPr>
            <w:r w:rsidRPr="008171B9">
              <w:rPr>
                <w:rFonts w:ascii="仿宋_GB2312" w:eastAsia="仿宋_GB2312" w:hAnsi="宋体" w:cs="Times New Roman" w:hint="eastAsia"/>
                <w:szCs w:val="21"/>
              </w:rPr>
              <w:t>发行价格</w:t>
            </w:r>
          </w:p>
        </w:tc>
        <w:tc>
          <w:tcPr>
            <w:tcW w:w="1276" w:type="dxa"/>
            <w:tcBorders>
              <w:top w:val="single" w:sz="2" w:space="0" w:color="auto"/>
              <w:left w:val="single" w:sz="2" w:space="0" w:color="auto"/>
              <w:bottom w:val="single" w:sz="2" w:space="0" w:color="auto"/>
              <w:right w:val="single" w:sz="2" w:space="0" w:color="auto"/>
            </w:tcBorders>
            <w:vAlign w:val="center"/>
          </w:tcPr>
          <w:p w:rsidR="008171B9" w:rsidRPr="008171B9" w:rsidRDefault="008171B9" w:rsidP="008171B9">
            <w:pPr>
              <w:widowControl/>
              <w:spacing w:line="0" w:lineRule="atLeast"/>
              <w:jc w:val="center"/>
              <w:rPr>
                <w:rFonts w:ascii="仿宋_GB2312" w:eastAsia="仿宋_GB2312" w:hAnsi="宋体" w:cs="Times New Roman" w:hint="eastAsia"/>
                <w:szCs w:val="21"/>
              </w:rPr>
            </w:pPr>
            <w:r w:rsidRPr="008171B9">
              <w:rPr>
                <w:rFonts w:ascii="仿宋_GB2312" w:eastAsia="仿宋_GB2312" w:hAnsi="宋体" w:cs="Times New Roman" w:hint="eastAsia"/>
                <w:szCs w:val="21"/>
              </w:rPr>
              <w:t>数量</w:t>
            </w:r>
          </w:p>
        </w:tc>
        <w:tc>
          <w:tcPr>
            <w:tcW w:w="1417" w:type="dxa"/>
            <w:tcBorders>
              <w:top w:val="single" w:sz="2" w:space="0" w:color="auto"/>
              <w:left w:val="single" w:sz="2" w:space="0" w:color="auto"/>
              <w:bottom w:val="single" w:sz="2" w:space="0" w:color="auto"/>
              <w:right w:val="nil"/>
            </w:tcBorders>
            <w:vAlign w:val="center"/>
          </w:tcPr>
          <w:p w:rsidR="008171B9" w:rsidRPr="008171B9" w:rsidRDefault="008171B9" w:rsidP="008171B9">
            <w:pPr>
              <w:widowControl/>
              <w:spacing w:line="0" w:lineRule="atLeast"/>
              <w:jc w:val="center"/>
              <w:rPr>
                <w:rFonts w:ascii="仿宋_GB2312" w:eastAsia="仿宋_GB2312" w:hAnsi="宋体" w:cs="Times New Roman" w:hint="eastAsia"/>
                <w:szCs w:val="21"/>
              </w:rPr>
            </w:pPr>
            <w:r w:rsidRPr="008171B9">
              <w:rPr>
                <w:rFonts w:ascii="仿宋_GB2312" w:eastAsia="仿宋_GB2312" w:hAnsi="宋体" w:cs="Times New Roman" w:hint="eastAsia"/>
                <w:szCs w:val="21"/>
              </w:rPr>
              <w:t>金额</w:t>
            </w:r>
          </w:p>
        </w:tc>
      </w:tr>
      <w:tr w:rsidR="008171B9" w:rsidRPr="008171B9" w:rsidTr="00652DCB">
        <w:trPr>
          <w:cantSplit/>
          <w:trHeight w:val="397"/>
        </w:trPr>
        <w:tc>
          <w:tcPr>
            <w:tcW w:w="1235" w:type="dxa"/>
            <w:tcBorders>
              <w:top w:val="single" w:sz="2" w:space="0" w:color="auto"/>
              <w:bottom w:val="single" w:sz="2" w:space="0" w:color="auto"/>
              <w:right w:val="single" w:sz="2" w:space="0" w:color="auto"/>
            </w:tcBorders>
            <w:vAlign w:val="center"/>
          </w:tcPr>
          <w:p w:rsidR="008171B9" w:rsidRPr="008171B9" w:rsidRDefault="008171B9" w:rsidP="008171B9">
            <w:pPr>
              <w:widowControl/>
              <w:spacing w:line="360" w:lineRule="atLeast"/>
              <w:rPr>
                <w:rFonts w:ascii="仿宋_GB2312" w:eastAsia="仿宋_GB2312" w:hAnsi="宋体" w:cs="Times New Roman" w:hint="eastAsia"/>
                <w:szCs w:val="21"/>
              </w:rPr>
            </w:pPr>
            <w:r w:rsidRPr="008171B9">
              <w:rPr>
                <w:rFonts w:ascii="仿宋_GB2312" w:eastAsia="仿宋_GB2312" w:hAnsi="宋体" w:cs="Times New Roman" w:hint="eastAsia"/>
                <w:szCs w:val="21"/>
              </w:rPr>
              <w:t>工具1</w:t>
            </w:r>
          </w:p>
        </w:tc>
        <w:tc>
          <w:tcPr>
            <w:tcW w:w="1063" w:type="dxa"/>
            <w:tcBorders>
              <w:top w:val="single" w:sz="2" w:space="0" w:color="auto"/>
              <w:left w:val="single" w:sz="2" w:space="0" w:color="auto"/>
              <w:bottom w:val="single" w:sz="2" w:space="0" w:color="auto"/>
              <w:right w:val="single" w:sz="2" w:space="0" w:color="auto"/>
            </w:tcBorders>
            <w:vAlign w:val="center"/>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851" w:type="dxa"/>
            <w:tcBorders>
              <w:top w:val="single" w:sz="2" w:space="0" w:color="auto"/>
              <w:left w:val="single" w:sz="2" w:space="0" w:color="auto"/>
              <w:bottom w:val="single" w:sz="2" w:space="0" w:color="auto"/>
              <w:right w:val="single" w:sz="2" w:space="0" w:color="auto"/>
            </w:tcBorders>
            <w:vAlign w:val="center"/>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1134" w:type="dxa"/>
            <w:tcBorders>
              <w:top w:val="single" w:sz="2" w:space="0" w:color="auto"/>
              <w:left w:val="single" w:sz="2" w:space="0" w:color="auto"/>
              <w:bottom w:val="single" w:sz="2" w:space="0" w:color="auto"/>
              <w:right w:val="single" w:sz="2" w:space="0" w:color="auto"/>
            </w:tcBorders>
            <w:vAlign w:val="center"/>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1559" w:type="dxa"/>
            <w:tcBorders>
              <w:top w:val="single" w:sz="2" w:space="0" w:color="auto"/>
              <w:left w:val="single" w:sz="2" w:space="0" w:color="auto"/>
              <w:bottom w:val="single" w:sz="2" w:space="0" w:color="auto"/>
              <w:right w:val="single" w:sz="2" w:space="0" w:color="auto"/>
            </w:tcBorders>
            <w:vAlign w:val="center"/>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1276" w:type="dxa"/>
            <w:tcBorders>
              <w:top w:val="single" w:sz="2" w:space="0" w:color="auto"/>
              <w:left w:val="single" w:sz="2" w:space="0" w:color="auto"/>
              <w:bottom w:val="single" w:sz="2" w:space="0" w:color="auto"/>
              <w:right w:val="single" w:sz="2" w:space="0" w:color="auto"/>
            </w:tcBorders>
            <w:vAlign w:val="center"/>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1417" w:type="dxa"/>
            <w:tcBorders>
              <w:top w:val="single" w:sz="2" w:space="0" w:color="auto"/>
              <w:left w:val="single" w:sz="2" w:space="0" w:color="auto"/>
              <w:bottom w:val="single" w:sz="2" w:space="0" w:color="auto"/>
              <w:right w:val="nil"/>
            </w:tcBorders>
            <w:vAlign w:val="center"/>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r>
      <w:tr w:rsidR="008171B9" w:rsidRPr="008171B9" w:rsidTr="00652DCB">
        <w:trPr>
          <w:cantSplit/>
          <w:trHeight w:val="397"/>
        </w:trPr>
        <w:tc>
          <w:tcPr>
            <w:tcW w:w="1235" w:type="dxa"/>
            <w:tcBorders>
              <w:top w:val="single" w:sz="2" w:space="0" w:color="auto"/>
              <w:bottom w:val="single" w:sz="2" w:space="0" w:color="auto"/>
              <w:right w:val="single" w:sz="2" w:space="0" w:color="auto"/>
            </w:tcBorders>
          </w:tcPr>
          <w:p w:rsidR="008171B9" w:rsidRPr="008171B9" w:rsidRDefault="008171B9" w:rsidP="008171B9">
            <w:pPr>
              <w:widowControl/>
              <w:spacing w:line="360" w:lineRule="atLeast"/>
              <w:rPr>
                <w:rFonts w:ascii="仿宋_GB2312" w:eastAsia="仿宋_GB2312" w:hAnsi="宋体" w:cs="Times New Roman" w:hint="eastAsia"/>
                <w:szCs w:val="21"/>
              </w:rPr>
            </w:pPr>
            <w:r w:rsidRPr="008171B9">
              <w:rPr>
                <w:rFonts w:ascii="仿宋_GB2312" w:eastAsia="仿宋_GB2312" w:hAnsi="宋体" w:cs="Times New Roman" w:hint="eastAsia"/>
                <w:szCs w:val="21"/>
              </w:rPr>
              <w:t>工具2</w:t>
            </w:r>
          </w:p>
        </w:tc>
        <w:tc>
          <w:tcPr>
            <w:tcW w:w="1063"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851"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1134"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1559"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1276"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1417" w:type="dxa"/>
            <w:tcBorders>
              <w:top w:val="single" w:sz="2" w:space="0" w:color="auto"/>
              <w:left w:val="single" w:sz="2" w:space="0" w:color="auto"/>
              <w:bottom w:val="single" w:sz="2" w:space="0" w:color="auto"/>
              <w:right w:val="nil"/>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r>
      <w:tr w:rsidR="008171B9" w:rsidRPr="008171B9" w:rsidTr="00652DCB">
        <w:trPr>
          <w:cantSplit/>
          <w:trHeight w:val="397"/>
        </w:trPr>
        <w:tc>
          <w:tcPr>
            <w:tcW w:w="1235" w:type="dxa"/>
            <w:tcBorders>
              <w:top w:val="single" w:sz="2" w:space="0" w:color="auto"/>
              <w:bottom w:val="single" w:sz="2" w:space="0" w:color="auto"/>
              <w:right w:val="single" w:sz="2" w:space="0" w:color="auto"/>
            </w:tcBorders>
          </w:tcPr>
          <w:p w:rsidR="008171B9" w:rsidRPr="008171B9" w:rsidRDefault="008171B9" w:rsidP="008171B9">
            <w:pPr>
              <w:widowControl/>
              <w:spacing w:line="360" w:lineRule="atLeast"/>
              <w:rPr>
                <w:rFonts w:ascii="仿宋_GB2312" w:eastAsia="仿宋_GB2312" w:hAnsi="宋体" w:cs="Times New Roman" w:hint="eastAsia"/>
                <w:szCs w:val="21"/>
              </w:rPr>
            </w:pPr>
            <w:r w:rsidRPr="008171B9">
              <w:rPr>
                <w:rFonts w:ascii="仿宋_GB2312" w:eastAsia="仿宋_GB2312" w:hAnsi="宋体" w:cs="Times New Roman" w:hint="eastAsia"/>
                <w:szCs w:val="21"/>
              </w:rPr>
              <w:t>……</w:t>
            </w:r>
          </w:p>
        </w:tc>
        <w:tc>
          <w:tcPr>
            <w:tcW w:w="1063"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851"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1134"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1559"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1276"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1417" w:type="dxa"/>
            <w:tcBorders>
              <w:top w:val="single" w:sz="2" w:space="0" w:color="auto"/>
              <w:left w:val="single" w:sz="2" w:space="0" w:color="auto"/>
              <w:bottom w:val="single" w:sz="2" w:space="0" w:color="auto"/>
              <w:right w:val="nil"/>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r>
      <w:tr w:rsidR="008171B9" w:rsidRPr="008171B9" w:rsidTr="00652DCB">
        <w:trPr>
          <w:cantSplit/>
          <w:trHeight w:val="397"/>
        </w:trPr>
        <w:tc>
          <w:tcPr>
            <w:tcW w:w="1235" w:type="dxa"/>
            <w:tcBorders>
              <w:top w:val="single" w:sz="2" w:space="0" w:color="auto"/>
              <w:bottom w:val="single" w:sz="2" w:space="0" w:color="auto"/>
              <w:right w:val="single" w:sz="2" w:space="0" w:color="auto"/>
            </w:tcBorders>
          </w:tcPr>
          <w:p w:rsidR="008171B9" w:rsidRPr="008171B9" w:rsidRDefault="008171B9" w:rsidP="008171B9">
            <w:pPr>
              <w:widowControl/>
              <w:spacing w:line="360" w:lineRule="atLeast"/>
              <w:jc w:val="center"/>
              <w:rPr>
                <w:rFonts w:ascii="仿宋_GB2312" w:eastAsia="仿宋_GB2312" w:hAnsi="宋体" w:cs="Times New Roman" w:hint="eastAsia"/>
                <w:szCs w:val="21"/>
              </w:rPr>
            </w:pPr>
            <w:r w:rsidRPr="008171B9">
              <w:rPr>
                <w:rFonts w:ascii="仿宋_GB2312" w:eastAsia="仿宋_GB2312" w:hAnsi="宋体" w:cs="Times New Roman" w:hint="eastAsia"/>
                <w:szCs w:val="21"/>
              </w:rPr>
              <w:t>合  计</w:t>
            </w:r>
          </w:p>
        </w:tc>
        <w:tc>
          <w:tcPr>
            <w:tcW w:w="1063"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jc w:val="center"/>
              <w:rPr>
                <w:rFonts w:ascii="仿宋_GB2312" w:eastAsia="仿宋_GB2312" w:hAnsi="宋体" w:cs="Times New Roman" w:hint="eastAsia"/>
                <w:szCs w:val="21"/>
              </w:rPr>
            </w:pPr>
            <w:r w:rsidRPr="008171B9">
              <w:rPr>
                <w:rFonts w:ascii="仿宋_GB2312" w:eastAsia="仿宋_GB2312" w:hAnsi="仿宋" w:cs="Times New Roman" w:hint="eastAsia"/>
                <w:szCs w:val="21"/>
              </w:rPr>
              <w:t>--</w:t>
            </w:r>
          </w:p>
        </w:tc>
        <w:tc>
          <w:tcPr>
            <w:tcW w:w="851"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jc w:val="center"/>
              <w:rPr>
                <w:rFonts w:ascii="仿宋_GB2312" w:eastAsia="仿宋_GB2312" w:hAnsi="宋体" w:cs="Times New Roman" w:hint="eastAsia"/>
                <w:szCs w:val="21"/>
              </w:rPr>
            </w:pPr>
            <w:r w:rsidRPr="008171B9">
              <w:rPr>
                <w:rFonts w:ascii="仿宋_GB2312" w:eastAsia="仿宋_GB2312" w:hAnsi="仿宋" w:cs="Times New Roman" w:hint="eastAsia"/>
                <w:szCs w:val="21"/>
              </w:rPr>
              <w:t>--</w:t>
            </w:r>
          </w:p>
        </w:tc>
        <w:tc>
          <w:tcPr>
            <w:tcW w:w="1134"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jc w:val="center"/>
              <w:rPr>
                <w:rFonts w:ascii="仿宋_GB2312" w:eastAsia="仿宋_GB2312" w:hAnsi="宋体" w:cs="Times New Roman" w:hint="eastAsia"/>
                <w:szCs w:val="21"/>
              </w:rPr>
            </w:pPr>
            <w:r w:rsidRPr="008171B9">
              <w:rPr>
                <w:rFonts w:ascii="仿宋_GB2312" w:eastAsia="仿宋_GB2312" w:hAnsi="仿宋" w:cs="Times New Roman" w:hint="eastAsia"/>
                <w:szCs w:val="21"/>
              </w:rPr>
              <w:t>--</w:t>
            </w:r>
          </w:p>
        </w:tc>
        <w:tc>
          <w:tcPr>
            <w:tcW w:w="1559"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jc w:val="center"/>
              <w:rPr>
                <w:rFonts w:ascii="仿宋_GB2312" w:eastAsia="仿宋_GB2312" w:hAnsi="宋体" w:cs="Times New Roman" w:hint="eastAsia"/>
                <w:szCs w:val="21"/>
              </w:rPr>
            </w:pPr>
            <w:r w:rsidRPr="008171B9">
              <w:rPr>
                <w:rFonts w:ascii="仿宋_GB2312" w:eastAsia="仿宋_GB2312" w:hAnsi="仿宋" w:cs="Times New Roman" w:hint="eastAsia"/>
                <w:szCs w:val="21"/>
              </w:rPr>
              <w:t>--</w:t>
            </w:r>
          </w:p>
        </w:tc>
        <w:tc>
          <w:tcPr>
            <w:tcW w:w="1276"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jc w:val="center"/>
              <w:rPr>
                <w:rFonts w:ascii="仿宋_GB2312" w:eastAsia="仿宋_GB2312" w:hAnsi="宋体" w:cs="Times New Roman" w:hint="eastAsia"/>
                <w:szCs w:val="21"/>
              </w:rPr>
            </w:pPr>
            <w:r w:rsidRPr="008171B9">
              <w:rPr>
                <w:rFonts w:ascii="仿宋_GB2312" w:eastAsia="仿宋_GB2312" w:hAnsi="仿宋" w:cs="Times New Roman" w:hint="eastAsia"/>
                <w:szCs w:val="21"/>
              </w:rPr>
              <w:t>--</w:t>
            </w:r>
          </w:p>
        </w:tc>
        <w:tc>
          <w:tcPr>
            <w:tcW w:w="1417" w:type="dxa"/>
            <w:tcBorders>
              <w:top w:val="single" w:sz="2" w:space="0" w:color="auto"/>
              <w:left w:val="single" w:sz="2" w:space="0" w:color="auto"/>
              <w:bottom w:val="single" w:sz="2" w:space="0" w:color="auto"/>
              <w:right w:val="nil"/>
            </w:tcBorders>
          </w:tcPr>
          <w:p w:rsidR="008171B9" w:rsidRPr="008171B9" w:rsidRDefault="008171B9" w:rsidP="008171B9">
            <w:pPr>
              <w:widowControl/>
              <w:spacing w:line="360" w:lineRule="atLeast"/>
              <w:jc w:val="center"/>
              <w:rPr>
                <w:rFonts w:ascii="仿宋_GB2312" w:eastAsia="仿宋_GB2312" w:hAnsi="宋体" w:cs="Times New Roman" w:hint="eastAsia"/>
                <w:szCs w:val="21"/>
              </w:rPr>
            </w:pPr>
          </w:p>
        </w:tc>
      </w:tr>
    </w:tbl>
    <w:p w:rsidR="008171B9" w:rsidRPr="008171B9" w:rsidRDefault="008171B9" w:rsidP="008171B9">
      <w:pPr>
        <w:spacing w:line="480" w:lineRule="atLeast"/>
        <w:ind w:firstLineChars="200" w:firstLine="480"/>
        <w:rPr>
          <w:rFonts w:ascii="仿宋_GB2312" w:eastAsia="仿宋_GB2312" w:hAnsi="宋体" w:cs="Times New Roman" w:hint="eastAsia"/>
          <w:kern w:val="0"/>
          <w:sz w:val="24"/>
          <w:szCs w:val="24"/>
        </w:rPr>
      </w:pPr>
      <w:r w:rsidRPr="008171B9">
        <w:rPr>
          <w:rFonts w:ascii="仿宋_GB2312" w:eastAsia="仿宋_GB2312" w:hAnsi="宋体" w:cs="Times New Roman" w:hint="eastAsia"/>
          <w:kern w:val="0"/>
          <w:sz w:val="24"/>
          <w:szCs w:val="24"/>
        </w:rPr>
        <w:lastRenderedPageBreak/>
        <w:t>2.分项说明金融工具的主要条款。</w:t>
      </w:r>
    </w:p>
    <w:p w:rsidR="008171B9" w:rsidRPr="008171B9" w:rsidRDefault="008171B9" w:rsidP="008171B9">
      <w:pPr>
        <w:spacing w:line="480" w:lineRule="atLeast"/>
        <w:ind w:firstLineChars="200" w:firstLine="480"/>
        <w:rPr>
          <w:rFonts w:ascii="仿宋_GB2312" w:eastAsia="仿宋_GB2312" w:hAnsi="宋体" w:cs="Times New Roman" w:hint="eastAsia"/>
          <w:kern w:val="0"/>
          <w:sz w:val="24"/>
          <w:szCs w:val="24"/>
        </w:rPr>
      </w:pPr>
      <w:r w:rsidRPr="008171B9">
        <w:rPr>
          <w:rFonts w:ascii="仿宋_GB2312" w:eastAsia="仿宋_GB2312" w:hAnsi="宋体" w:cs="Times New Roman" w:hint="eastAsia"/>
          <w:kern w:val="0"/>
          <w:sz w:val="24"/>
          <w:szCs w:val="24"/>
        </w:rPr>
        <w:t>3.股利（或利息）的设定机制。</w:t>
      </w:r>
    </w:p>
    <w:p w:rsidR="008171B9" w:rsidRPr="008171B9" w:rsidRDefault="008171B9" w:rsidP="008171B9">
      <w:pPr>
        <w:spacing w:line="480" w:lineRule="atLeast"/>
        <w:ind w:firstLineChars="200" w:firstLine="480"/>
        <w:rPr>
          <w:rFonts w:ascii="仿宋_GB2312" w:eastAsia="仿宋_GB2312" w:hAnsi="宋体" w:cs="Times New Roman" w:hint="eastAsia"/>
          <w:kern w:val="0"/>
          <w:sz w:val="24"/>
          <w:szCs w:val="24"/>
        </w:rPr>
      </w:pPr>
      <w:r w:rsidRPr="008171B9">
        <w:rPr>
          <w:rFonts w:ascii="仿宋_GB2312" w:eastAsia="仿宋_GB2312" w:hAnsi="宋体" w:cs="Times New Roman" w:hint="eastAsia"/>
          <w:kern w:val="0"/>
          <w:sz w:val="24"/>
          <w:szCs w:val="24"/>
        </w:rPr>
        <w:t>4.归属于权益工具持有者的信息</w:t>
      </w:r>
    </w:p>
    <w:tbl>
      <w:tblPr>
        <w:tblW w:w="0" w:type="auto"/>
        <w:jc w:val="center"/>
        <w:tblBorders>
          <w:top w:val="single" w:sz="12" w:space="0" w:color="auto"/>
          <w:bottom w:val="single" w:sz="12" w:space="0" w:color="auto"/>
          <w:insideH w:val="dotted" w:sz="4" w:space="0" w:color="auto"/>
          <w:insideV w:val="dotted" w:sz="4" w:space="0" w:color="auto"/>
        </w:tblBorders>
        <w:tblLayout w:type="fixed"/>
        <w:tblLook w:val="0000" w:firstRow="0" w:lastRow="0" w:firstColumn="0" w:lastColumn="0" w:noHBand="0" w:noVBand="0"/>
      </w:tblPr>
      <w:tblGrid>
        <w:gridCol w:w="5084"/>
        <w:gridCol w:w="1707"/>
        <w:gridCol w:w="1669"/>
      </w:tblGrid>
      <w:tr w:rsidR="008171B9" w:rsidRPr="008171B9" w:rsidTr="00652DCB">
        <w:trPr>
          <w:trHeight w:val="436"/>
          <w:jc w:val="center"/>
        </w:trPr>
        <w:tc>
          <w:tcPr>
            <w:tcW w:w="5084" w:type="dxa"/>
            <w:tcBorders>
              <w:top w:val="single" w:sz="2" w:space="0" w:color="auto"/>
              <w:bottom w:val="single" w:sz="2" w:space="0" w:color="auto"/>
              <w:right w:val="single" w:sz="2" w:space="0" w:color="auto"/>
            </w:tcBorders>
            <w:vAlign w:val="center"/>
          </w:tcPr>
          <w:p w:rsidR="008171B9" w:rsidRPr="008171B9" w:rsidRDefault="008171B9" w:rsidP="008171B9">
            <w:pPr>
              <w:widowControl/>
              <w:spacing w:line="360" w:lineRule="atLeast"/>
              <w:rPr>
                <w:rFonts w:ascii="仿宋_GB2312" w:eastAsia="仿宋_GB2312" w:hAnsi="宋体" w:cs="Times New Roman" w:hint="eastAsia"/>
                <w:szCs w:val="21"/>
              </w:rPr>
            </w:pPr>
            <w:r w:rsidRPr="008171B9">
              <w:rPr>
                <w:rFonts w:ascii="仿宋_GB2312" w:eastAsia="仿宋_GB2312" w:hAnsi="宋体" w:cs="Times New Roman" w:hint="eastAsia"/>
                <w:szCs w:val="21"/>
              </w:rPr>
              <w:t>项  目</w:t>
            </w:r>
          </w:p>
        </w:tc>
        <w:tc>
          <w:tcPr>
            <w:tcW w:w="1707" w:type="dxa"/>
            <w:tcBorders>
              <w:top w:val="single" w:sz="2" w:space="0" w:color="auto"/>
              <w:left w:val="single" w:sz="2" w:space="0" w:color="auto"/>
              <w:bottom w:val="single" w:sz="2" w:space="0" w:color="auto"/>
              <w:right w:val="single" w:sz="2" w:space="0" w:color="auto"/>
            </w:tcBorders>
            <w:vAlign w:val="center"/>
          </w:tcPr>
          <w:p w:rsidR="008171B9" w:rsidRPr="008171B9" w:rsidRDefault="008171B9" w:rsidP="008171B9">
            <w:pPr>
              <w:widowControl/>
              <w:spacing w:line="360" w:lineRule="atLeast"/>
              <w:jc w:val="center"/>
              <w:rPr>
                <w:rFonts w:ascii="仿宋_GB2312" w:eastAsia="仿宋_GB2312" w:hAnsi="宋体" w:cs="Times New Roman" w:hint="eastAsia"/>
                <w:szCs w:val="21"/>
              </w:rPr>
            </w:pPr>
            <w:r w:rsidRPr="008171B9">
              <w:rPr>
                <w:rFonts w:ascii="仿宋_GB2312" w:eastAsia="仿宋_GB2312" w:hAnsi="宋体" w:cs="Times New Roman" w:hint="eastAsia"/>
                <w:szCs w:val="21"/>
              </w:rPr>
              <w:t>期末数</w:t>
            </w:r>
          </w:p>
        </w:tc>
        <w:tc>
          <w:tcPr>
            <w:tcW w:w="1669" w:type="dxa"/>
            <w:tcBorders>
              <w:top w:val="single" w:sz="2" w:space="0" w:color="auto"/>
              <w:left w:val="single" w:sz="2" w:space="0" w:color="auto"/>
              <w:bottom w:val="single" w:sz="2" w:space="0" w:color="auto"/>
            </w:tcBorders>
            <w:vAlign w:val="center"/>
          </w:tcPr>
          <w:p w:rsidR="008171B9" w:rsidRPr="008171B9" w:rsidRDefault="008171B9" w:rsidP="008171B9">
            <w:pPr>
              <w:widowControl/>
              <w:spacing w:line="360" w:lineRule="atLeast"/>
              <w:jc w:val="center"/>
              <w:rPr>
                <w:rFonts w:ascii="仿宋_GB2312" w:eastAsia="仿宋_GB2312" w:hAnsi="宋体" w:cs="Times New Roman" w:hint="eastAsia"/>
                <w:szCs w:val="21"/>
              </w:rPr>
            </w:pPr>
            <w:r w:rsidRPr="008171B9">
              <w:rPr>
                <w:rFonts w:ascii="仿宋_GB2312" w:eastAsia="仿宋_GB2312" w:hAnsi="宋体" w:cs="Times New Roman" w:hint="eastAsia"/>
                <w:szCs w:val="21"/>
              </w:rPr>
              <w:t>年初数</w:t>
            </w:r>
          </w:p>
        </w:tc>
      </w:tr>
      <w:tr w:rsidR="008171B9" w:rsidRPr="008171B9" w:rsidTr="00652DCB">
        <w:trPr>
          <w:trHeight w:val="382"/>
          <w:jc w:val="center"/>
        </w:trPr>
        <w:tc>
          <w:tcPr>
            <w:tcW w:w="5084" w:type="dxa"/>
            <w:tcBorders>
              <w:top w:val="single" w:sz="2" w:space="0" w:color="auto"/>
              <w:bottom w:val="single" w:sz="2" w:space="0" w:color="auto"/>
              <w:right w:val="single" w:sz="2" w:space="0" w:color="auto"/>
            </w:tcBorders>
            <w:vAlign w:val="center"/>
          </w:tcPr>
          <w:p w:rsidR="008171B9" w:rsidRPr="008171B9" w:rsidRDefault="008171B9" w:rsidP="008171B9">
            <w:pPr>
              <w:widowControl/>
              <w:spacing w:line="360" w:lineRule="atLeast"/>
              <w:rPr>
                <w:rFonts w:ascii="仿宋_GB2312" w:eastAsia="仿宋_GB2312" w:hAnsi="宋体" w:cs="Times New Roman" w:hint="eastAsia"/>
                <w:szCs w:val="21"/>
              </w:rPr>
            </w:pPr>
            <w:r w:rsidRPr="008171B9">
              <w:rPr>
                <w:rFonts w:ascii="仿宋_GB2312" w:eastAsia="仿宋_GB2312" w:hAnsi="宋体" w:cs="Times New Roman" w:hint="eastAsia"/>
                <w:szCs w:val="21"/>
              </w:rPr>
              <w:t>1.归属于母公司所有者的权益（股东权益）</w:t>
            </w:r>
          </w:p>
        </w:tc>
        <w:tc>
          <w:tcPr>
            <w:tcW w:w="1707" w:type="dxa"/>
            <w:tcBorders>
              <w:top w:val="single" w:sz="2" w:space="0" w:color="auto"/>
              <w:left w:val="single" w:sz="2" w:space="0" w:color="auto"/>
              <w:bottom w:val="single" w:sz="2" w:space="0" w:color="auto"/>
              <w:right w:val="single" w:sz="2" w:space="0" w:color="auto"/>
            </w:tcBorders>
            <w:vAlign w:val="center"/>
          </w:tcPr>
          <w:p w:rsidR="008171B9" w:rsidRPr="008171B9" w:rsidRDefault="008171B9" w:rsidP="008171B9">
            <w:pPr>
              <w:widowControl/>
              <w:spacing w:line="360" w:lineRule="atLeast"/>
              <w:ind w:firstLineChars="200" w:firstLine="420"/>
              <w:rPr>
                <w:rFonts w:ascii="仿宋_GB2312" w:eastAsia="仿宋_GB2312" w:hAnsi="宋体" w:cs="Times New Roman" w:hint="eastAsia"/>
                <w:kern w:val="0"/>
                <w:szCs w:val="21"/>
              </w:rPr>
            </w:pPr>
          </w:p>
        </w:tc>
        <w:tc>
          <w:tcPr>
            <w:tcW w:w="1669" w:type="dxa"/>
            <w:tcBorders>
              <w:top w:val="single" w:sz="2" w:space="0" w:color="auto"/>
              <w:left w:val="single" w:sz="2" w:space="0" w:color="auto"/>
              <w:bottom w:val="single" w:sz="2" w:space="0" w:color="auto"/>
            </w:tcBorders>
            <w:vAlign w:val="center"/>
          </w:tcPr>
          <w:p w:rsidR="008171B9" w:rsidRPr="008171B9" w:rsidRDefault="008171B9" w:rsidP="008171B9">
            <w:pPr>
              <w:widowControl/>
              <w:spacing w:line="360" w:lineRule="atLeast"/>
              <w:ind w:firstLineChars="200" w:firstLine="420"/>
              <w:rPr>
                <w:rFonts w:ascii="仿宋_GB2312" w:eastAsia="仿宋_GB2312" w:hAnsi="宋体" w:cs="Times New Roman" w:hint="eastAsia"/>
                <w:kern w:val="0"/>
                <w:szCs w:val="21"/>
              </w:rPr>
            </w:pPr>
          </w:p>
        </w:tc>
      </w:tr>
      <w:tr w:rsidR="008171B9" w:rsidRPr="008171B9" w:rsidTr="00652DCB">
        <w:trPr>
          <w:trHeight w:val="382"/>
          <w:jc w:val="center"/>
        </w:trPr>
        <w:tc>
          <w:tcPr>
            <w:tcW w:w="5084" w:type="dxa"/>
            <w:tcBorders>
              <w:top w:val="single" w:sz="2" w:space="0" w:color="auto"/>
              <w:bottom w:val="single" w:sz="2" w:space="0" w:color="auto"/>
              <w:right w:val="single" w:sz="2" w:space="0" w:color="auto"/>
            </w:tcBorders>
          </w:tcPr>
          <w:p w:rsidR="008171B9" w:rsidRPr="008171B9" w:rsidRDefault="008171B9" w:rsidP="008171B9">
            <w:pPr>
              <w:widowControl/>
              <w:spacing w:line="360" w:lineRule="atLeast"/>
              <w:rPr>
                <w:rFonts w:ascii="仿宋_GB2312" w:eastAsia="仿宋_GB2312" w:hAnsi="宋体" w:cs="Times New Roman" w:hint="eastAsia"/>
                <w:szCs w:val="21"/>
              </w:rPr>
            </w:pPr>
            <w:r w:rsidRPr="008171B9">
              <w:rPr>
                <w:rFonts w:ascii="仿宋_GB2312" w:eastAsia="仿宋_GB2312" w:hAnsi="宋体" w:cs="Times New Roman" w:hint="eastAsia"/>
                <w:szCs w:val="21"/>
              </w:rPr>
              <w:t>（1）归属于母公司普通股持有者的权益</w:t>
            </w:r>
          </w:p>
        </w:tc>
        <w:tc>
          <w:tcPr>
            <w:tcW w:w="1707"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1669" w:type="dxa"/>
            <w:tcBorders>
              <w:top w:val="single" w:sz="2" w:space="0" w:color="auto"/>
              <w:left w:val="single" w:sz="2" w:space="0" w:color="auto"/>
              <w:bottom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r>
      <w:tr w:rsidR="008171B9" w:rsidRPr="008171B9" w:rsidTr="00652DCB">
        <w:trPr>
          <w:trHeight w:val="382"/>
          <w:jc w:val="center"/>
        </w:trPr>
        <w:tc>
          <w:tcPr>
            <w:tcW w:w="5084" w:type="dxa"/>
            <w:tcBorders>
              <w:top w:val="single" w:sz="2" w:space="0" w:color="auto"/>
              <w:bottom w:val="single" w:sz="2" w:space="0" w:color="auto"/>
              <w:right w:val="single" w:sz="2" w:space="0" w:color="auto"/>
            </w:tcBorders>
          </w:tcPr>
          <w:p w:rsidR="008171B9" w:rsidRPr="008171B9" w:rsidRDefault="008171B9" w:rsidP="008171B9">
            <w:pPr>
              <w:widowControl/>
              <w:spacing w:line="360" w:lineRule="atLeast"/>
              <w:rPr>
                <w:rFonts w:ascii="仿宋_GB2312" w:eastAsia="仿宋_GB2312" w:hAnsi="宋体" w:cs="Times New Roman" w:hint="eastAsia"/>
                <w:szCs w:val="21"/>
              </w:rPr>
            </w:pPr>
            <w:r w:rsidRPr="008171B9">
              <w:rPr>
                <w:rFonts w:ascii="仿宋_GB2312" w:eastAsia="仿宋_GB2312" w:hAnsi="宋体" w:cs="Times New Roman" w:hint="eastAsia"/>
                <w:szCs w:val="21"/>
              </w:rPr>
              <w:t>（2）归属于母公司其他权益持有者的权益</w:t>
            </w:r>
          </w:p>
        </w:tc>
        <w:tc>
          <w:tcPr>
            <w:tcW w:w="1707"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1669" w:type="dxa"/>
            <w:tcBorders>
              <w:top w:val="single" w:sz="2" w:space="0" w:color="auto"/>
              <w:left w:val="single" w:sz="2" w:space="0" w:color="auto"/>
              <w:bottom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r>
      <w:tr w:rsidR="008171B9" w:rsidRPr="008171B9" w:rsidTr="00652DCB">
        <w:trPr>
          <w:trHeight w:val="382"/>
          <w:jc w:val="center"/>
        </w:trPr>
        <w:tc>
          <w:tcPr>
            <w:tcW w:w="5084" w:type="dxa"/>
            <w:tcBorders>
              <w:top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304" w:firstLine="638"/>
              <w:rPr>
                <w:rFonts w:ascii="仿宋_GB2312" w:eastAsia="仿宋_GB2312" w:hAnsi="宋体" w:cs="Times New Roman" w:hint="eastAsia"/>
                <w:szCs w:val="21"/>
              </w:rPr>
            </w:pPr>
            <w:r w:rsidRPr="008171B9">
              <w:rPr>
                <w:rFonts w:ascii="仿宋_GB2312" w:eastAsia="仿宋_GB2312" w:hAnsi="宋体" w:cs="Times New Roman" w:hint="eastAsia"/>
                <w:szCs w:val="21"/>
              </w:rPr>
              <w:t>其中：净利润</w:t>
            </w:r>
          </w:p>
        </w:tc>
        <w:tc>
          <w:tcPr>
            <w:tcW w:w="1707"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1669" w:type="dxa"/>
            <w:tcBorders>
              <w:top w:val="single" w:sz="2" w:space="0" w:color="auto"/>
              <w:left w:val="single" w:sz="2" w:space="0" w:color="auto"/>
              <w:bottom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r>
      <w:tr w:rsidR="008171B9" w:rsidRPr="008171B9" w:rsidTr="00652DCB">
        <w:trPr>
          <w:trHeight w:val="382"/>
          <w:jc w:val="center"/>
        </w:trPr>
        <w:tc>
          <w:tcPr>
            <w:tcW w:w="5084" w:type="dxa"/>
            <w:tcBorders>
              <w:top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600" w:firstLine="1260"/>
              <w:rPr>
                <w:rFonts w:ascii="仿宋_GB2312" w:eastAsia="仿宋_GB2312" w:hAnsi="宋体" w:cs="Times New Roman" w:hint="eastAsia"/>
                <w:szCs w:val="21"/>
              </w:rPr>
            </w:pPr>
            <w:r w:rsidRPr="008171B9">
              <w:rPr>
                <w:rFonts w:ascii="仿宋_GB2312" w:eastAsia="仿宋_GB2312" w:hAnsi="宋体" w:cs="Times New Roman" w:hint="eastAsia"/>
                <w:szCs w:val="21"/>
              </w:rPr>
              <w:t>综合收益总额</w:t>
            </w:r>
          </w:p>
        </w:tc>
        <w:tc>
          <w:tcPr>
            <w:tcW w:w="1707"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1669" w:type="dxa"/>
            <w:tcBorders>
              <w:top w:val="single" w:sz="2" w:space="0" w:color="auto"/>
              <w:left w:val="single" w:sz="2" w:space="0" w:color="auto"/>
              <w:bottom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r>
      <w:tr w:rsidR="008171B9" w:rsidRPr="008171B9" w:rsidTr="00652DCB">
        <w:trPr>
          <w:trHeight w:val="382"/>
          <w:jc w:val="center"/>
        </w:trPr>
        <w:tc>
          <w:tcPr>
            <w:tcW w:w="5084" w:type="dxa"/>
            <w:tcBorders>
              <w:top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600" w:firstLine="1260"/>
              <w:rPr>
                <w:rFonts w:ascii="仿宋_GB2312" w:eastAsia="仿宋_GB2312" w:hAnsi="宋体" w:cs="Times New Roman" w:hint="eastAsia"/>
                <w:szCs w:val="21"/>
              </w:rPr>
            </w:pPr>
            <w:r w:rsidRPr="008171B9">
              <w:rPr>
                <w:rFonts w:ascii="仿宋_GB2312" w:eastAsia="仿宋_GB2312" w:hAnsi="宋体" w:cs="Times New Roman" w:hint="eastAsia"/>
                <w:szCs w:val="21"/>
              </w:rPr>
              <w:t>当期已分配股利</w:t>
            </w:r>
          </w:p>
        </w:tc>
        <w:tc>
          <w:tcPr>
            <w:tcW w:w="1707"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1669" w:type="dxa"/>
            <w:tcBorders>
              <w:top w:val="single" w:sz="2" w:space="0" w:color="auto"/>
              <w:left w:val="single" w:sz="2" w:space="0" w:color="auto"/>
              <w:bottom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r>
      <w:tr w:rsidR="008171B9" w:rsidRPr="008171B9" w:rsidTr="00652DCB">
        <w:trPr>
          <w:trHeight w:val="382"/>
          <w:jc w:val="center"/>
        </w:trPr>
        <w:tc>
          <w:tcPr>
            <w:tcW w:w="5084" w:type="dxa"/>
            <w:tcBorders>
              <w:top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600" w:firstLine="1260"/>
              <w:rPr>
                <w:rFonts w:ascii="仿宋_GB2312" w:eastAsia="仿宋_GB2312" w:hAnsi="宋体" w:cs="Times New Roman" w:hint="eastAsia"/>
                <w:szCs w:val="21"/>
              </w:rPr>
            </w:pPr>
            <w:r w:rsidRPr="008171B9">
              <w:rPr>
                <w:rFonts w:ascii="仿宋_GB2312" w:eastAsia="仿宋_GB2312" w:hAnsi="宋体" w:cs="Times New Roman" w:hint="eastAsia"/>
                <w:szCs w:val="21"/>
              </w:rPr>
              <w:t>累计未分配股利</w:t>
            </w:r>
          </w:p>
        </w:tc>
        <w:tc>
          <w:tcPr>
            <w:tcW w:w="1707"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1669" w:type="dxa"/>
            <w:tcBorders>
              <w:top w:val="single" w:sz="2" w:space="0" w:color="auto"/>
              <w:left w:val="single" w:sz="2" w:space="0" w:color="auto"/>
              <w:bottom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r>
      <w:tr w:rsidR="008171B9" w:rsidRPr="008171B9" w:rsidTr="00652DCB">
        <w:trPr>
          <w:trHeight w:val="382"/>
          <w:jc w:val="center"/>
        </w:trPr>
        <w:tc>
          <w:tcPr>
            <w:tcW w:w="5084" w:type="dxa"/>
            <w:tcBorders>
              <w:top w:val="single" w:sz="2" w:space="0" w:color="auto"/>
              <w:bottom w:val="single" w:sz="2" w:space="0" w:color="auto"/>
              <w:right w:val="single" w:sz="2" w:space="0" w:color="auto"/>
            </w:tcBorders>
          </w:tcPr>
          <w:p w:rsidR="008171B9" w:rsidRPr="008171B9" w:rsidRDefault="008171B9" w:rsidP="008171B9">
            <w:pPr>
              <w:widowControl/>
              <w:spacing w:line="360" w:lineRule="atLeast"/>
              <w:rPr>
                <w:rFonts w:ascii="仿宋_GB2312" w:eastAsia="仿宋_GB2312" w:hAnsi="宋体" w:cs="Times New Roman" w:hint="eastAsia"/>
                <w:szCs w:val="21"/>
              </w:rPr>
            </w:pPr>
            <w:r w:rsidRPr="008171B9">
              <w:rPr>
                <w:rFonts w:ascii="仿宋_GB2312" w:eastAsia="仿宋_GB2312" w:hAnsi="宋体" w:cs="Times New Roman" w:hint="eastAsia"/>
                <w:szCs w:val="21"/>
              </w:rPr>
              <w:t>2.归属于少数股东的权益</w:t>
            </w:r>
          </w:p>
        </w:tc>
        <w:tc>
          <w:tcPr>
            <w:tcW w:w="1707"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1669" w:type="dxa"/>
            <w:tcBorders>
              <w:top w:val="single" w:sz="2" w:space="0" w:color="auto"/>
              <w:left w:val="single" w:sz="2" w:space="0" w:color="auto"/>
              <w:bottom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r>
      <w:tr w:rsidR="008171B9" w:rsidRPr="008171B9" w:rsidTr="00652DCB">
        <w:trPr>
          <w:trHeight w:val="382"/>
          <w:jc w:val="center"/>
        </w:trPr>
        <w:tc>
          <w:tcPr>
            <w:tcW w:w="5084" w:type="dxa"/>
            <w:tcBorders>
              <w:top w:val="single" w:sz="2" w:space="0" w:color="auto"/>
              <w:bottom w:val="single" w:sz="2" w:space="0" w:color="auto"/>
              <w:right w:val="single" w:sz="2" w:space="0" w:color="auto"/>
            </w:tcBorders>
          </w:tcPr>
          <w:p w:rsidR="008171B9" w:rsidRPr="008171B9" w:rsidRDefault="008171B9" w:rsidP="008171B9">
            <w:pPr>
              <w:widowControl/>
              <w:spacing w:line="360" w:lineRule="atLeast"/>
              <w:rPr>
                <w:rFonts w:ascii="仿宋_GB2312" w:eastAsia="仿宋_GB2312" w:hAnsi="宋体" w:cs="Times New Roman" w:hint="eastAsia"/>
                <w:szCs w:val="21"/>
              </w:rPr>
            </w:pPr>
            <w:r w:rsidRPr="008171B9">
              <w:rPr>
                <w:rFonts w:ascii="仿宋_GB2312" w:eastAsia="仿宋_GB2312" w:hAnsi="宋体" w:cs="Times New Roman" w:hint="eastAsia"/>
                <w:szCs w:val="21"/>
              </w:rPr>
              <w:t>（1）归属于普通股少数股东的权益</w:t>
            </w:r>
          </w:p>
        </w:tc>
        <w:tc>
          <w:tcPr>
            <w:tcW w:w="1707"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1669" w:type="dxa"/>
            <w:tcBorders>
              <w:top w:val="single" w:sz="2" w:space="0" w:color="auto"/>
              <w:left w:val="single" w:sz="2" w:space="0" w:color="auto"/>
              <w:bottom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r>
      <w:tr w:rsidR="008171B9" w:rsidRPr="008171B9" w:rsidTr="00652DCB">
        <w:trPr>
          <w:trHeight w:val="410"/>
          <w:jc w:val="center"/>
        </w:trPr>
        <w:tc>
          <w:tcPr>
            <w:tcW w:w="5084" w:type="dxa"/>
            <w:tcBorders>
              <w:top w:val="single" w:sz="2" w:space="0" w:color="auto"/>
              <w:bottom w:val="single" w:sz="2" w:space="0" w:color="auto"/>
              <w:right w:val="single" w:sz="2" w:space="0" w:color="auto"/>
            </w:tcBorders>
          </w:tcPr>
          <w:p w:rsidR="008171B9" w:rsidRPr="008171B9" w:rsidRDefault="008171B9" w:rsidP="008171B9">
            <w:pPr>
              <w:widowControl/>
              <w:spacing w:line="360" w:lineRule="atLeast"/>
              <w:rPr>
                <w:rFonts w:ascii="仿宋_GB2312" w:eastAsia="仿宋_GB2312" w:hAnsi="宋体" w:cs="Times New Roman" w:hint="eastAsia"/>
                <w:szCs w:val="21"/>
              </w:rPr>
            </w:pPr>
            <w:r w:rsidRPr="008171B9">
              <w:rPr>
                <w:rFonts w:ascii="仿宋_GB2312" w:eastAsia="仿宋_GB2312" w:hAnsi="宋体" w:cs="Times New Roman" w:hint="eastAsia"/>
                <w:szCs w:val="21"/>
              </w:rPr>
              <w:t>（2）归属于少数股东其他权益工具持有者的权益</w:t>
            </w:r>
          </w:p>
        </w:tc>
        <w:tc>
          <w:tcPr>
            <w:tcW w:w="1707" w:type="dxa"/>
            <w:tcBorders>
              <w:top w:val="single" w:sz="2" w:space="0" w:color="auto"/>
              <w:left w:val="single" w:sz="2" w:space="0" w:color="auto"/>
              <w:bottom w:val="single" w:sz="2" w:space="0" w:color="auto"/>
              <w:right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c>
          <w:tcPr>
            <w:tcW w:w="1669" w:type="dxa"/>
            <w:tcBorders>
              <w:top w:val="single" w:sz="2" w:space="0" w:color="auto"/>
              <w:left w:val="single" w:sz="2" w:space="0" w:color="auto"/>
              <w:bottom w:val="single" w:sz="2" w:space="0" w:color="auto"/>
            </w:tcBorders>
          </w:tcPr>
          <w:p w:rsidR="008171B9" w:rsidRPr="008171B9" w:rsidRDefault="008171B9" w:rsidP="008171B9">
            <w:pPr>
              <w:widowControl/>
              <w:spacing w:line="360" w:lineRule="atLeast"/>
              <w:ind w:firstLineChars="200" w:firstLine="420"/>
              <w:rPr>
                <w:rFonts w:ascii="仿宋_GB2312" w:eastAsia="仿宋_GB2312" w:hAnsi="宋体" w:cs="Times New Roman" w:hint="eastAsia"/>
                <w:szCs w:val="21"/>
              </w:rPr>
            </w:pPr>
          </w:p>
        </w:tc>
      </w:tr>
    </w:tbl>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（四十九）租赁负债</w:t>
      </w:r>
    </w:p>
    <w:tbl>
      <w:tblPr>
        <w:tblW w:w="5000" w:type="pct"/>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5236"/>
        <w:gridCol w:w="1643"/>
        <w:gridCol w:w="1643"/>
      </w:tblGrid>
      <w:tr w:rsidR="008171B9" w:rsidRPr="008171B9" w:rsidTr="00652DCB">
        <w:trPr>
          <w:trHeight w:val="397"/>
        </w:trPr>
        <w:tc>
          <w:tcPr>
            <w:tcW w:w="3072" w:type="pct"/>
            <w:shd w:val="clear" w:color="auto" w:fill="auto"/>
            <w:vAlign w:val="bottom"/>
            <w:hideMark/>
          </w:tcPr>
          <w:p w:rsidR="008171B9" w:rsidRPr="008171B9" w:rsidRDefault="008171B9" w:rsidP="008171B9">
            <w:pPr>
              <w:widowControl/>
              <w:jc w:val="center"/>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项  目</w:t>
            </w:r>
          </w:p>
        </w:tc>
        <w:tc>
          <w:tcPr>
            <w:tcW w:w="964" w:type="pct"/>
            <w:shd w:val="clear" w:color="auto" w:fill="auto"/>
            <w:vAlign w:val="bottom"/>
            <w:hideMark/>
          </w:tcPr>
          <w:p w:rsidR="008171B9" w:rsidRPr="008171B9" w:rsidRDefault="008171B9" w:rsidP="008171B9">
            <w:pPr>
              <w:widowControl/>
              <w:jc w:val="center"/>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期末余额</w:t>
            </w:r>
          </w:p>
        </w:tc>
        <w:tc>
          <w:tcPr>
            <w:tcW w:w="964" w:type="pct"/>
            <w:shd w:val="clear" w:color="auto" w:fill="auto"/>
            <w:vAlign w:val="bottom"/>
            <w:hideMark/>
          </w:tcPr>
          <w:p w:rsidR="008171B9" w:rsidRPr="008171B9" w:rsidRDefault="008171B9" w:rsidP="008171B9">
            <w:pPr>
              <w:widowControl/>
              <w:jc w:val="center"/>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年初余额</w:t>
            </w:r>
          </w:p>
        </w:tc>
      </w:tr>
      <w:tr w:rsidR="008171B9" w:rsidRPr="008171B9" w:rsidTr="00652DCB">
        <w:trPr>
          <w:trHeight w:val="397"/>
        </w:trPr>
        <w:tc>
          <w:tcPr>
            <w:tcW w:w="3072" w:type="pct"/>
            <w:shd w:val="clear" w:color="auto" w:fill="auto"/>
            <w:vAlign w:val="bottom"/>
            <w:hideMark/>
          </w:tcPr>
          <w:p w:rsidR="008171B9" w:rsidRPr="008171B9" w:rsidRDefault="008171B9" w:rsidP="008171B9">
            <w:pPr>
              <w:widowControl/>
              <w:jc w:val="left"/>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租赁付款额</w:t>
            </w:r>
          </w:p>
        </w:tc>
        <w:tc>
          <w:tcPr>
            <w:tcW w:w="964" w:type="pct"/>
            <w:shd w:val="clear" w:color="auto" w:fill="auto"/>
            <w:vAlign w:val="bottom"/>
            <w:hideMark/>
          </w:tcPr>
          <w:p w:rsidR="008171B9" w:rsidRPr="008171B9" w:rsidRDefault="008171B9" w:rsidP="008171B9">
            <w:pPr>
              <w:widowControl/>
              <w:jc w:val="center"/>
              <w:rPr>
                <w:rFonts w:ascii="仿宋_GB2312" w:eastAsia="仿宋_GB2312" w:hAnsi="宋体" w:cs="宋体"/>
                <w:color w:val="000000"/>
                <w:kern w:val="0"/>
                <w:szCs w:val="21"/>
              </w:rPr>
            </w:pPr>
          </w:p>
        </w:tc>
        <w:tc>
          <w:tcPr>
            <w:tcW w:w="964" w:type="pct"/>
            <w:shd w:val="clear" w:color="auto" w:fill="auto"/>
            <w:vAlign w:val="bottom"/>
            <w:hideMark/>
          </w:tcPr>
          <w:p w:rsidR="008171B9" w:rsidRPr="008171B9" w:rsidRDefault="008171B9" w:rsidP="008171B9">
            <w:pPr>
              <w:widowControl/>
              <w:jc w:val="center"/>
              <w:rPr>
                <w:rFonts w:ascii="仿宋_GB2312" w:eastAsia="仿宋_GB2312" w:hAnsi="宋体" w:cs="宋体"/>
                <w:color w:val="000000"/>
                <w:kern w:val="0"/>
                <w:szCs w:val="21"/>
              </w:rPr>
            </w:pPr>
          </w:p>
        </w:tc>
      </w:tr>
      <w:tr w:rsidR="008171B9" w:rsidRPr="008171B9" w:rsidTr="00652DCB">
        <w:trPr>
          <w:trHeight w:val="397"/>
        </w:trPr>
        <w:tc>
          <w:tcPr>
            <w:tcW w:w="3072" w:type="pct"/>
            <w:shd w:val="clear" w:color="auto" w:fill="auto"/>
            <w:vAlign w:val="bottom"/>
            <w:hideMark/>
          </w:tcPr>
          <w:p w:rsidR="008171B9" w:rsidRPr="008171B9" w:rsidRDefault="008171B9" w:rsidP="008171B9">
            <w:pPr>
              <w:widowControl/>
              <w:jc w:val="left"/>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未确认的融资费用</w:t>
            </w:r>
          </w:p>
        </w:tc>
        <w:tc>
          <w:tcPr>
            <w:tcW w:w="964" w:type="pct"/>
            <w:shd w:val="clear" w:color="auto" w:fill="auto"/>
            <w:vAlign w:val="bottom"/>
            <w:hideMark/>
          </w:tcPr>
          <w:p w:rsidR="008171B9" w:rsidRPr="008171B9" w:rsidRDefault="008171B9" w:rsidP="008171B9">
            <w:pPr>
              <w:widowControl/>
              <w:jc w:val="center"/>
              <w:rPr>
                <w:rFonts w:ascii="仿宋_GB2312" w:eastAsia="仿宋_GB2312" w:hAnsi="宋体" w:cs="宋体"/>
                <w:color w:val="000000"/>
                <w:kern w:val="0"/>
                <w:szCs w:val="21"/>
              </w:rPr>
            </w:pPr>
          </w:p>
        </w:tc>
        <w:tc>
          <w:tcPr>
            <w:tcW w:w="964" w:type="pct"/>
            <w:shd w:val="clear" w:color="auto" w:fill="auto"/>
            <w:vAlign w:val="bottom"/>
            <w:hideMark/>
          </w:tcPr>
          <w:p w:rsidR="008171B9" w:rsidRPr="008171B9" w:rsidRDefault="008171B9" w:rsidP="008171B9">
            <w:pPr>
              <w:widowControl/>
              <w:jc w:val="center"/>
              <w:rPr>
                <w:rFonts w:ascii="仿宋_GB2312" w:eastAsia="仿宋_GB2312" w:hAnsi="宋体" w:cs="宋体"/>
                <w:color w:val="000000"/>
                <w:kern w:val="0"/>
                <w:szCs w:val="21"/>
              </w:rPr>
            </w:pPr>
          </w:p>
        </w:tc>
      </w:tr>
      <w:tr w:rsidR="008171B9" w:rsidRPr="008171B9" w:rsidTr="00652DCB">
        <w:trPr>
          <w:trHeight w:val="397"/>
        </w:trPr>
        <w:tc>
          <w:tcPr>
            <w:tcW w:w="3072" w:type="pct"/>
            <w:shd w:val="clear" w:color="auto" w:fill="auto"/>
            <w:vAlign w:val="bottom"/>
            <w:hideMark/>
          </w:tcPr>
          <w:p w:rsidR="008171B9" w:rsidRPr="008171B9" w:rsidRDefault="008171B9" w:rsidP="008171B9">
            <w:pPr>
              <w:widowControl/>
              <w:jc w:val="left"/>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重分类至一年内到期的非流动负债</w:t>
            </w:r>
          </w:p>
        </w:tc>
        <w:tc>
          <w:tcPr>
            <w:tcW w:w="964" w:type="pct"/>
            <w:shd w:val="clear" w:color="auto" w:fill="auto"/>
            <w:vAlign w:val="bottom"/>
            <w:hideMark/>
          </w:tcPr>
          <w:p w:rsidR="008171B9" w:rsidRPr="008171B9" w:rsidRDefault="008171B9" w:rsidP="008171B9">
            <w:pPr>
              <w:widowControl/>
              <w:jc w:val="center"/>
              <w:rPr>
                <w:rFonts w:ascii="仿宋_GB2312" w:eastAsia="仿宋_GB2312" w:hAnsi="宋体" w:cs="宋体"/>
                <w:color w:val="000000"/>
                <w:kern w:val="0"/>
                <w:szCs w:val="21"/>
              </w:rPr>
            </w:pPr>
          </w:p>
        </w:tc>
        <w:tc>
          <w:tcPr>
            <w:tcW w:w="964" w:type="pct"/>
            <w:shd w:val="clear" w:color="auto" w:fill="auto"/>
            <w:vAlign w:val="bottom"/>
            <w:hideMark/>
          </w:tcPr>
          <w:p w:rsidR="008171B9" w:rsidRPr="008171B9" w:rsidRDefault="008171B9" w:rsidP="008171B9">
            <w:pPr>
              <w:widowControl/>
              <w:jc w:val="center"/>
              <w:rPr>
                <w:rFonts w:ascii="仿宋_GB2312" w:eastAsia="仿宋_GB2312" w:hAnsi="宋体" w:cs="宋体"/>
                <w:color w:val="000000"/>
                <w:kern w:val="0"/>
                <w:szCs w:val="21"/>
              </w:rPr>
            </w:pPr>
          </w:p>
        </w:tc>
      </w:tr>
      <w:tr w:rsidR="008171B9" w:rsidRPr="008171B9" w:rsidTr="00652DCB">
        <w:trPr>
          <w:trHeight w:val="397"/>
        </w:trPr>
        <w:tc>
          <w:tcPr>
            <w:tcW w:w="3072" w:type="pct"/>
            <w:shd w:val="clear" w:color="auto" w:fill="auto"/>
            <w:vAlign w:val="bottom"/>
            <w:hideMark/>
          </w:tcPr>
          <w:p w:rsidR="008171B9" w:rsidRPr="008171B9" w:rsidRDefault="008171B9" w:rsidP="008171B9">
            <w:pPr>
              <w:widowControl/>
              <w:jc w:val="left"/>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 xml:space="preserve">  ……</w:t>
            </w:r>
          </w:p>
        </w:tc>
        <w:tc>
          <w:tcPr>
            <w:tcW w:w="964" w:type="pct"/>
            <w:shd w:val="clear" w:color="auto" w:fill="auto"/>
            <w:vAlign w:val="bottom"/>
            <w:hideMark/>
          </w:tcPr>
          <w:p w:rsidR="008171B9" w:rsidRPr="008171B9" w:rsidRDefault="008171B9" w:rsidP="008171B9">
            <w:pPr>
              <w:widowControl/>
              <w:jc w:val="center"/>
              <w:rPr>
                <w:rFonts w:ascii="仿宋_GB2312" w:eastAsia="仿宋_GB2312" w:hAnsi="宋体" w:cs="宋体"/>
                <w:color w:val="000000"/>
                <w:kern w:val="0"/>
                <w:szCs w:val="21"/>
              </w:rPr>
            </w:pPr>
          </w:p>
        </w:tc>
        <w:tc>
          <w:tcPr>
            <w:tcW w:w="964" w:type="pct"/>
            <w:shd w:val="clear" w:color="auto" w:fill="auto"/>
            <w:vAlign w:val="bottom"/>
            <w:hideMark/>
          </w:tcPr>
          <w:p w:rsidR="008171B9" w:rsidRPr="008171B9" w:rsidRDefault="008171B9" w:rsidP="008171B9">
            <w:pPr>
              <w:widowControl/>
              <w:jc w:val="center"/>
              <w:rPr>
                <w:rFonts w:ascii="仿宋_GB2312" w:eastAsia="仿宋_GB2312" w:hAnsi="宋体" w:cs="宋体"/>
                <w:color w:val="000000"/>
                <w:kern w:val="0"/>
                <w:szCs w:val="21"/>
              </w:rPr>
            </w:pPr>
          </w:p>
        </w:tc>
      </w:tr>
      <w:tr w:rsidR="008171B9" w:rsidRPr="008171B9" w:rsidTr="00652DCB">
        <w:trPr>
          <w:trHeight w:val="397"/>
        </w:trPr>
        <w:tc>
          <w:tcPr>
            <w:tcW w:w="3072" w:type="pct"/>
            <w:shd w:val="clear" w:color="auto" w:fill="auto"/>
            <w:hideMark/>
          </w:tcPr>
          <w:p w:rsidR="008171B9" w:rsidRPr="008171B9" w:rsidRDefault="008171B9" w:rsidP="008171B9">
            <w:pPr>
              <w:widowControl/>
              <w:jc w:val="left"/>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租赁负债净额</w:t>
            </w:r>
          </w:p>
        </w:tc>
        <w:tc>
          <w:tcPr>
            <w:tcW w:w="964" w:type="pct"/>
            <w:shd w:val="clear" w:color="auto" w:fill="auto"/>
            <w:hideMark/>
          </w:tcPr>
          <w:p w:rsidR="008171B9" w:rsidRPr="008171B9" w:rsidRDefault="008171B9" w:rsidP="008171B9">
            <w:pPr>
              <w:widowControl/>
              <w:jc w:val="center"/>
              <w:rPr>
                <w:rFonts w:ascii="仿宋_GB2312" w:eastAsia="仿宋_GB2312" w:hAnsi="宋体" w:cs="宋体"/>
                <w:b/>
                <w:bCs/>
                <w:color w:val="000000"/>
                <w:kern w:val="0"/>
                <w:szCs w:val="21"/>
                <w:u w:val="double"/>
              </w:rPr>
            </w:pPr>
          </w:p>
        </w:tc>
        <w:tc>
          <w:tcPr>
            <w:tcW w:w="964" w:type="pct"/>
            <w:shd w:val="clear" w:color="auto" w:fill="auto"/>
            <w:noWrap/>
            <w:vAlign w:val="center"/>
            <w:hideMark/>
          </w:tcPr>
          <w:p w:rsidR="008171B9" w:rsidRPr="008171B9" w:rsidRDefault="008171B9" w:rsidP="008171B9">
            <w:pPr>
              <w:widowControl/>
              <w:jc w:val="center"/>
              <w:rPr>
                <w:rFonts w:ascii="宋体" w:eastAsia="宋体" w:hAnsi="宋体" w:cs="宋体"/>
                <w:color w:val="000000"/>
                <w:kern w:val="0"/>
                <w:sz w:val="22"/>
              </w:rPr>
            </w:pPr>
          </w:p>
        </w:tc>
      </w:tr>
    </w:tbl>
    <w:p w:rsidR="008171B9" w:rsidRPr="008171B9" w:rsidRDefault="008171B9" w:rsidP="008171B9">
      <w:pPr>
        <w:spacing w:line="440" w:lineRule="exact"/>
        <w:ind w:firstLineChars="200" w:firstLine="420"/>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注：仅适用于执行新租赁准则的企业。</w:t>
      </w:r>
    </w:p>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（五十）长期应付款</w:t>
      </w:r>
      <w:bookmarkEnd w:id="52"/>
      <w:bookmarkEnd w:id="53"/>
      <w:bookmarkEnd w:id="54"/>
      <w:bookmarkEnd w:id="55"/>
      <w:bookmarkEnd w:id="56"/>
      <w:bookmarkEnd w:id="57"/>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长期应付款年末余额最大的前5项</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2365"/>
        <w:gridCol w:w="2015"/>
        <w:gridCol w:w="4142"/>
      </w:tblGrid>
      <w:tr w:rsidR="008171B9" w:rsidRPr="008171B9" w:rsidTr="00652DCB">
        <w:trPr>
          <w:trHeight w:val="397"/>
          <w:jc w:val="center"/>
        </w:trPr>
        <w:tc>
          <w:tcPr>
            <w:tcW w:w="2365" w:type="dxa"/>
            <w:vAlign w:val="center"/>
          </w:tcPr>
          <w:p w:rsidR="008171B9" w:rsidRPr="008171B9" w:rsidRDefault="008171B9" w:rsidP="008171B9">
            <w:pPr>
              <w:spacing w:line="440" w:lineRule="exact"/>
              <w:jc w:val="center"/>
              <w:rPr>
                <w:rFonts w:ascii="仿宋_GB2312" w:eastAsia="仿宋_GB2312" w:hAnsi="仿宋" w:cs="Arial" w:hint="eastAsia"/>
                <w:bCs/>
                <w:szCs w:val="21"/>
              </w:rPr>
            </w:pPr>
            <w:r w:rsidRPr="008171B9">
              <w:rPr>
                <w:rFonts w:ascii="仿宋_GB2312" w:eastAsia="仿宋_GB2312" w:hAnsi="仿宋" w:cs="Arial" w:hint="eastAsia"/>
                <w:bCs/>
                <w:szCs w:val="21"/>
              </w:rPr>
              <w:t>项目</w:t>
            </w:r>
          </w:p>
        </w:tc>
        <w:tc>
          <w:tcPr>
            <w:tcW w:w="2015" w:type="dxa"/>
            <w:vAlign w:val="center"/>
          </w:tcPr>
          <w:p w:rsidR="008171B9" w:rsidRPr="008171B9" w:rsidRDefault="008171B9" w:rsidP="008171B9">
            <w:pPr>
              <w:spacing w:line="440" w:lineRule="exact"/>
              <w:jc w:val="center"/>
              <w:rPr>
                <w:rFonts w:ascii="仿宋_GB2312" w:eastAsia="仿宋_GB2312" w:hAnsi="仿宋" w:cs="Arial" w:hint="eastAsia"/>
                <w:bCs/>
                <w:szCs w:val="21"/>
              </w:rPr>
            </w:pPr>
            <w:r w:rsidRPr="008171B9">
              <w:rPr>
                <w:rFonts w:ascii="仿宋_GB2312" w:eastAsia="仿宋_GB2312" w:hAnsi="仿宋" w:cs="Arial" w:hint="eastAsia"/>
                <w:bCs/>
                <w:szCs w:val="21"/>
              </w:rPr>
              <w:t>年初余额</w:t>
            </w:r>
          </w:p>
        </w:tc>
        <w:tc>
          <w:tcPr>
            <w:tcW w:w="4142" w:type="dxa"/>
            <w:vAlign w:val="center"/>
          </w:tcPr>
          <w:p w:rsidR="008171B9" w:rsidRPr="008171B9" w:rsidRDefault="008171B9" w:rsidP="008171B9">
            <w:pPr>
              <w:spacing w:line="440" w:lineRule="exact"/>
              <w:jc w:val="center"/>
              <w:rPr>
                <w:rFonts w:ascii="仿宋_GB2312" w:eastAsia="仿宋_GB2312" w:hAnsi="仿宋" w:cs="Arial" w:hint="eastAsia"/>
                <w:bCs/>
                <w:szCs w:val="21"/>
              </w:rPr>
            </w:pPr>
            <w:r w:rsidRPr="008171B9">
              <w:rPr>
                <w:rFonts w:ascii="仿宋_GB2312" w:eastAsia="仿宋_GB2312" w:hAnsi="仿宋" w:cs="Arial" w:hint="eastAsia"/>
                <w:bCs/>
                <w:szCs w:val="21"/>
              </w:rPr>
              <w:t>年末余额</w:t>
            </w:r>
          </w:p>
        </w:tc>
      </w:tr>
      <w:tr w:rsidR="008171B9" w:rsidRPr="008171B9" w:rsidTr="00652DCB">
        <w:trPr>
          <w:trHeight w:val="397"/>
          <w:jc w:val="center"/>
        </w:trPr>
        <w:tc>
          <w:tcPr>
            <w:tcW w:w="2365" w:type="dxa"/>
            <w:vAlign w:val="center"/>
          </w:tcPr>
          <w:p w:rsidR="008171B9" w:rsidRPr="008171B9" w:rsidRDefault="008171B9" w:rsidP="008171B9">
            <w:pPr>
              <w:spacing w:line="440" w:lineRule="exact"/>
              <w:jc w:val="center"/>
              <w:rPr>
                <w:rFonts w:ascii="仿宋_GB2312" w:eastAsia="仿宋_GB2312" w:hAnsi="仿宋" w:cs="Arial" w:hint="eastAsia"/>
                <w:bCs/>
                <w:szCs w:val="21"/>
              </w:rPr>
            </w:pPr>
            <w:r w:rsidRPr="008171B9">
              <w:rPr>
                <w:rFonts w:ascii="仿宋_GB2312" w:eastAsia="仿宋_GB2312" w:hAnsi="仿宋" w:cs="Arial" w:hint="eastAsia"/>
                <w:bCs/>
                <w:szCs w:val="21"/>
              </w:rPr>
              <w:t>合计</w:t>
            </w:r>
          </w:p>
        </w:tc>
        <w:tc>
          <w:tcPr>
            <w:tcW w:w="2015" w:type="dxa"/>
            <w:vAlign w:val="center"/>
          </w:tcPr>
          <w:p w:rsidR="008171B9" w:rsidRPr="008171B9" w:rsidRDefault="008171B9" w:rsidP="008171B9">
            <w:pPr>
              <w:spacing w:line="440" w:lineRule="exact"/>
              <w:rPr>
                <w:rFonts w:ascii="仿宋_GB2312" w:eastAsia="仿宋_GB2312" w:hAnsi="仿宋" w:cs="Arial" w:hint="eastAsia"/>
                <w:bCs/>
                <w:szCs w:val="21"/>
              </w:rPr>
            </w:pPr>
          </w:p>
        </w:tc>
        <w:tc>
          <w:tcPr>
            <w:tcW w:w="4142" w:type="dxa"/>
            <w:vAlign w:val="center"/>
          </w:tcPr>
          <w:p w:rsidR="008171B9" w:rsidRPr="008171B9" w:rsidRDefault="008171B9" w:rsidP="008171B9">
            <w:pPr>
              <w:spacing w:line="440" w:lineRule="exact"/>
              <w:rPr>
                <w:rFonts w:ascii="仿宋_GB2312" w:eastAsia="仿宋_GB2312" w:hAnsi="仿宋" w:cs="Arial" w:hint="eastAsia"/>
                <w:bCs/>
                <w:szCs w:val="21"/>
              </w:rPr>
            </w:pPr>
          </w:p>
        </w:tc>
      </w:tr>
      <w:tr w:rsidR="008171B9" w:rsidRPr="008171B9" w:rsidTr="00652DCB">
        <w:trPr>
          <w:trHeight w:val="397"/>
          <w:jc w:val="center"/>
        </w:trPr>
        <w:tc>
          <w:tcPr>
            <w:tcW w:w="2365" w:type="dxa"/>
          </w:tcPr>
          <w:p w:rsidR="008171B9" w:rsidRPr="008171B9" w:rsidRDefault="008171B9" w:rsidP="008171B9">
            <w:pPr>
              <w:spacing w:line="440" w:lineRule="exact"/>
              <w:rPr>
                <w:rFonts w:ascii="仿宋_GB2312" w:eastAsia="仿宋_GB2312" w:hAnsi="仿宋" w:cs="Arial" w:hint="eastAsia"/>
                <w:bCs/>
                <w:szCs w:val="21"/>
              </w:rPr>
            </w:pPr>
            <w:r w:rsidRPr="008171B9">
              <w:rPr>
                <w:rFonts w:ascii="仿宋_GB2312" w:eastAsia="仿宋_GB2312" w:hAnsi="仿宋" w:cs="Arial" w:hint="eastAsia"/>
                <w:bCs/>
                <w:szCs w:val="21"/>
              </w:rPr>
              <w:t>其中：1.</w:t>
            </w:r>
          </w:p>
        </w:tc>
        <w:tc>
          <w:tcPr>
            <w:tcW w:w="2015" w:type="dxa"/>
          </w:tcPr>
          <w:p w:rsidR="008171B9" w:rsidRPr="008171B9" w:rsidRDefault="008171B9" w:rsidP="008171B9">
            <w:pPr>
              <w:spacing w:line="440" w:lineRule="exact"/>
              <w:rPr>
                <w:rFonts w:ascii="仿宋_GB2312" w:eastAsia="仿宋_GB2312" w:hAnsi="仿宋" w:cs="Arial" w:hint="eastAsia"/>
                <w:bCs/>
                <w:szCs w:val="21"/>
              </w:rPr>
            </w:pPr>
          </w:p>
        </w:tc>
        <w:tc>
          <w:tcPr>
            <w:tcW w:w="4142" w:type="dxa"/>
          </w:tcPr>
          <w:p w:rsidR="008171B9" w:rsidRPr="008171B9" w:rsidRDefault="008171B9" w:rsidP="008171B9">
            <w:pPr>
              <w:spacing w:line="440" w:lineRule="exact"/>
              <w:rPr>
                <w:rFonts w:ascii="仿宋_GB2312" w:eastAsia="仿宋_GB2312" w:hAnsi="仿宋" w:cs="Arial" w:hint="eastAsia"/>
                <w:bCs/>
                <w:szCs w:val="21"/>
              </w:rPr>
            </w:pPr>
          </w:p>
        </w:tc>
      </w:tr>
      <w:tr w:rsidR="008171B9" w:rsidRPr="008171B9" w:rsidTr="00652DCB">
        <w:trPr>
          <w:trHeight w:val="397"/>
          <w:jc w:val="center"/>
        </w:trPr>
        <w:tc>
          <w:tcPr>
            <w:tcW w:w="2365" w:type="dxa"/>
          </w:tcPr>
          <w:p w:rsidR="008171B9" w:rsidRPr="008171B9" w:rsidRDefault="008171B9" w:rsidP="008171B9">
            <w:pPr>
              <w:spacing w:line="440" w:lineRule="exact"/>
              <w:ind w:firstLineChars="320" w:firstLine="672"/>
              <w:rPr>
                <w:rFonts w:ascii="仿宋_GB2312" w:eastAsia="仿宋_GB2312" w:hAnsi="仿宋" w:cs="Arial" w:hint="eastAsia"/>
                <w:bCs/>
                <w:szCs w:val="21"/>
              </w:rPr>
            </w:pPr>
            <w:r w:rsidRPr="008171B9">
              <w:rPr>
                <w:rFonts w:ascii="仿宋_GB2312" w:eastAsia="仿宋_GB2312" w:hAnsi="仿宋" w:cs="Arial" w:hint="eastAsia"/>
                <w:bCs/>
                <w:szCs w:val="21"/>
              </w:rPr>
              <w:t>2.</w:t>
            </w:r>
          </w:p>
        </w:tc>
        <w:tc>
          <w:tcPr>
            <w:tcW w:w="2015" w:type="dxa"/>
          </w:tcPr>
          <w:p w:rsidR="008171B9" w:rsidRPr="008171B9" w:rsidRDefault="008171B9" w:rsidP="008171B9">
            <w:pPr>
              <w:spacing w:line="440" w:lineRule="exact"/>
              <w:rPr>
                <w:rFonts w:ascii="仿宋_GB2312" w:eastAsia="仿宋_GB2312" w:hAnsi="仿宋" w:cs="Arial" w:hint="eastAsia"/>
                <w:bCs/>
                <w:szCs w:val="21"/>
              </w:rPr>
            </w:pPr>
          </w:p>
        </w:tc>
        <w:tc>
          <w:tcPr>
            <w:tcW w:w="4142" w:type="dxa"/>
          </w:tcPr>
          <w:p w:rsidR="008171B9" w:rsidRPr="008171B9" w:rsidRDefault="008171B9" w:rsidP="008171B9">
            <w:pPr>
              <w:spacing w:line="440" w:lineRule="exact"/>
              <w:rPr>
                <w:rFonts w:ascii="仿宋_GB2312" w:eastAsia="仿宋_GB2312" w:hAnsi="仿宋" w:cs="Arial" w:hint="eastAsia"/>
                <w:bCs/>
                <w:szCs w:val="21"/>
              </w:rPr>
            </w:pPr>
          </w:p>
        </w:tc>
      </w:tr>
      <w:tr w:rsidR="008171B9" w:rsidRPr="008171B9" w:rsidTr="00652DCB">
        <w:trPr>
          <w:trHeight w:val="397"/>
          <w:jc w:val="center"/>
        </w:trPr>
        <w:tc>
          <w:tcPr>
            <w:tcW w:w="2365" w:type="dxa"/>
          </w:tcPr>
          <w:p w:rsidR="008171B9" w:rsidRPr="008171B9" w:rsidRDefault="008171B9" w:rsidP="008171B9">
            <w:pPr>
              <w:spacing w:line="440" w:lineRule="exact"/>
              <w:ind w:firstLineChars="320" w:firstLine="672"/>
              <w:rPr>
                <w:rFonts w:ascii="仿宋_GB2312" w:eastAsia="仿宋_GB2312" w:hAnsi="仿宋" w:cs="Arial" w:hint="eastAsia"/>
                <w:bCs/>
                <w:szCs w:val="21"/>
              </w:rPr>
            </w:pPr>
            <w:r w:rsidRPr="008171B9">
              <w:rPr>
                <w:rFonts w:ascii="仿宋_GB2312" w:eastAsia="仿宋_GB2312" w:hAnsi="仿宋" w:cs="Arial" w:hint="eastAsia"/>
                <w:bCs/>
                <w:szCs w:val="21"/>
              </w:rPr>
              <w:t>……</w:t>
            </w:r>
          </w:p>
        </w:tc>
        <w:tc>
          <w:tcPr>
            <w:tcW w:w="2015" w:type="dxa"/>
          </w:tcPr>
          <w:p w:rsidR="008171B9" w:rsidRPr="008171B9" w:rsidRDefault="008171B9" w:rsidP="008171B9">
            <w:pPr>
              <w:spacing w:line="440" w:lineRule="exact"/>
              <w:rPr>
                <w:rFonts w:ascii="仿宋_GB2312" w:eastAsia="仿宋_GB2312" w:hAnsi="仿宋" w:cs="Arial" w:hint="eastAsia"/>
                <w:bCs/>
                <w:szCs w:val="21"/>
              </w:rPr>
            </w:pPr>
          </w:p>
        </w:tc>
        <w:tc>
          <w:tcPr>
            <w:tcW w:w="4142" w:type="dxa"/>
          </w:tcPr>
          <w:p w:rsidR="008171B9" w:rsidRPr="008171B9" w:rsidRDefault="008171B9" w:rsidP="008171B9">
            <w:pPr>
              <w:spacing w:line="440" w:lineRule="exact"/>
              <w:rPr>
                <w:rFonts w:ascii="仿宋_GB2312" w:eastAsia="仿宋_GB2312" w:hAnsi="仿宋" w:cs="Arial" w:hint="eastAsia"/>
                <w:bCs/>
                <w:szCs w:val="21"/>
              </w:rPr>
            </w:pPr>
          </w:p>
        </w:tc>
      </w:tr>
      <w:tr w:rsidR="008171B9" w:rsidRPr="008171B9" w:rsidTr="00652DCB">
        <w:trPr>
          <w:trHeight w:val="397"/>
          <w:jc w:val="center"/>
        </w:trPr>
        <w:tc>
          <w:tcPr>
            <w:tcW w:w="2365" w:type="dxa"/>
          </w:tcPr>
          <w:p w:rsidR="008171B9" w:rsidRPr="008171B9" w:rsidRDefault="008171B9" w:rsidP="008171B9">
            <w:pPr>
              <w:spacing w:line="440" w:lineRule="exact"/>
              <w:ind w:firstLineChars="320" w:firstLine="672"/>
              <w:rPr>
                <w:rFonts w:ascii="仿宋_GB2312" w:eastAsia="仿宋_GB2312" w:hAnsi="仿宋" w:cs="Arial" w:hint="eastAsia"/>
                <w:bCs/>
                <w:szCs w:val="21"/>
              </w:rPr>
            </w:pPr>
            <w:r w:rsidRPr="008171B9">
              <w:rPr>
                <w:rFonts w:ascii="仿宋_GB2312" w:eastAsia="仿宋_GB2312" w:hAnsi="仿宋" w:cs="Arial" w:hint="eastAsia"/>
                <w:bCs/>
                <w:szCs w:val="21"/>
              </w:rPr>
              <w:t>5.</w:t>
            </w:r>
          </w:p>
        </w:tc>
        <w:tc>
          <w:tcPr>
            <w:tcW w:w="2015" w:type="dxa"/>
          </w:tcPr>
          <w:p w:rsidR="008171B9" w:rsidRPr="008171B9" w:rsidRDefault="008171B9" w:rsidP="008171B9">
            <w:pPr>
              <w:spacing w:line="440" w:lineRule="exact"/>
              <w:rPr>
                <w:rFonts w:ascii="仿宋_GB2312" w:eastAsia="仿宋_GB2312" w:hAnsi="仿宋" w:cs="Arial" w:hint="eastAsia"/>
                <w:bCs/>
                <w:szCs w:val="21"/>
              </w:rPr>
            </w:pPr>
          </w:p>
        </w:tc>
        <w:tc>
          <w:tcPr>
            <w:tcW w:w="4142" w:type="dxa"/>
          </w:tcPr>
          <w:p w:rsidR="008171B9" w:rsidRPr="008171B9" w:rsidRDefault="008171B9" w:rsidP="008171B9">
            <w:pPr>
              <w:spacing w:line="440" w:lineRule="exact"/>
              <w:rPr>
                <w:rFonts w:ascii="仿宋_GB2312" w:eastAsia="仿宋_GB2312" w:hAnsi="仿宋" w:cs="Arial" w:hint="eastAsia"/>
                <w:bCs/>
                <w:szCs w:val="21"/>
              </w:rPr>
            </w:pPr>
          </w:p>
        </w:tc>
      </w:tr>
    </w:tbl>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bookmarkStart w:id="58" w:name="_Toc215903167"/>
      <w:bookmarkStart w:id="59" w:name="_Toc215904884"/>
      <w:bookmarkStart w:id="60" w:name="_Toc241636459"/>
      <w:bookmarkStart w:id="61" w:name="_Toc247094092"/>
      <w:bookmarkStart w:id="62" w:name="_Toc247371876"/>
      <w:bookmarkStart w:id="63" w:name="_Toc302738363"/>
      <w:r w:rsidRPr="008171B9">
        <w:rPr>
          <w:rFonts w:ascii="仿宋_GB2312" w:eastAsia="仿宋_GB2312" w:hAnsi="仿宋" w:cs="MingLiU" w:hint="eastAsia"/>
          <w:kern w:val="0"/>
          <w:sz w:val="24"/>
          <w:szCs w:val="28"/>
        </w:rPr>
        <w:t>（五十一）长期应付职工薪酬</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2422"/>
        <w:gridCol w:w="1653"/>
        <w:gridCol w:w="1418"/>
        <w:gridCol w:w="1323"/>
        <w:gridCol w:w="1418"/>
      </w:tblGrid>
      <w:tr w:rsidR="008171B9" w:rsidRPr="008171B9" w:rsidTr="00652DCB">
        <w:trPr>
          <w:trHeight w:val="397"/>
          <w:jc w:val="center"/>
        </w:trPr>
        <w:tc>
          <w:tcPr>
            <w:tcW w:w="2422" w:type="dxa"/>
          </w:tcPr>
          <w:p w:rsidR="008171B9" w:rsidRPr="008171B9" w:rsidRDefault="008171B9" w:rsidP="008171B9">
            <w:pPr>
              <w:spacing w:line="440" w:lineRule="exact"/>
              <w:jc w:val="center"/>
              <w:rPr>
                <w:rFonts w:ascii="仿宋_GB2312" w:eastAsia="仿宋_GB2312" w:hAnsi="仿宋" w:cs="Arial" w:hint="eastAsia"/>
                <w:bCs/>
                <w:szCs w:val="21"/>
              </w:rPr>
            </w:pPr>
            <w:r w:rsidRPr="008171B9">
              <w:rPr>
                <w:rFonts w:ascii="仿宋_GB2312" w:eastAsia="仿宋_GB2312" w:hAnsi="宋体" w:cs="Times New Roman" w:hint="eastAsia"/>
                <w:kern w:val="0"/>
                <w:szCs w:val="21"/>
              </w:rPr>
              <w:t>项  目</w:t>
            </w:r>
          </w:p>
        </w:tc>
        <w:tc>
          <w:tcPr>
            <w:tcW w:w="1653" w:type="dxa"/>
          </w:tcPr>
          <w:p w:rsidR="008171B9" w:rsidRPr="008171B9" w:rsidRDefault="008171B9" w:rsidP="008171B9">
            <w:pPr>
              <w:widowControl/>
              <w:spacing w:line="360" w:lineRule="atLeast"/>
              <w:jc w:val="center"/>
              <w:rPr>
                <w:rFonts w:ascii="仿宋_GB2312" w:eastAsia="仿宋_GB2312" w:hAnsi="宋体" w:cs="Times New Roman" w:hint="eastAsia"/>
                <w:kern w:val="0"/>
                <w:szCs w:val="21"/>
              </w:rPr>
            </w:pPr>
            <w:r w:rsidRPr="008171B9">
              <w:rPr>
                <w:rFonts w:ascii="仿宋_GB2312" w:eastAsia="仿宋_GB2312" w:hAnsi="宋体" w:cs="Times New Roman" w:hint="eastAsia"/>
                <w:kern w:val="0"/>
                <w:szCs w:val="21"/>
              </w:rPr>
              <w:t>年初余额</w:t>
            </w:r>
          </w:p>
        </w:tc>
        <w:tc>
          <w:tcPr>
            <w:tcW w:w="1418" w:type="dxa"/>
          </w:tcPr>
          <w:p w:rsidR="008171B9" w:rsidRPr="008171B9" w:rsidRDefault="008171B9" w:rsidP="008171B9">
            <w:pPr>
              <w:widowControl/>
              <w:spacing w:line="360" w:lineRule="atLeast"/>
              <w:jc w:val="center"/>
              <w:rPr>
                <w:rFonts w:ascii="仿宋_GB2312" w:eastAsia="仿宋_GB2312" w:hAnsi="宋体" w:cs="Times New Roman" w:hint="eastAsia"/>
                <w:kern w:val="0"/>
                <w:szCs w:val="21"/>
              </w:rPr>
            </w:pPr>
            <w:r w:rsidRPr="008171B9">
              <w:rPr>
                <w:rFonts w:ascii="仿宋_GB2312" w:eastAsia="仿宋_GB2312" w:hAnsi="宋体" w:cs="Times New Roman" w:hint="eastAsia"/>
                <w:kern w:val="0"/>
                <w:szCs w:val="21"/>
              </w:rPr>
              <w:t>本期增加</w:t>
            </w:r>
          </w:p>
        </w:tc>
        <w:tc>
          <w:tcPr>
            <w:tcW w:w="1323" w:type="dxa"/>
          </w:tcPr>
          <w:p w:rsidR="008171B9" w:rsidRPr="008171B9" w:rsidRDefault="008171B9" w:rsidP="008171B9">
            <w:pPr>
              <w:widowControl/>
              <w:spacing w:line="360" w:lineRule="atLeast"/>
              <w:jc w:val="center"/>
              <w:rPr>
                <w:rFonts w:ascii="仿宋_GB2312" w:eastAsia="仿宋_GB2312" w:hAnsi="宋体" w:cs="Times New Roman" w:hint="eastAsia"/>
                <w:kern w:val="0"/>
                <w:szCs w:val="21"/>
              </w:rPr>
            </w:pPr>
            <w:r w:rsidRPr="008171B9">
              <w:rPr>
                <w:rFonts w:ascii="仿宋_GB2312" w:eastAsia="仿宋_GB2312" w:hAnsi="宋体" w:cs="Times New Roman" w:hint="eastAsia"/>
                <w:kern w:val="0"/>
                <w:szCs w:val="21"/>
              </w:rPr>
              <w:t>本期减少</w:t>
            </w:r>
          </w:p>
        </w:tc>
        <w:tc>
          <w:tcPr>
            <w:tcW w:w="1418" w:type="dxa"/>
          </w:tcPr>
          <w:p w:rsidR="008171B9" w:rsidRPr="008171B9" w:rsidRDefault="008171B9" w:rsidP="008171B9">
            <w:pPr>
              <w:widowControl/>
              <w:spacing w:line="360" w:lineRule="atLeast"/>
              <w:jc w:val="center"/>
              <w:rPr>
                <w:rFonts w:ascii="仿宋_GB2312" w:eastAsia="仿宋_GB2312" w:hAnsi="宋体" w:cs="Times New Roman"/>
                <w:kern w:val="0"/>
                <w:szCs w:val="21"/>
              </w:rPr>
            </w:pPr>
            <w:r w:rsidRPr="008171B9">
              <w:rPr>
                <w:rFonts w:ascii="仿宋_GB2312" w:eastAsia="仿宋_GB2312" w:hAnsi="宋体" w:cs="Times New Roman" w:hint="eastAsia"/>
                <w:kern w:val="0"/>
                <w:szCs w:val="21"/>
              </w:rPr>
              <w:t>期末余额</w:t>
            </w:r>
          </w:p>
        </w:tc>
      </w:tr>
      <w:tr w:rsidR="008171B9" w:rsidRPr="008171B9" w:rsidTr="00652DCB">
        <w:trPr>
          <w:trHeight w:val="397"/>
          <w:jc w:val="center"/>
        </w:trPr>
        <w:tc>
          <w:tcPr>
            <w:tcW w:w="2422" w:type="dxa"/>
            <w:vAlign w:val="center"/>
          </w:tcPr>
          <w:p w:rsidR="008171B9" w:rsidRPr="008171B9" w:rsidRDefault="008171B9" w:rsidP="008171B9">
            <w:pPr>
              <w:widowControl/>
              <w:spacing w:line="360" w:lineRule="atLeast"/>
              <w:rPr>
                <w:rFonts w:ascii="仿宋_GB2312" w:eastAsia="仿宋_GB2312" w:hAnsi="宋体" w:cs="Times New Roman" w:hint="eastAsia"/>
                <w:kern w:val="0"/>
                <w:szCs w:val="21"/>
              </w:rPr>
            </w:pPr>
            <w:r w:rsidRPr="008171B9">
              <w:rPr>
                <w:rFonts w:ascii="仿宋_GB2312" w:eastAsia="仿宋_GB2312" w:hAnsi="宋体" w:cs="Times New Roman" w:hint="eastAsia"/>
                <w:kern w:val="0"/>
                <w:szCs w:val="21"/>
              </w:rPr>
              <w:lastRenderedPageBreak/>
              <w:t>一、离职后福利-设定受益计划净负债</w:t>
            </w:r>
          </w:p>
        </w:tc>
        <w:tc>
          <w:tcPr>
            <w:tcW w:w="1653" w:type="dxa"/>
            <w:vAlign w:val="center"/>
          </w:tcPr>
          <w:p w:rsidR="008171B9" w:rsidRPr="008171B9" w:rsidRDefault="008171B9" w:rsidP="008171B9">
            <w:pPr>
              <w:spacing w:line="440" w:lineRule="exact"/>
              <w:rPr>
                <w:rFonts w:ascii="仿宋_GB2312" w:eastAsia="仿宋_GB2312" w:hAnsi="仿宋" w:cs="Arial" w:hint="eastAsia"/>
                <w:bCs/>
                <w:szCs w:val="21"/>
              </w:rPr>
            </w:pPr>
          </w:p>
        </w:tc>
        <w:tc>
          <w:tcPr>
            <w:tcW w:w="1418" w:type="dxa"/>
            <w:vAlign w:val="center"/>
          </w:tcPr>
          <w:p w:rsidR="008171B9" w:rsidRPr="008171B9" w:rsidRDefault="008171B9" w:rsidP="008171B9">
            <w:pPr>
              <w:spacing w:line="440" w:lineRule="exact"/>
              <w:rPr>
                <w:rFonts w:ascii="仿宋_GB2312" w:eastAsia="仿宋_GB2312" w:hAnsi="仿宋" w:cs="Arial" w:hint="eastAsia"/>
                <w:bCs/>
                <w:szCs w:val="21"/>
              </w:rPr>
            </w:pPr>
          </w:p>
        </w:tc>
        <w:tc>
          <w:tcPr>
            <w:tcW w:w="1323" w:type="dxa"/>
          </w:tcPr>
          <w:p w:rsidR="008171B9" w:rsidRPr="008171B9" w:rsidRDefault="008171B9" w:rsidP="008171B9">
            <w:pPr>
              <w:spacing w:line="440" w:lineRule="exact"/>
              <w:rPr>
                <w:rFonts w:ascii="仿宋_GB2312" w:eastAsia="仿宋_GB2312" w:hAnsi="仿宋" w:cs="Arial" w:hint="eastAsia"/>
                <w:bCs/>
                <w:szCs w:val="21"/>
              </w:rPr>
            </w:pPr>
          </w:p>
        </w:tc>
        <w:tc>
          <w:tcPr>
            <w:tcW w:w="1418" w:type="dxa"/>
          </w:tcPr>
          <w:p w:rsidR="008171B9" w:rsidRPr="008171B9" w:rsidRDefault="008171B9" w:rsidP="008171B9">
            <w:pPr>
              <w:spacing w:line="440" w:lineRule="exact"/>
              <w:rPr>
                <w:rFonts w:ascii="仿宋_GB2312" w:eastAsia="仿宋_GB2312" w:hAnsi="仿宋" w:cs="Arial" w:hint="eastAsia"/>
                <w:bCs/>
                <w:szCs w:val="21"/>
              </w:rPr>
            </w:pPr>
          </w:p>
        </w:tc>
      </w:tr>
      <w:tr w:rsidR="008171B9" w:rsidRPr="008171B9" w:rsidTr="00652DCB">
        <w:trPr>
          <w:trHeight w:val="397"/>
          <w:jc w:val="center"/>
        </w:trPr>
        <w:tc>
          <w:tcPr>
            <w:tcW w:w="2422" w:type="dxa"/>
            <w:vAlign w:val="center"/>
          </w:tcPr>
          <w:p w:rsidR="008171B9" w:rsidRPr="008171B9" w:rsidRDefault="008171B9" w:rsidP="008171B9">
            <w:pPr>
              <w:widowControl/>
              <w:spacing w:line="360" w:lineRule="atLeast"/>
              <w:rPr>
                <w:rFonts w:ascii="仿宋_GB2312" w:eastAsia="仿宋_GB2312" w:hAnsi="宋体" w:cs="Times New Roman" w:hint="eastAsia"/>
                <w:kern w:val="0"/>
                <w:szCs w:val="21"/>
              </w:rPr>
            </w:pPr>
            <w:r w:rsidRPr="008171B9">
              <w:rPr>
                <w:rFonts w:ascii="仿宋_GB2312" w:eastAsia="仿宋_GB2312" w:hAnsi="宋体" w:cs="Times New Roman" w:hint="eastAsia"/>
                <w:kern w:val="0"/>
                <w:szCs w:val="21"/>
              </w:rPr>
              <w:t>二、辞退福利</w:t>
            </w:r>
          </w:p>
        </w:tc>
        <w:tc>
          <w:tcPr>
            <w:tcW w:w="1653" w:type="dxa"/>
          </w:tcPr>
          <w:p w:rsidR="008171B9" w:rsidRPr="008171B9" w:rsidRDefault="008171B9" w:rsidP="008171B9">
            <w:pPr>
              <w:spacing w:line="440" w:lineRule="exact"/>
              <w:rPr>
                <w:rFonts w:ascii="仿宋_GB2312" w:eastAsia="仿宋_GB2312" w:hAnsi="仿宋" w:cs="Arial" w:hint="eastAsia"/>
                <w:bCs/>
                <w:szCs w:val="21"/>
              </w:rPr>
            </w:pPr>
          </w:p>
        </w:tc>
        <w:tc>
          <w:tcPr>
            <w:tcW w:w="1418" w:type="dxa"/>
          </w:tcPr>
          <w:p w:rsidR="008171B9" w:rsidRPr="008171B9" w:rsidRDefault="008171B9" w:rsidP="008171B9">
            <w:pPr>
              <w:spacing w:line="440" w:lineRule="exact"/>
              <w:rPr>
                <w:rFonts w:ascii="仿宋_GB2312" w:eastAsia="仿宋_GB2312" w:hAnsi="仿宋" w:cs="Arial" w:hint="eastAsia"/>
                <w:bCs/>
                <w:szCs w:val="21"/>
              </w:rPr>
            </w:pPr>
          </w:p>
        </w:tc>
        <w:tc>
          <w:tcPr>
            <w:tcW w:w="1323" w:type="dxa"/>
          </w:tcPr>
          <w:p w:rsidR="008171B9" w:rsidRPr="008171B9" w:rsidRDefault="008171B9" w:rsidP="008171B9">
            <w:pPr>
              <w:spacing w:line="440" w:lineRule="exact"/>
              <w:rPr>
                <w:rFonts w:ascii="仿宋_GB2312" w:eastAsia="仿宋_GB2312" w:hAnsi="仿宋" w:cs="Arial" w:hint="eastAsia"/>
                <w:bCs/>
                <w:szCs w:val="21"/>
              </w:rPr>
            </w:pPr>
          </w:p>
        </w:tc>
        <w:tc>
          <w:tcPr>
            <w:tcW w:w="1418" w:type="dxa"/>
          </w:tcPr>
          <w:p w:rsidR="008171B9" w:rsidRPr="008171B9" w:rsidRDefault="008171B9" w:rsidP="008171B9">
            <w:pPr>
              <w:spacing w:line="440" w:lineRule="exact"/>
              <w:rPr>
                <w:rFonts w:ascii="仿宋_GB2312" w:eastAsia="仿宋_GB2312" w:hAnsi="仿宋" w:cs="Arial" w:hint="eastAsia"/>
                <w:bCs/>
                <w:szCs w:val="21"/>
              </w:rPr>
            </w:pPr>
          </w:p>
        </w:tc>
      </w:tr>
      <w:tr w:rsidR="008171B9" w:rsidRPr="008171B9" w:rsidTr="00652DCB">
        <w:trPr>
          <w:trHeight w:val="397"/>
          <w:jc w:val="center"/>
        </w:trPr>
        <w:tc>
          <w:tcPr>
            <w:tcW w:w="2422" w:type="dxa"/>
            <w:vAlign w:val="center"/>
          </w:tcPr>
          <w:p w:rsidR="008171B9" w:rsidRPr="008171B9" w:rsidRDefault="008171B9" w:rsidP="008171B9">
            <w:pPr>
              <w:widowControl/>
              <w:spacing w:line="360" w:lineRule="atLeast"/>
              <w:rPr>
                <w:rFonts w:ascii="仿宋_GB2312" w:eastAsia="仿宋_GB2312" w:hAnsi="宋体" w:cs="Times New Roman" w:hint="eastAsia"/>
                <w:kern w:val="0"/>
                <w:szCs w:val="21"/>
              </w:rPr>
            </w:pPr>
            <w:r w:rsidRPr="008171B9">
              <w:rPr>
                <w:rFonts w:ascii="仿宋_GB2312" w:eastAsia="仿宋_GB2312" w:hAnsi="宋体" w:cs="Times New Roman" w:hint="eastAsia"/>
                <w:kern w:val="0"/>
                <w:szCs w:val="21"/>
              </w:rPr>
              <w:t>三、其他长期福利</w:t>
            </w:r>
          </w:p>
        </w:tc>
        <w:tc>
          <w:tcPr>
            <w:tcW w:w="1653" w:type="dxa"/>
          </w:tcPr>
          <w:p w:rsidR="008171B9" w:rsidRPr="008171B9" w:rsidRDefault="008171B9" w:rsidP="008171B9">
            <w:pPr>
              <w:spacing w:line="440" w:lineRule="exact"/>
              <w:rPr>
                <w:rFonts w:ascii="仿宋_GB2312" w:eastAsia="仿宋_GB2312" w:hAnsi="仿宋" w:cs="Arial" w:hint="eastAsia"/>
                <w:bCs/>
                <w:szCs w:val="21"/>
              </w:rPr>
            </w:pPr>
          </w:p>
        </w:tc>
        <w:tc>
          <w:tcPr>
            <w:tcW w:w="1418" w:type="dxa"/>
          </w:tcPr>
          <w:p w:rsidR="008171B9" w:rsidRPr="008171B9" w:rsidRDefault="008171B9" w:rsidP="008171B9">
            <w:pPr>
              <w:spacing w:line="440" w:lineRule="exact"/>
              <w:rPr>
                <w:rFonts w:ascii="仿宋_GB2312" w:eastAsia="仿宋_GB2312" w:hAnsi="仿宋" w:cs="Arial" w:hint="eastAsia"/>
                <w:bCs/>
                <w:szCs w:val="21"/>
              </w:rPr>
            </w:pPr>
          </w:p>
        </w:tc>
        <w:tc>
          <w:tcPr>
            <w:tcW w:w="1323" w:type="dxa"/>
          </w:tcPr>
          <w:p w:rsidR="008171B9" w:rsidRPr="008171B9" w:rsidRDefault="008171B9" w:rsidP="008171B9">
            <w:pPr>
              <w:spacing w:line="440" w:lineRule="exact"/>
              <w:rPr>
                <w:rFonts w:ascii="仿宋_GB2312" w:eastAsia="仿宋_GB2312" w:hAnsi="仿宋" w:cs="Arial" w:hint="eastAsia"/>
                <w:bCs/>
                <w:szCs w:val="21"/>
              </w:rPr>
            </w:pPr>
          </w:p>
        </w:tc>
        <w:tc>
          <w:tcPr>
            <w:tcW w:w="1418" w:type="dxa"/>
          </w:tcPr>
          <w:p w:rsidR="008171B9" w:rsidRPr="008171B9" w:rsidRDefault="008171B9" w:rsidP="008171B9">
            <w:pPr>
              <w:spacing w:line="440" w:lineRule="exact"/>
              <w:rPr>
                <w:rFonts w:ascii="仿宋_GB2312" w:eastAsia="仿宋_GB2312" w:hAnsi="仿宋" w:cs="Arial" w:hint="eastAsia"/>
                <w:bCs/>
                <w:szCs w:val="21"/>
              </w:rPr>
            </w:pPr>
          </w:p>
        </w:tc>
      </w:tr>
      <w:tr w:rsidR="008171B9" w:rsidRPr="008171B9" w:rsidTr="00652DCB">
        <w:trPr>
          <w:trHeight w:val="397"/>
          <w:jc w:val="center"/>
        </w:trPr>
        <w:tc>
          <w:tcPr>
            <w:tcW w:w="2422" w:type="dxa"/>
            <w:vAlign w:val="center"/>
          </w:tcPr>
          <w:p w:rsidR="008171B9" w:rsidRPr="008171B9" w:rsidRDefault="008171B9" w:rsidP="008171B9">
            <w:pPr>
              <w:widowControl/>
              <w:spacing w:line="360" w:lineRule="atLeast"/>
              <w:jc w:val="center"/>
              <w:rPr>
                <w:rFonts w:ascii="仿宋_GB2312" w:eastAsia="仿宋_GB2312" w:hAnsi="宋体" w:cs="Times New Roman" w:hint="eastAsia"/>
                <w:kern w:val="0"/>
                <w:szCs w:val="21"/>
              </w:rPr>
            </w:pPr>
            <w:r w:rsidRPr="008171B9">
              <w:rPr>
                <w:rFonts w:ascii="仿宋_GB2312" w:eastAsia="仿宋_GB2312" w:hAnsi="宋体" w:cs="Times New Roman" w:hint="eastAsia"/>
                <w:kern w:val="0"/>
                <w:szCs w:val="21"/>
              </w:rPr>
              <w:t>合  计</w:t>
            </w:r>
          </w:p>
        </w:tc>
        <w:tc>
          <w:tcPr>
            <w:tcW w:w="1653" w:type="dxa"/>
          </w:tcPr>
          <w:p w:rsidR="008171B9" w:rsidRPr="008171B9" w:rsidRDefault="008171B9" w:rsidP="008171B9">
            <w:pPr>
              <w:spacing w:line="440" w:lineRule="exact"/>
              <w:rPr>
                <w:rFonts w:ascii="仿宋_GB2312" w:eastAsia="仿宋_GB2312" w:hAnsi="仿宋" w:cs="Arial" w:hint="eastAsia"/>
                <w:bCs/>
                <w:szCs w:val="21"/>
              </w:rPr>
            </w:pPr>
          </w:p>
        </w:tc>
        <w:tc>
          <w:tcPr>
            <w:tcW w:w="1418" w:type="dxa"/>
          </w:tcPr>
          <w:p w:rsidR="008171B9" w:rsidRPr="008171B9" w:rsidRDefault="008171B9" w:rsidP="008171B9">
            <w:pPr>
              <w:spacing w:line="440" w:lineRule="exact"/>
              <w:rPr>
                <w:rFonts w:ascii="仿宋_GB2312" w:eastAsia="仿宋_GB2312" w:hAnsi="仿宋" w:cs="Arial" w:hint="eastAsia"/>
                <w:bCs/>
                <w:szCs w:val="21"/>
              </w:rPr>
            </w:pPr>
          </w:p>
        </w:tc>
        <w:tc>
          <w:tcPr>
            <w:tcW w:w="1323" w:type="dxa"/>
          </w:tcPr>
          <w:p w:rsidR="008171B9" w:rsidRPr="008171B9" w:rsidRDefault="008171B9" w:rsidP="008171B9">
            <w:pPr>
              <w:spacing w:line="440" w:lineRule="exact"/>
              <w:rPr>
                <w:rFonts w:ascii="仿宋_GB2312" w:eastAsia="仿宋_GB2312" w:hAnsi="仿宋" w:cs="Arial" w:hint="eastAsia"/>
                <w:bCs/>
                <w:szCs w:val="21"/>
              </w:rPr>
            </w:pPr>
          </w:p>
        </w:tc>
        <w:tc>
          <w:tcPr>
            <w:tcW w:w="1418" w:type="dxa"/>
          </w:tcPr>
          <w:p w:rsidR="008171B9" w:rsidRPr="008171B9" w:rsidRDefault="008171B9" w:rsidP="008171B9">
            <w:pPr>
              <w:spacing w:line="440" w:lineRule="exact"/>
              <w:rPr>
                <w:rFonts w:ascii="仿宋_GB2312" w:eastAsia="仿宋_GB2312" w:hAnsi="仿宋" w:cs="Arial" w:hint="eastAsia"/>
                <w:bCs/>
                <w:szCs w:val="21"/>
              </w:rPr>
            </w:pPr>
          </w:p>
        </w:tc>
      </w:tr>
    </w:tbl>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（五十二）预计负债</w:t>
      </w:r>
      <w:bookmarkEnd w:id="58"/>
      <w:bookmarkEnd w:id="59"/>
      <w:bookmarkEnd w:id="60"/>
      <w:bookmarkEnd w:id="61"/>
      <w:bookmarkEnd w:id="62"/>
      <w:bookmarkEnd w:id="63"/>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说明因存在担保、未决诉讼、产品质量保证、亏损合同、重组义务等事项确认为预计负债的年初、年末余额及增减变动情况。</w:t>
      </w:r>
    </w:p>
    <w:tbl>
      <w:tblPr>
        <w:tblW w:w="0" w:type="auto"/>
        <w:jc w:val="center"/>
        <w:tblBorders>
          <w:top w:val="single" w:sz="4" w:space="0" w:color="auto"/>
          <w:bottom w:val="single" w:sz="4" w:space="0" w:color="auto"/>
          <w:insideH w:val="single" w:sz="4" w:space="0" w:color="auto"/>
          <w:insideV w:val="single" w:sz="4" w:space="0" w:color="auto"/>
        </w:tblBorders>
        <w:tblLayout w:type="fixed"/>
        <w:tblCellMar>
          <w:left w:w="31" w:type="dxa"/>
          <w:right w:w="31" w:type="dxa"/>
        </w:tblCellMar>
        <w:tblLook w:val="0000" w:firstRow="0" w:lastRow="0" w:firstColumn="0" w:lastColumn="0" w:noHBand="0" w:noVBand="0"/>
      </w:tblPr>
      <w:tblGrid>
        <w:gridCol w:w="3204"/>
        <w:gridCol w:w="1291"/>
        <w:gridCol w:w="1291"/>
        <w:gridCol w:w="1290"/>
        <w:gridCol w:w="1292"/>
      </w:tblGrid>
      <w:tr w:rsidR="008171B9" w:rsidRPr="008171B9" w:rsidTr="00652DCB">
        <w:trPr>
          <w:cantSplit/>
          <w:trHeight w:val="397"/>
          <w:tblHeader/>
          <w:jc w:val="center"/>
        </w:trPr>
        <w:tc>
          <w:tcPr>
            <w:tcW w:w="3204"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项目</w:t>
            </w:r>
          </w:p>
        </w:tc>
        <w:tc>
          <w:tcPr>
            <w:tcW w:w="1291"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年初余额</w:t>
            </w:r>
          </w:p>
        </w:tc>
        <w:tc>
          <w:tcPr>
            <w:tcW w:w="1291"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本年增加</w:t>
            </w:r>
          </w:p>
        </w:tc>
        <w:tc>
          <w:tcPr>
            <w:tcW w:w="1290"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本年减少</w:t>
            </w:r>
          </w:p>
        </w:tc>
        <w:tc>
          <w:tcPr>
            <w:tcW w:w="1292"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年末余额</w:t>
            </w:r>
          </w:p>
        </w:tc>
      </w:tr>
      <w:tr w:rsidR="008171B9" w:rsidRPr="008171B9" w:rsidTr="00652DCB">
        <w:trPr>
          <w:cantSplit/>
          <w:trHeight w:val="397"/>
          <w:jc w:val="center"/>
        </w:trPr>
        <w:tc>
          <w:tcPr>
            <w:tcW w:w="3204"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弃置费用</w:t>
            </w:r>
          </w:p>
        </w:tc>
        <w:tc>
          <w:tcPr>
            <w:tcW w:w="1291" w:type="dxa"/>
          </w:tcPr>
          <w:p w:rsidR="008171B9" w:rsidRPr="008171B9" w:rsidRDefault="008171B9" w:rsidP="008171B9">
            <w:pPr>
              <w:spacing w:line="440" w:lineRule="exact"/>
              <w:rPr>
                <w:rFonts w:ascii="仿宋_GB2312" w:eastAsia="仿宋_GB2312" w:hAnsi="仿宋" w:cs="Times New Roman" w:hint="eastAsia"/>
                <w:szCs w:val="21"/>
              </w:rPr>
            </w:pPr>
          </w:p>
        </w:tc>
        <w:tc>
          <w:tcPr>
            <w:tcW w:w="1291" w:type="dxa"/>
          </w:tcPr>
          <w:p w:rsidR="008171B9" w:rsidRPr="008171B9" w:rsidRDefault="008171B9" w:rsidP="008171B9">
            <w:pPr>
              <w:spacing w:line="440" w:lineRule="exact"/>
              <w:rPr>
                <w:rFonts w:ascii="仿宋_GB2312" w:eastAsia="仿宋_GB2312" w:hAnsi="仿宋" w:cs="Times New Roman" w:hint="eastAsia"/>
                <w:szCs w:val="21"/>
              </w:rPr>
            </w:pPr>
          </w:p>
        </w:tc>
        <w:tc>
          <w:tcPr>
            <w:tcW w:w="1290" w:type="dxa"/>
          </w:tcPr>
          <w:p w:rsidR="008171B9" w:rsidRPr="008171B9" w:rsidRDefault="008171B9" w:rsidP="008171B9">
            <w:pPr>
              <w:spacing w:line="440" w:lineRule="exact"/>
              <w:rPr>
                <w:rFonts w:ascii="仿宋_GB2312" w:eastAsia="仿宋_GB2312" w:hAnsi="仿宋" w:cs="Times New Roman" w:hint="eastAsia"/>
                <w:szCs w:val="21"/>
              </w:rPr>
            </w:pPr>
          </w:p>
        </w:tc>
        <w:tc>
          <w:tcPr>
            <w:tcW w:w="1292"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cantSplit/>
          <w:trHeight w:val="397"/>
          <w:jc w:val="center"/>
        </w:trPr>
        <w:tc>
          <w:tcPr>
            <w:tcW w:w="3204"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对外提供担保</w:t>
            </w:r>
          </w:p>
        </w:tc>
        <w:tc>
          <w:tcPr>
            <w:tcW w:w="1291" w:type="dxa"/>
          </w:tcPr>
          <w:p w:rsidR="008171B9" w:rsidRPr="008171B9" w:rsidRDefault="008171B9" w:rsidP="008171B9">
            <w:pPr>
              <w:spacing w:line="440" w:lineRule="exact"/>
              <w:rPr>
                <w:rFonts w:ascii="仿宋_GB2312" w:eastAsia="仿宋_GB2312" w:hAnsi="仿宋" w:cs="Times New Roman" w:hint="eastAsia"/>
                <w:szCs w:val="21"/>
              </w:rPr>
            </w:pPr>
          </w:p>
        </w:tc>
        <w:tc>
          <w:tcPr>
            <w:tcW w:w="1291" w:type="dxa"/>
          </w:tcPr>
          <w:p w:rsidR="008171B9" w:rsidRPr="008171B9" w:rsidRDefault="008171B9" w:rsidP="008171B9">
            <w:pPr>
              <w:spacing w:line="440" w:lineRule="exact"/>
              <w:rPr>
                <w:rFonts w:ascii="仿宋_GB2312" w:eastAsia="仿宋_GB2312" w:hAnsi="仿宋" w:cs="Times New Roman" w:hint="eastAsia"/>
                <w:szCs w:val="21"/>
              </w:rPr>
            </w:pPr>
          </w:p>
        </w:tc>
        <w:tc>
          <w:tcPr>
            <w:tcW w:w="1290" w:type="dxa"/>
          </w:tcPr>
          <w:p w:rsidR="008171B9" w:rsidRPr="008171B9" w:rsidRDefault="008171B9" w:rsidP="008171B9">
            <w:pPr>
              <w:spacing w:line="440" w:lineRule="exact"/>
              <w:rPr>
                <w:rFonts w:ascii="仿宋_GB2312" w:eastAsia="仿宋_GB2312" w:hAnsi="仿宋" w:cs="Times New Roman" w:hint="eastAsia"/>
                <w:szCs w:val="21"/>
              </w:rPr>
            </w:pPr>
          </w:p>
        </w:tc>
        <w:tc>
          <w:tcPr>
            <w:tcW w:w="1292"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cantSplit/>
          <w:trHeight w:val="397"/>
          <w:jc w:val="center"/>
        </w:trPr>
        <w:tc>
          <w:tcPr>
            <w:tcW w:w="3204"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未决诉讼</w:t>
            </w:r>
          </w:p>
        </w:tc>
        <w:tc>
          <w:tcPr>
            <w:tcW w:w="1291" w:type="dxa"/>
          </w:tcPr>
          <w:p w:rsidR="008171B9" w:rsidRPr="008171B9" w:rsidRDefault="008171B9" w:rsidP="008171B9">
            <w:pPr>
              <w:spacing w:line="440" w:lineRule="exact"/>
              <w:rPr>
                <w:rFonts w:ascii="仿宋_GB2312" w:eastAsia="仿宋_GB2312" w:hAnsi="仿宋" w:cs="Times New Roman" w:hint="eastAsia"/>
                <w:szCs w:val="21"/>
              </w:rPr>
            </w:pPr>
          </w:p>
        </w:tc>
        <w:tc>
          <w:tcPr>
            <w:tcW w:w="1291" w:type="dxa"/>
          </w:tcPr>
          <w:p w:rsidR="008171B9" w:rsidRPr="008171B9" w:rsidRDefault="008171B9" w:rsidP="008171B9">
            <w:pPr>
              <w:spacing w:line="440" w:lineRule="exact"/>
              <w:rPr>
                <w:rFonts w:ascii="仿宋_GB2312" w:eastAsia="仿宋_GB2312" w:hAnsi="仿宋" w:cs="Times New Roman" w:hint="eastAsia"/>
                <w:szCs w:val="21"/>
              </w:rPr>
            </w:pPr>
          </w:p>
        </w:tc>
        <w:tc>
          <w:tcPr>
            <w:tcW w:w="1290" w:type="dxa"/>
          </w:tcPr>
          <w:p w:rsidR="008171B9" w:rsidRPr="008171B9" w:rsidRDefault="008171B9" w:rsidP="008171B9">
            <w:pPr>
              <w:spacing w:line="440" w:lineRule="exact"/>
              <w:rPr>
                <w:rFonts w:ascii="仿宋_GB2312" w:eastAsia="仿宋_GB2312" w:hAnsi="仿宋" w:cs="Times New Roman" w:hint="eastAsia"/>
                <w:szCs w:val="21"/>
              </w:rPr>
            </w:pPr>
          </w:p>
        </w:tc>
        <w:tc>
          <w:tcPr>
            <w:tcW w:w="1292"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cantSplit/>
          <w:trHeight w:val="397"/>
          <w:jc w:val="center"/>
        </w:trPr>
        <w:tc>
          <w:tcPr>
            <w:tcW w:w="3204"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产品质量保证</w:t>
            </w:r>
          </w:p>
        </w:tc>
        <w:tc>
          <w:tcPr>
            <w:tcW w:w="1291" w:type="dxa"/>
          </w:tcPr>
          <w:p w:rsidR="008171B9" w:rsidRPr="008171B9" w:rsidRDefault="008171B9" w:rsidP="008171B9">
            <w:pPr>
              <w:spacing w:line="440" w:lineRule="exact"/>
              <w:rPr>
                <w:rFonts w:ascii="仿宋_GB2312" w:eastAsia="仿宋_GB2312" w:hAnsi="仿宋" w:cs="Times New Roman" w:hint="eastAsia"/>
                <w:szCs w:val="21"/>
              </w:rPr>
            </w:pPr>
          </w:p>
        </w:tc>
        <w:tc>
          <w:tcPr>
            <w:tcW w:w="1291" w:type="dxa"/>
          </w:tcPr>
          <w:p w:rsidR="008171B9" w:rsidRPr="008171B9" w:rsidRDefault="008171B9" w:rsidP="008171B9">
            <w:pPr>
              <w:spacing w:line="440" w:lineRule="exact"/>
              <w:rPr>
                <w:rFonts w:ascii="仿宋_GB2312" w:eastAsia="仿宋_GB2312" w:hAnsi="仿宋" w:cs="Times New Roman" w:hint="eastAsia"/>
                <w:szCs w:val="21"/>
              </w:rPr>
            </w:pPr>
          </w:p>
        </w:tc>
        <w:tc>
          <w:tcPr>
            <w:tcW w:w="1290" w:type="dxa"/>
          </w:tcPr>
          <w:p w:rsidR="008171B9" w:rsidRPr="008171B9" w:rsidRDefault="008171B9" w:rsidP="008171B9">
            <w:pPr>
              <w:spacing w:line="440" w:lineRule="exact"/>
              <w:rPr>
                <w:rFonts w:ascii="仿宋_GB2312" w:eastAsia="仿宋_GB2312" w:hAnsi="仿宋" w:cs="Times New Roman" w:hint="eastAsia"/>
                <w:szCs w:val="21"/>
              </w:rPr>
            </w:pPr>
          </w:p>
        </w:tc>
        <w:tc>
          <w:tcPr>
            <w:tcW w:w="1292"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cantSplit/>
          <w:trHeight w:val="397"/>
          <w:jc w:val="center"/>
        </w:trPr>
        <w:tc>
          <w:tcPr>
            <w:tcW w:w="3204"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重组义务</w:t>
            </w:r>
          </w:p>
        </w:tc>
        <w:tc>
          <w:tcPr>
            <w:tcW w:w="1291" w:type="dxa"/>
          </w:tcPr>
          <w:p w:rsidR="008171B9" w:rsidRPr="008171B9" w:rsidRDefault="008171B9" w:rsidP="008171B9">
            <w:pPr>
              <w:spacing w:line="440" w:lineRule="exact"/>
              <w:rPr>
                <w:rFonts w:ascii="仿宋_GB2312" w:eastAsia="仿宋_GB2312" w:hAnsi="仿宋" w:cs="Times New Roman" w:hint="eastAsia"/>
                <w:szCs w:val="21"/>
              </w:rPr>
            </w:pPr>
          </w:p>
        </w:tc>
        <w:tc>
          <w:tcPr>
            <w:tcW w:w="1291" w:type="dxa"/>
          </w:tcPr>
          <w:p w:rsidR="008171B9" w:rsidRPr="008171B9" w:rsidRDefault="008171B9" w:rsidP="008171B9">
            <w:pPr>
              <w:spacing w:line="440" w:lineRule="exact"/>
              <w:rPr>
                <w:rFonts w:ascii="仿宋_GB2312" w:eastAsia="仿宋_GB2312" w:hAnsi="仿宋" w:cs="Times New Roman" w:hint="eastAsia"/>
                <w:szCs w:val="21"/>
              </w:rPr>
            </w:pPr>
          </w:p>
        </w:tc>
        <w:tc>
          <w:tcPr>
            <w:tcW w:w="1290" w:type="dxa"/>
          </w:tcPr>
          <w:p w:rsidR="008171B9" w:rsidRPr="008171B9" w:rsidRDefault="008171B9" w:rsidP="008171B9">
            <w:pPr>
              <w:spacing w:line="440" w:lineRule="exact"/>
              <w:rPr>
                <w:rFonts w:ascii="仿宋_GB2312" w:eastAsia="仿宋_GB2312" w:hAnsi="仿宋" w:cs="Times New Roman" w:hint="eastAsia"/>
                <w:szCs w:val="21"/>
              </w:rPr>
            </w:pPr>
          </w:p>
        </w:tc>
        <w:tc>
          <w:tcPr>
            <w:tcW w:w="1292"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cantSplit/>
          <w:trHeight w:val="397"/>
          <w:jc w:val="center"/>
        </w:trPr>
        <w:tc>
          <w:tcPr>
            <w:tcW w:w="3204"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待执行的亏损合同</w:t>
            </w:r>
          </w:p>
        </w:tc>
        <w:tc>
          <w:tcPr>
            <w:tcW w:w="1291" w:type="dxa"/>
          </w:tcPr>
          <w:p w:rsidR="008171B9" w:rsidRPr="008171B9" w:rsidRDefault="008171B9" w:rsidP="008171B9">
            <w:pPr>
              <w:spacing w:line="440" w:lineRule="exact"/>
              <w:rPr>
                <w:rFonts w:ascii="仿宋_GB2312" w:eastAsia="仿宋_GB2312" w:hAnsi="仿宋" w:cs="Times New Roman" w:hint="eastAsia"/>
                <w:szCs w:val="21"/>
              </w:rPr>
            </w:pPr>
          </w:p>
        </w:tc>
        <w:tc>
          <w:tcPr>
            <w:tcW w:w="1291" w:type="dxa"/>
          </w:tcPr>
          <w:p w:rsidR="008171B9" w:rsidRPr="008171B9" w:rsidRDefault="008171B9" w:rsidP="008171B9">
            <w:pPr>
              <w:spacing w:line="440" w:lineRule="exact"/>
              <w:rPr>
                <w:rFonts w:ascii="仿宋_GB2312" w:eastAsia="仿宋_GB2312" w:hAnsi="仿宋" w:cs="Times New Roman" w:hint="eastAsia"/>
                <w:szCs w:val="21"/>
              </w:rPr>
            </w:pPr>
          </w:p>
        </w:tc>
        <w:tc>
          <w:tcPr>
            <w:tcW w:w="1290" w:type="dxa"/>
          </w:tcPr>
          <w:p w:rsidR="008171B9" w:rsidRPr="008171B9" w:rsidRDefault="008171B9" w:rsidP="008171B9">
            <w:pPr>
              <w:spacing w:line="440" w:lineRule="exact"/>
              <w:rPr>
                <w:rFonts w:ascii="仿宋_GB2312" w:eastAsia="仿宋_GB2312" w:hAnsi="仿宋" w:cs="Times New Roman" w:hint="eastAsia"/>
                <w:szCs w:val="21"/>
              </w:rPr>
            </w:pPr>
          </w:p>
        </w:tc>
        <w:tc>
          <w:tcPr>
            <w:tcW w:w="1292"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cantSplit/>
          <w:trHeight w:val="397"/>
          <w:jc w:val="center"/>
        </w:trPr>
        <w:tc>
          <w:tcPr>
            <w:tcW w:w="3204"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其他</w:t>
            </w:r>
          </w:p>
        </w:tc>
        <w:tc>
          <w:tcPr>
            <w:tcW w:w="1291" w:type="dxa"/>
          </w:tcPr>
          <w:p w:rsidR="008171B9" w:rsidRPr="008171B9" w:rsidRDefault="008171B9" w:rsidP="008171B9">
            <w:pPr>
              <w:spacing w:line="440" w:lineRule="exact"/>
              <w:rPr>
                <w:rFonts w:ascii="仿宋_GB2312" w:eastAsia="仿宋_GB2312" w:hAnsi="仿宋" w:cs="Times New Roman" w:hint="eastAsia"/>
                <w:szCs w:val="21"/>
              </w:rPr>
            </w:pPr>
          </w:p>
        </w:tc>
        <w:tc>
          <w:tcPr>
            <w:tcW w:w="1291" w:type="dxa"/>
          </w:tcPr>
          <w:p w:rsidR="008171B9" w:rsidRPr="008171B9" w:rsidRDefault="008171B9" w:rsidP="008171B9">
            <w:pPr>
              <w:spacing w:line="440" w:lineRule="exact"/>
              <w:rPr>
                <w:rFonts w:ascii="仿宋_GB2312" w:eastAsia="仿宋_GB2312" w:hAnsi="仿宋" w:cs="Times New Roman" w:hint="eastAsia"/>
                <w:szCs w:val="21"/>
              </w:rPr>
            </w:pPr>
          </w:p>
        </w:tc>
        <w:tc>
          <w:tcPr>
            <w:tcW w:w="1290" w:type="dxa"/>
          </w:tcPr>
          <w:p w:rsidR="008171B9" w:rsidRPr="008171B9" w:rsidRDefault="008171B9" w:rsidP="008171B9">
            <w:pPr>
              <w:spacing w:line="440" w:lineRule="exact"/>
              <w:rPr>
                <w:rFonts w:ascii="仿宋_GB2312" w:eastAsia="仿宋_GB2312" w:hAnsi="仿宋" w:cs="Times New Roman" w:hint="eastAsia"/>
                <w:szCs w:val="21"/>
              </w:rPr>
            </w:pPr>
          </w:p>
        </w:tc>
        <w:tc>
          <w:tcPr>
            <w:tcW w:w="1292"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cantSplit/>
          <w:trHeight w:val="397"/>
          <w:jc w:val="center"/>
        </w:trPr>
        <w:tc>
          <w:tcPr>
            <w:tcW w:w="3204"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合计</w:t>
            </w:r>
          </w:p>
        </w:tc>
        <w:tc>
          <w:tcPr>
            <w:tcW w:w="1291" w:type="dxa"/>
          </w:tcPr>
          <w:p w:rsidR="008171B9" w:rsidRPr="008171B9" w:rsidRDefault="008171B9" w:rsidP="008171B9">
            <w:pPr>
              <w:spacing w:line="440" w:lineRule="exact"/>
              <w:rPr>
                <w:rFonts w:ascii="仿宋_GB2312" w:eastAsia="仿宋_GB2312" w:hAnsi="仿宋" w:cs="Times New Roman" w:hint="eastAsia"/>
                <w:szCs w:val="21"/>
              </w:rPr>
            </w:pPr>
          </w:p>
        </w:tc>
        <w:tc>
          <w:tcPr>
            <w:tcW w:w="1291" w:type="dxa"/>
          </w:tcPr>
          <w:p w:rsidR="008171B9" w:rsidRPr="008171B9" w:rsidRDefault="008171B9" w:rsidP="008171B9">
            <w:pPr>
              <w:spacing w:line="440" w:lineRule="exact"/>
              <w:rPr>
                <w:rFonts w:ascii="仿宋_GB2312" w:eastAsia="仿宋_GB2312" w:hAnsi="仿宋" w:cs="Times New Roman" w:hint="eastAsia"/>
                <w:szCs w:val="21"/>
              </w:rPr>
            </w:pPr>
          </w:p>
        </w:tc>
        <w:tc>
          <w:tcPr>
            <w:tcW w:w="1290" w:type="dxa"/>
          </w:tcPr>
          <w:p w:rsidR="008171B9" w:rsidRPr="008171B9" w:rsidRDefault="008171B9" w:rsidP="008171B9">
            <w:pPr>
              <w:spacing w:line="440" w:lineRule="exact"/>
              <w:rPr>
                <w:rFonts w:ascii="仿宋_GB2312" w:eastAsia="仿宋_GB2312" w:hAnsi="仿宋" w:cs="Times New Roman" w:hint="eastAsia"/>
                <w:szCs w:val="21"/>
              </w:rPr>
            </w:pPr>
          </w:p>
        </w:tc>
        <w:tc>
          <w:tcPr>
            <w:tcW w:w="1292" w:type="dxa"/>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w:t>
            </w:r>
          </w:p>
        </w:tc>
      </w:tr>
    </w:tbl>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bookmarkStart w:id="64" w:name="_Toc241636466"/>
      <w:bookmarkStart w:id="65" w:name="_Toc247094099"/>
      <w:bookmarkStart w:id="66" w:name="_Toc247371883"/>
      <w:bookmarkStart w:id="67" w:name="_Toc302738364"/>
      <w:r w:rsidRPr="008171B9">
        <w:rPr>
          <w:rFonts w:ascii="仿宋_GB2312" w:eastAsia="仿宋_GB2312" w:hAnsi="仿宋" w:cs="MingLiU" w:hint="eastAsia"/>
          <w:kern w:val="0"/>
          <w:sz w:val="24"/>
          <w:szCs w:val="28"/>
        </w:rPr>
        <w:t>（五十三</w:t>
      </w:r>
      <w:r w:rsidRPr="008171B9">
        <w:rPr>
          <w:rFonts w:ascii="仿宋_GB2312" w:eastAsia="仿宋_GB2312" w:hAnsi="宋体" w:cs="MingLiU" w:hint="eastAsia"/>
          <w:kern w:val="0"/>
          <w:sz w:val="24"/>
          <w:szCs w:val="28"/>
        </w:rPr>
        <w:t>）</w:t>
      </w:r>
      <w:r w:rsidRPr="008171B9">
        <w:rPr>
          <w:rFonts w:ascii="仿宋_GB2312" w:eastAsia="仿宋_GB2312" w:hAnsi="仿宋" w:cs="MingLiU" w:hint="eastAsia"/>
          <w:kern w:val="0"/>
          <w:sz w:val="24"/>
          <w:szCs w:val="28"/>
        </w:rPr>
        <w:t>递延收益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0"/>
        <w:gridCol w:w="1440"/>
        <w:gridCol w:w="1620"/>
        <w:gridCol w:w="1346"/>
        <w:gridCol w:w="1134"/>
        <w:gridCol w:w="1970"/>
      </w:tblGrid>
      <w:tr w:rsidR="008171B9" w:rsidRPr="008171B9" w:rsidTr="00652DCB">
        <w:trPr>
          <w:jc w:val="center"/>
        </w:trPr>
        <w:tc>
          <w:tcPr>
            <w:tcW w:w="1450" w:type="dxa"/>
            <w:tcBorders>
              <w:left w:val="nil"/>
            </w:tcBorders>
          </w:tcPr>
          <w:p w:rsidR="008171B9" w:rsidRPr="008171B9" w:rsidRDefault="008171B9" w:rsidP="008171B9">
            <w:pPr>
              <w:spacing w:line="440" w:lineRule="exact"/>
              <w:jc w:val="center"/>
              <w:rPr>
                <w:rFonts w:ascii="仿宋_GB2312" w:eastAsia="仿宋_GB2312" w:hAnsi="仿宋" w:cs="MingLiU" w:hint="eastAsia"/>
                <w:kern w:val="0"/>
                <w:szCs w:val="21"/>
              </w:rPr>
            </w:pPr>
            <w:r w:rsidRPr="008171B9">
              <w:rPr>
                <w:rFonts w:ascii="仿宋_GB2312" w:eastAsia="仿宋_GB2312" w:hAnsi="仿宋" w:cs="MingLiU" w:hint="eastAsia"/>
                <w:kern w:val="0"/>
                <w:szCs w:val="21"/>
              </w:rPr>
              <w:t>项目/类别</w:t>
            </w:r>
          </w:p>
        </w:tc>
        <w:tc>
          <w:tcPr>
            <w:tcW w:w="1440" w:type="dxa"/>
          </w:tcPr>
          <w:p w:rsidR="008171B9" w:rsidRPr="008171B9" w:rsidRDefault="008171B9" w:rsidP="008171B9">
            <w:pPr>
              <w:spacing w:line="440" w:lineRule="exact"/>
              <w:jc w:val="center"/>
              <w:rPr>
                <w:rFonts w:ascii="仿宋_GB2312" w:eastAsia="仿宋_GB2312" w:hAnsi="仿宋" w:cs="MingLiU" w:hint="eastAsia"/>
                <w:kern w:val="0"/>
                <w:szCs w:val="21"/>
              </w:rPr>
            </w:pPr>
            <w:r w:rsidRPr="008171B9">
              <w:rPr>
                <w:rFonts w:ascii="仿宋_GB2312" w:eastAsia="仿宋_GB2312" w:hAnsi="仿宋" w:cs="MingLiU" w:hint="eastAsia"/>
                <w:kern w:val="0"/>
                <w:szCs w:val="21"/>
              </w:rPr>
              <w:t>年末余额</w:t>
            </w:r>
          </w:p>
        </w:tc>
        <w:tc>
          <w:tcPr>
            <w:tcW w:w="1620" w:type="dxa"/>
          </w:tcPr>
          <w:p w:rsidR="008171B9" w:rsidRPr="008171B9" w:rsidRDefault="008171B9" w:rsidP="008171B9">
            <w:pPr>
              <w:spacing w:line="440" w:lineRule="exact"/>
              <w:jc w:val="center"/>
              <w:rPr>
                <w:rFonts w:ascii="仿宋_GB2312" w:eastAsia="仿宋_GB2312" w:hAnsi="仿宋" w:cs="MingLiU" w:hint="eastAsia"/>
                <w:kern w:val="0"/>
                <w:szCs w:val="21"/>
              </w:rPr>
            </w:pPr>
            <w:r w:rsidRPr="008171B9">
              <w:rPr>
                <w:rFonts w:ascii="仿宋_GB2312" w:eastAsia="仿宋_GB2312" w:hAnsi="仿宋" w:cs="MingLiU" w:hint="eastAsia"/>
                <w:kern w:val="0"/>
                <w:szCs w:val="21"/>
              </w:rPr>
              <w:t>本年增加</w:t>
            </w:r>
          </w:p>
        </w:tc>
        <w:tc>
          <w:tcPr>
            <w:tcW w:w="1346" w:type="dxa"/>
          </w:tcPr>
          <w:p w:rsidR="008171B9" w:rsidRPr="008171B9" w:rsidRDefault="008171B9" w:rsidP="008171B9">
            <w:pPr>
              <w:spacing w:line="440" w:lineRule="exact"/>
              <w:jc w:val="center"/>
              <w:rPr>
                <w:rFonts w:ascii="仿宋_GB2312" w:eastAsia="仿宋_GB2312" w:hAnsi="仿宋" w:cs="MingLiU" w:hint="eastAsia"/>
                <w:kern w:val="0"/>
                <w:szCs w:val="21"/>
              </w:rPr>
            </w:pPr>
            <w:r w:rsidRPr="008171B9">
              <w:rPr>
                <w:rFonts w:ascii="仿宋_GB2312" w:eastAsia="仿宋_GB2312" w:hAnsi="仿宋" w:cs="MingLiU" w:hint="eastAsia"/>
                <w:kern w:val="0"/>
                <w:szCs w:val="21"/>
              </w:rPr>
              <w:t>本年减少</w:t>
            </w:r>
          </w:p>
        </w:tc>
        <w:tc>
          <w:tcPr>
            <w:tcW w:w="1134" w:type="dxa"/>
          </w:tcPr>
          <w:p w:rsidR="008171B9" w:rsidRPr="008171B9" w:rsidRDefault="008171B9" w:rsidP="008171B9">
            <w:pPr>
              <w:spacing w:line="440" w:lineRule="exact"/>
              <w:jc w:val="center"/>
              <w:rPr>
                <w:rFonts w:ascii="仿宋_GB2312" w:eastAsia="仿宋_GB2312" w:hAnsi="仿宋" w:cs="MingLiU" w:hint="eastAsia"/>
                <w:kern w:val="0"/>
                <w:szCs w:val="21"/>
              </w:rPr>
            </w:pPr>
            <w:r w:rsidRPr="008171B9">
              <w:rPr>
                <w:rFonts w:ascii="仿宋_GB2312" w:eastAsia="仿宋_GB2312" w:hAnsi="仿宋" w:cs="MingLiU" w:hint="eastAsia"/>
                <w:kern w:val="0"/>
                <w:szCs w:val="21"/>
              </w:rPr>
              <w:t>年初余额</w:t>
            </w:r>
          </w:p>
        </w:tc>
        <w:tc>
          <w:tcPr>
            <w:tcW w:w="1970" w:type="dxa"/>
            <w:tcBorders>
              <w:bottom w:val="single" w:sz="4" w:space="0" w:color="auto"/>
              <w:right w:val="nil"/>
            </w:tcBorders>
          </w:tcPr>
          <w:p w:rsidR="008171B9" w:rsidRPr="008171B9" w:rsidRDefault="008171B9" w:rsidP="008171B9">
            <w:pPr>
              <w:spacing w:line="440" w:lineRule="exact"/>
              <w:jc w:val="center"/>
              <w:rPr>
                <w:rFonts w:ascii="仿宋_GB2312" w:eastAsia="仿宋_GB2312" w:hAnsi="仿宋" w:cs="MingLiU" w:hint="eastAsia"/>
                <w:kern w:val="0"/>
                <w:szCs w:val="21"/>
              </w:rPr>
            </w:pPr>
            <w:r w:rsidRPr="008171B9">
              <w:rPr>
                <w:rFonts w:ascii="仿宋_GB2312" w:eastAsia="仿宋_GB2312" w:hAnsi="仿宋" w:cs="MingLiU" w:hint="eastAsia"/>
                <w:kern w:val="0"/>
                <w:szCs w:val="21"/>
              </w:rPr>
              <w:t>本年返还的原因</w:t>
            </w:r>
          </w:p>
        </w:tc>
      </w:tr>
      <w:tr w:rsidR="008171B9" w:rsidRPr="008171B9" w:rsidTr="00652DCB">
        <w:trPr>
          <w:jc w:val="center"/>
        </w:trPr>
        <w:tc>
          <w:tcPr>
            <w:tcW w:w="1450" w:type="dxa"/>
            <w:tcBorders>
              <w:left w:val="nil"/>
            </w:tcBorders>
          </w:tcPr>
          <w:p w:rsidR="008171B9" w:rsidRPr="008171B9" w:rsidRDefault="008171B9" w:rsidP="008171B9">
            <w:pPr>
              <w:spacing w:line="440" w:lineRule="exact"/>
              <w:jc w:val="center"/>
              <w:rPr>
                <w:rFonts w:ascii="仿宋_GB2312" w:eastAsia="仿宋_GB2312" w:hAnsi="仿宋" w:cs="MingLiU" w:hint="eastAsia"/>
                <w:kern w:val="0"/>
                <w:szCs w:val="21"/>
              </w:rPr>
            </w:pPr>
          </w:p>
        </w:tc>
        <w:tc>
          <w:tcPr>
            <w:tcW w:w="1440" w:type="dxa"/>
          </w:tcPr>
          <w:p w:rsidR="008171B9" w:rsidRPr="008171B9" w:rsidRDefault="008171B9" w:rsidP="008171B9">
            <w:pPr>
              <w:spacing w:line="440" w:lineRule="exact"/>
              <w:jc w:val="center"/>
              <w:rPr>
                <w:rFonts w:ascii="仿宋_GB2312" w:eastAsia="仿宋_GB2312" w:hAnsi="仿宋" w:cs="MingLiU" w:hint="eastAsia"/>
                <w:kern w:val="0"/>
                <w:szCs w:val="21"/>
              </w:rPr>
            </w:pPr>
          </w:p>
        </w:tc>
        <w:tc>
          <w:tcPr>
            <w:tcW w:w="1620" w:type="dxa"/>
          </w:tcPr>
          <w:p w:rsidR="008171B9" w:rsidRPr="008171B9" w:rsidRDefault="008171B9" w:rsidP="008171B9">
            <w:pPr>
              <w:spacing w:line="440" w:lineRule="exact"/>
              <w:jc w:val="center"/>
              <w:rPr>
                <w:rFonts w:ascii="仿宋_GB2312" w:eastAsia="仿宋_GB2312" w:hAnsi="仿宋" w:cs="MingLiU" w:hint="eastAsia"/>
                <w:kern w:val="0"/>
                <w:szCs w:val="21"/>
              </w:rPr>
            </w:pPr>
          </w:p>
        </w:tc>
        <w:tc>
          <w:tcPr>
            <w:tcW w:w="1346" w:type="dxa"/>
          </w:tcPr>
          <w:p w:rsidR="008171B9" w:rsidRPr="008171B9" w:rsidRDefault="008171B9" w:rsidP="008171B9">
            <w:pPr>
              <w:spacing w:line="440" w:lineRule="exact"/>
              <w:jc w:val="center"/>
              <w:rPr>
                <w:rFonts w:ascii="仿宋_GB2312" w:eastAsia="仿宋_GB2312" w:hAnsi="仿宋" w:cs="MingLiU" w:hint="eastAsia"/>
                <w:kern w:val="0"/>
                <w:szCs w:val="21"/>
              </w:rPr>
            </w:pPr>
          </w:p>
        </w:tc>
        <w:tc>
          <w:tcPr>
            <w:tcW w:w="1134" w:type="dxa"/>
          </w:tcPr>
          <w:p w:rsidR="008171B9" w:rsidRPr="008171B9" w:rsidRDefault="008171B9" w:rsidP="008171B9">
            <w:pPr>
              <w:spacing w:line="440" w:lineRule="exact"/>
              <w:jc w:val="center"/>
              <w:rPr>
                <w:rFonts w:ascii="仿宋_GB2312" w:eastAsia="仿宋_GB2312" w:hAnsi="仿宋" w:cs="MingLiU" w:hint="eastAsia"/>
                <w:kern w:val="0"/>
                <w:szCs w:val="21"/>
              </w:rPr>
            </w:pPr>
          </w:p>
        </w:tc>
        <w:tc>
          <w:tcPr>
            <w:tcW w:w="1970" w:type="dxa"/>
            <w:tcBorders>
              <w:right w:val="nil"/>
            </w:tcBorders>
          </w:tcPr>
          <w:p w:rsidR="008171B9" w:rsidRPr="008171B9" w:rsidRDefault="008171B9" w:rsidP="008171B9">
            <w:pPr>
              <w:spacing w:line="440" w:lineRule="exact"/>
              <w:jc w:val="center"/>
              <w:rPr>
                <w:rFonts w:ascii="仿宋_GB2312" w:eastAsia="仿宋_GB2312" w:hAnsi="仿宋" w:cs="MingLiU" w:hint="eastAsia"/>
                <w:kern w:val="0"/>
                <w:szCs w:val="21"/>
              </w:rPr>
            </w:pPr>
          </w:p>
        </w:tc>
      </w:tr>
      <w:tr w:rsidR="008171B9" w:rsidRPr="008171B9" w:rsidTr="00652DCB">
        <w:trPr>
          <w:jc w:val="center"/>
        </w:trPr>
        <w:tc>
          <w:tcPr>
            <w:tcW w:w="1450" w:type="dxa"/>
            <w:tcBorders>
              <w:left w:val="nil"/>
            </w:tcBorders>
          </w:tcPr>
          <w:p w:rsidR="008171B9" w:rsidRPr="008171B9" w:rsidRDefault="008171B9" w:rsidP="008171B9">
            <w:pPr>
              <w:spacing w:line="440" w:lineRule="exact"/>
              <w:rPr>
                <w:rFonts w:ascii="仿宋_GB2312" w:eastAsia="仿宋_GB2312" w:hAnsi="仿宋" w:cs="MingLiU" w:hint="eastAsia"/>
                <w:kern w:val="0"/>
                <w:szCs w:val="21"/>
              </w:rPr>
            </w:pPr>
          </w:p>
        </w:tc>
        <w:tc>
          <w:tcPr>
            <w:tcW w:w="1440" w:type="dxa"/>
          </w:tcPr>
          <w:p w:rsidR="008171B9" w:rsidRPr="008171B9" w:rsidRDefault="008171B9" w:rsidP="008171B9">
            <w:pPr>
              <w:spacing w:line="440" w:lineRule="exact"/>
              <w:rPr>
                <w:rFonts w:ascii="仿宋_GB2312" w:eastAsia="仿宋_GB2312" w:hAnsi="仿宋" w:cs="MingLiU" w:hint="eastAsia"/>
                <w:kern w:val="0"/>
                <w:szCs w:val="21"/>
              </w:rPr>
            </w:pPr>
          </w:p>
        </w:tc>
        <w:tc>
          <w:tcPr>
            <w:tcW w:w="1620" w:type="dxa"/>
          </w:tcPr>
          <w:p w:rsidR="008171B9" w:rsidRPr="008171B9" w:rsidRDefault="008171B9" w:rsidP="008171B9">
            <w:pPr>
              <w:spacing w:line="440" w:lineRule="exact"/>
              <w:rPr>
                <w:rFonts w:ascii="仿宋_GB2312" w:eastAsia="仿宋_GB2312" w:hAnsi="仿宋" w:cs="MingLiU" w:hint="eastAsia"/>
                <w:kern w:val="0"/>
                <w:szCs w:val="21"/>
              </w:rPr>
            </w:pPr>
          </w:p>
        </w:tc>
        <w:tc>
          <w:tcPr>
            <w:tcW w:w="1346" w:type="dxa"/>
          </w:tcPr>
          <w:p w:rsidR="008171B9" w:rsidRPr="008171B9" w:rsidRDefault="008171B9" w:rsidP="008171B9">
            <w:pPr>
              <w:spacing w:line="440" w:lineRule="exact"/>
              <w:rPr>
                <w:rFonts w:ascii="仿宋_GB2312" w:eastAsia="仿宋_GB2312" w:hAnsi="仿宋" w:cs="MingLiU" w:hint="eastAsia"/>
                <w:kern w:val="0"/>
                <w:szCs w:val="21"/>
              </w:rPr>
            </w:pPr>
          </w:p>
        </w:tc>
        <w:tc>
          <w:tcPr>
            <w:tcW w:w="1134" w:type="dxa"/>
          </w:tcPr>
          <w:p w:rsidR="008171B9" w:rsidRPr="008171B9" w:rsidRDefault="008171B9" w:rsidP="008171B9">
            <w:pPr>
              <w:spacing w:line="440" w:lineRule="exact"/>
              <w:rPr>
                <w:rFonts w:ascii="仿宋_GB2312" w:eastAsia="仿宋_GB2312" w:hAnsi="仿宋" w:cs="MingLiU" w:hint="eastAsia"/>
                <w:kern w:val="0"/>
                <w:szCs w:val="21"/>
              </w:rPr>
            </w:pPr>
          </w:p>
        </w:tc>
        <w:tc>
          <w:tcPr>
            <w:tcW w:w="1970" w:type="dxa"/>
            <w:tcBorders>
              <w:right w:val="nil"/>
            </w:tcBorders>
          </w:tcPr>
          <w:p w:rsidR="008171B9" w:rsidRPr="008171B9" w:rsidRDefault="008171B9" w:rsidP="008171B9">
            <w:pPr>
              <w:spacing w:line="440" w:lineRule="exact"/>
              <w:rPr>
                <w:rFonts w:ascii="仿宋_GB2312" w:eastAsia="仿宋_GB2312" w:hAnsi="仿宋" w:cs="MingLiU" w:hint="eastAsia"/>
                <w:kern w:val="0"/>
                <w:szCs w:val="21"/>
              </w:rPr>
            </w:pPr>
          </w:p>
        </w:tc>
      </w:tr>
      <w:tr w:rsidR="008171B9" w:rsidRPr="008171B9" w:rsidTr="00652DCB">
        <w:trPr>
          <w:jc w:val="center"/>
        </w:trPr>
        <w:tc>
          <w:tcPr>
            <w:tcW w:w="1450" w:type="dxa"/>
            <w:tcBorders>
              <w:left w:val="nil"/>
            </w:tcBorders>
          </w:tcPr>
          <w:p w:rsidR="008171B9" w:rsidRPr="008171B9" w:rsidRDefault="008171B9" w:rsidP="008171B9">
            <w:pPr>
              <w:spacing w:line="440" w:lineRule="exact"/>
              <w:jc w:val="center"/>
              <w:rPr>
                <w:rFonts w:ascii="仿宋_GB2312" w:eastAsia="仿宋_GB2312" w:hAnsi="仿宋" w:cs="MingLiU" w:hint="eastAsia"/>
                <w:kern w:val="0"/>
                <w:szCs w:val="21"/>
              </w:rPr>
            </w:pPr>
            <w:r w:rsidRPr="008171B9">
              <w:rPr>
                <w:rFonts w:ascii="仿宋_GB2312" w:eastAsia="仿宋_GB2312" w:hAnsi="仿宋" w:cs="MingLiU" w:hint="eastAsia"/>
                <w:kern w:val="0"/>
                <w:szCs w:val="21"/>
              </w:rPr>
              <w:t>合计</w:t>
            </w:r>
          </w:p>
        </w:tc>
        <w:tc>
          <w:tcPr>
            <w:tcW w:w="1440" w:type="dxa"/>
          </w:tcPr>
          <w:p w:rsidR="008171B9" w:rsidRPr="008171B9" w:rsidRDefault="008171B9" w:rsidP="008171B9">
            <w:pPr>
              <w:spacing w:line="440" w:lineRule="exact"/>
              <w:rPr>
                <w:rFonts w:ascii="仿宋_GB2312" w:eastAsia="仿宋_GB2312" w:hAnsi="仿宋" w:cs="MingLiU" w:hint="eastAsia"/>
                <w:kern w:val="0"/>
                <w:szCs w:val="21"/>
              </w:rPr>
            </w:pPr>
          </w:p>
        </w:tc>
        <w:tc>
          <w:tcPr>
            <w:tcW w:w="1620" w:type="dxa"/>
          </w:tcPr>
          <w:p w:rsidR="008171B9" w:rsidRPr="008171B9" w:rsidRDefault="008171B9" w:rsidP="008171B9">
            <w:pPr>
              <w:spacing w:line="440" w:lineRule="exact"/>
              <w:rPr>
                <w:rFonts w:ascii="仿宋_GB2312" w:eastAsia="仿宋_GB2312" w:hAnsi="仿宋" w:cs="MingLiU" w:hint="eastAsia"/>
                <w:kern w:val="0"/>
                <w:szCs w:val="21"/>
              </w:rPr>
            </w:pPr>
          </w:p>
        </w:tc>
        <w:tc>
          <w:tcPr>
            <w:tcW w:w="1346" w:type="dxa"/>
          </w:tcPr>
          <w:p w:rsidR="008171B9" w:rsidRPr="008171B9" w:rsidRDefault="008171B9" w:rsidP="008171B9">
            <w:pPr>
              <w:spacing w:line="440" w:lineRule="exact"/>
              <w:rPr>
                <w:rFonts w:ascii="仿宋_GB2312" w:eastAsia="仿宋_GB2312" w:hAnsi="仿宋" w:cs="MingLiU" w:hint="eastAsia"/>
                <w:kern w:val="0"/>
                <w:szCs w:val="21"/>
              </w:rPr>
            </w:pPr>
          </w:p>
        </w:tc>
        <w:tc>
          <w:tcPr>
            <w:tcW w:w="1134" w:type="dxa"/>
          </w:tcPr>
          <w:p w:rsidR="008171B9" w:rsidRPr="008171B9" w:rsidRDefault="008171B9" w:rsidP="008171B9">
            <w:pPr>
              <w:spacing w:line="440" w:lineRule="exact"/>
              <w:rPr>
                <w:rFonts w:ascii="仿宋_GB2312" w:eastAsia="仿宋_GB2312" w:hAnsi="仿宋" w:cs="MingLiU" w:hint="eastAsia"/>
                <w:kern w:val="0"/>
                <w:szCs w:val="21"/>
              </w:rPr>
            </w:pPr>
          </w:p>
        </w:tc>
        <w:tc>
          <w:tcPr>
            <w:tcW w:w="1970" w:type="dxa"/>
            <w:tcBorders>
              <w:right w:val="nil"/>
            </w:tcBorders>
          </w:tcPr>
          <w:p w:rsidR="008171B9" w:rsidRPr="008171B9" w:rsidRDefault="008171B9" w:rsidP="008171B9">
            <w:pPr>
              <w:spacing w:line="440" w:lineRule="exact"/>
              <w:rPr>
                <w:rFonts w:ascii="仿宋_GB2312" w:eastAsia="仿宋_GB2312" w:hAnsi="仿宋" w:cs="MingLiU" w:hint="eastAsia"/>
                <w:kern w:val="0"/>
                <w:szCs w:val="21"/>
              </w:rPr>
            </w:pPr>
          </w:p>
        </w:tc>
      </w:tr>
    </w:tbl>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（五十四</w:t>
      </w:r>
      <w:r w:rsidRPr="008171B9">
        <w:rPr>
          <w:rFonts w:ascii="仿宋_GB2312" w:eastAsia="仿宋_GB2312" w:hAnsi="宋体" w:cs="MingLiU" w:hint="eastAsia"/>
          <w:kern w:val="0"/>
          <w:sz w:val="24"/>
          <w:szCs w:val="28"/>
        </w:rPr>
        <w:t>）</w:t>
      </w:r>
      <w:r w:rsidRPr="008171B9">
        <w:rPr>
          <w:rFonts w:ascii="仿宋_GB2312" w:eastAsia="仿宋_GB2312" w:hAnsi="仿宋" w:cs="MingLiU" w:hint="eastAsia"/>
          <w:kern w:val="0"/>
          <w:sz w:val="24"/>
          <w:szCs w:val="28"/>
        </w:rPr>
        <w:t>其他非流动负债</w:t>
      </w:r>
      <w:bookmarkEnd w:id="64"/>
      <w:bookmarkEnd w:id="65"/>
      <w:bookmarkEnd w:id="66"/>
      <w:bookmarkEnd w:id="67"/>
    </w:p>
    <w:tbl>
      <w:tblPr>
        <w:tblW w:w="0" w:type="auto"/>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3653"/>
        <w:gridCol w:w="2410"/>
        <w:gridCol w:w="2459"/>
      </w:tblGrid>
      <w:tr w:rsidR="008171B9" w:rsidRPr="008171B9" w:rsidTr="00652DCB">
        <w:trPr>
          <w:trHeight w:val="397"/>
        </w:trPr>
        <w:tc>
          <w:tcPr>
            <w:tcW w:w="3653"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宋体" w:hint="eastAsia"/>
                <w:kern w:val="0"/>
                <w:szCs w:val="21"/>
              </w:rPr>
              <w:t>项目/类别</w:t>
            </w:r>
          </w:p>
        </w:tc>
        <w:tc>
          <w:tcPr>
            <w:tcW w:w="2410"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宋体" w:hint="eastAsia"/>
                <w:kern w:val="0"/>
                <w:szCs w:val="21"/>
              </w:rPr>
              <w:t>年末余额</w:t>
            </w:r>
          </w:p>
        </w:tc>
        <w:tc>
          <w:tcPr>
            <w:tcW w:w="2459" w:type="dxa"/>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年初余额</w:t>
            </w:r>
          </w:p>
        </w:tc>
      </w:tr>
      <w:tr w:rsidR="008171B9" w:rsidRPr="008171B9" w:rsidTr="00652DCB">
        <w:trPr>
          <w:trHeight w:val="397"/>
        </w:trPr>
        <w:tc>
          <w:tcPr>
            <w:tcW w:w="3653"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p>
        </w:tc>
        <w:tc>
          <w:tcPr>
            <w:tcW w:w="2410"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2459" w:type="dxa"/>
          </w:tcPr>
          <w:p w:rsidR="008171B9" w:rsidRPr="008171B9" w:rsidRDefault="008171B9" w:rsidP="008171B9">
            <w:pPr>
              <w:tabs>
                <w:tab w:val="right" w:pos="3690"/>
                <w:tab w:val="right" w:pos="5130"/>
                <w:tab w:val="right" w:pos="6030"/>
                <w:tab w:val="right" w:pos="7650"/>
                <w:tab w:val="right" w:pos="9270"/>
              </w:tabs>
              <w:spacing w:line="440" w:lineRule="exact"/>
              <w:rPr>
                <w:rFonts w:ascii="仿宋_GB2312" w:eastAsia="仿宋_GB2312" w:hAnsi="仿宋" w:cs="Times New Roman" w:hint="eastAsia"/>
                <w:szCs w:val="21"/>
              </w:rPr>
            </w:pPr>
          </w:p>
        </w:tc>
      </w:tr>
      <w:tr w:rsidR="008171B9" w:rsidRPr="008171B9" w:rsidTr="00652DCB">
        <w:trPr>
          <w:trHeight w:val="397"/>
        </w:trPr>
        <w:tc>
          <w:tcPr>
            <w:tcW w:w="3653"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2410"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2459" w:type="dxa"/>
          </w:tcPr>
          <w:p w:rsidR="008171B9" w:rsidRPr="008171B9" w:rsidRDefault="008171B9" w:rsidP="008171B9">
            <w:pPr>
              <w:tabs>
                <w:tab w:val="right" w:pos="3690"/>
                <w:tab w:val="right" w:pos="5130"/>
                <w:tab w:val="right" w:pos="6030"/>
                <w:tab w:val="right" w:pos="7650"/>
                <w:tab w:val="right" w:pos="9270"/>
              </w:tabs>
              <w:spacing w:line="440" w:lineRule="exact"/>
              <w:rPr>
                <w:rFonts w:ascii="仿宋_GB2312" w:eastAsia="仿宋_GB2312" w:hAnsi="仿宋" w:cs="Times New Roman" w:hint="eastAsia"/>
                <w:szCs w:val="21"/>
              </w:rPr>
            </w:pPr>
          </w:p>
        </w:tc>
      </w:tr>
      <w:tr w:rsidR="008171B9" w:rsidRPr="008171B9" w:rsidTr="00652DCB">
        <w:trPr>
          <w:trHeight w:val="397"/>
        </w:trPr>
        <w:tc>
          <w:tcPr>
            <w:tcW w:w="3653"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宋体" w:hint="eastAsia"/>
                <w:kern w:val="0"/>
                <w:szCs w:val="21"/>
              </w:rPr>
              <w:t>合计</w:t>
            </w:r>
          </w:p>
        </w:tc>
        <w:tc>
          <w:tcPr>
            <w:tcW w:w="2410"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2459"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r>
    </w:tbl>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bookmarkStart w:id="68" w:name="_Toc247371885"/>
      <w:bookmarkStart w:id="69" w:name="_Toc215904893"/>
      <w:bookmarkStart w:id="70" w:name="_Toc241636469"/>
      <w:bookmarkStart w:id="71" w:name="_Toc247094101"/>
      <w:r w:rsidRPr="008171B9">
        <w:rPr>
          <w:rFonts w:ascii="仿宋_GB2312" w:eastAsia="仿宋_GB2312" w:hAnsi="仿宋" w:cs="MingLiU" w:hint="eastAsia"/>
          <w:kern w:val="0"/>
          <w:sz w:val="24"/>
          <w:szCs w:val="28"/>
        </w:rPr>
        <w:t>（五十五）实收资本（或股本）</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1321"/>
        <w:gridCol w:w="1100"/>
        <w:gridCol w:w="1573"/>
        <w:gridCol w:w="975"/>
        <w:gridCol w:w="975"/>
        <w:gridCol w:w="1100"/>
        <w:gridCol w:w="1478"/>
      </w:tblGrid>
      <w:tr w:rsidR="008171B9" w:rsidRPr="008171B9" w:rsidTr="00652DCB">
        <w:trPr>
          <w:cantSplit/>
          <w:trHeight w:val="397"/>
          <w:jc w:val="center"/>
        </w:trPr>
        <w:tc>
          <w:tcPr>
            <w:tcW w:w="1321" w:type="dxa"/>
            <w:vMerge w:val="restart"/>
            <w:vAlign w:val="center"/>
          </w:tcPr>
          <w:p w:rsidR="008171B9" w:rsidRPr="008171B9" w:rsidRDefault="008171B9" w:rsidP="008171B9">
            <w:pPr>
              <w:spacing w:line="440" w:lineRule="exact"/>
              <w:rPr>
                <w:rFonts w:ascii="仿宋_GB2312" w:eastAsia="仿宋_GB2312" w:hAnsi="仿宋" w:cs="Arial" w:hint="eastAsia"/>
                <w:bCs/>
                <w:szCs w:val="21"/>
              </w:rPr>
            </w:pPr>
            <w:r w:rsidRPr="008171B9">
              <w:rPr>
                <w:rFonts w:ascii="仿宋_GB2312" w:eastAsia="仿宋_GB2312" w:hAnsi="仿宋" w:cs="Arial" w:hint="eastAsia"/>
                <w:bCs/>
                <w:szCs w:val="21"/>
              </w:rPr>
              <w:t>投资者名称</w:t>
            </w:r>
          </w:p>
        </w:tc>
        <w:tc>
          <w:tcPr>
            <w:tcW w:w="2673" w:type="dxa"/>
            <w:gridSpan w:val="2"/>
            <w:vAlign w:val="center"/>
          </w:tcPr>
          <w:p w:rsidR="008171B9" w:rsidRPr="008171B9" w:rsidRDefault="008171B9" w:rsidP="008171B9">
            <w:pPr>
              <w:spacing w:line="440" w:lineRule="exact"/>
              <w:jc w:val="center"/>
              <w:rPr>
                <w:rFonts w:ascii="仿宋_GB2312" w:eastAsia="仿宋_GB2312" w:hAnsi="仿宋" w:cs="Arial" w:hint="eastAsia"/>
                <w:bCs/>
                <w:szCs w:val="21"/>
              </w:rPr>
            </w:pPr>
            <w:r w:rsidRPr="008171B9">
              <w:rPr>
                <w:rFonts w:ascii="仿宋_GB2312" w:eastAsia="仿宋_GB2312" w:hAnsi="仿宋" w:cs="Arial" w:hint="eastAsia"/>
                <w:bCs/>
                <w:szCs w:val="21"/>
              </w:rPr>
              <w:t>年初余额</w:t>
            </w:r>
          </w:p>
        </w:tc>
        <w:tc>
          <w:tcPr>
            <w:tcW w:w="975" w:type="dxa"/>
            <w:vMerge w:val="restart"/>
            <w:vAlign w:val="center"/>
          </w:tcPr>
          <w:p w:rsidR="008171B9" w:rsidRPr="008171B9" w:rsidRDefault="008171B9" w:rsidP="008171B9">
            <w:pPr>
              <w:spacing w:line="440" w:lineRule="exact"/>
              <w:jc w:val="center"/>
              <w:rPr>
                <w:rFonts w:ascii="仿宋_GB2312" w:eastAsia="仿宋_GB2312" w:hAnsi="仿宋" w:cs="Arial" w:hint="eastAsia"/>
                <w:bCs/>
                <w:szCs w:val="21"/>
              </w:rPr>
            </w:pPr>
            <w:r w:rsidRPr="008171B9">
              <w:rPr>
                <w:rFonts w:ascii="仿宋_GB2312" w:eastAsia="仿宋_GB2312" w:hAnsi="仿宋" w:cs="Arial" w:hint="eastAsia"/>
                <w:bCs/>
                <w:szCs w:val="21"/>
              </w:rPr>
              <w:t>本年</w:t>
            </w:r>
          </w:p>
          <w:p w:rsidR="008171B9" w:rsidRPr="008171B9" w:rsidRDefault="008171B9" w:rsidP="008171B9">
            <w:pPr>
              <w:spacing w:line="440" w:lineRule="exact"/>
              <w:jc w:val="center"/>
              <w:rPr>
                <w:rFonts w:ascii="仿宋_GB2312" w:eastAsia="仿宋_GB2312" w:hAnsi="仿宋" w:cs="Arial" w:hint="eastAsia"/>
                <w:bCs/>
                <w:szCs w:val="21"/>
              </w:rPr>
            </w:pPr>
            <w:r w:rsidRPr="008171B9">
              <w:rPr>
                <w:rFonts w:ascii="仿宋_GB2312" w:eastAsia="仿宋_GB2312" w:hAnsi="仿宋" w:cs="Arial" w:hint="eastAsia"/>
                <w:bCs/>
                <w:szCs w:val="21"/>
              </w:rPr>
              <w:t>增加</w:t>
            </w:r>
          </w:p>
        </w:tc>
        <w:tc>
          <w:tcPr>
            <w:tcW w:w="975" w:type="dxa"/>
            <w:vMerge w:val="restart"/>
            <w:vAlign w:val="center"/>
          </w:tcPr>
          <w:p w:rsidR="008171B9" w:rsidRPr="008171B9" w:rsidRDefault="008171B9" w:rsidP="008171B9">
            <w:pPr>
              <w:spacing w:line="440" w:lineRule="exact"/>
              <w:jc w:val="center"/>
              <w:rPr>
                <w:rFonts w:ascii="仿宋_GB2312" w:eastAsia="仿宋_GB2312" w:hAnsi="仿宋" w:cs="Arial" w:hint="eastAsia"/>
                <w:bCs/>
                <w:szCs w:val="21"/>
              </w:rPr>
            </w:pPr>
            <w:r w:rsidRPr="008171B9">
              <w:rPr>
                <w:rFonts w:ascii="仿宋_GB2312" w:eastAsia="仿宋_GB2312" w:hAnsi="仿宋" w:cs="Arial" w:hint="eastAsia"/>
                <w:bCs/>
                <w:szCs w:val="21"/>
              </w:rPr>
              <w:t>本年</w:t>
            </w:r>
          </w:p>
          <w:p w:rsidR="008171B9" w:rsidRPr="008171B9" w:rsidRDefault="008171B9" w:rsidP="008171B9">
            <w:pPr>
              <w:spacing w:line="440" w:lineRule="exact"/>
              <w:jc w:val="center"/>
              <w:rPr>
                <w:rFonts w:ascii="仿宋_GB2312" w:eastAsia="仿宋_GB2312" w:hAnsi="仿宋" w:cs="Arial" w:hint="eastAsia"/>
                <w:bCs/>
                <w:szCs w:val="21"/>
              </w:rPr>
            </w:pPr>
            <w:r w:rsidRPr="008171B9">
              <w:rPr>
                <w:rFonts w:ascii="仿宋_GB2312" w:eastAsia="仿宋_GB2312" w:hAnsi="仿宋" w:cs="Arial" w:hint="eastAsia"/>
                <w:bCs/>
                <w:szCs w:val="21"/>
              </w:rPr>
              <w:t>减少</w:t>
            </w:r>
          </w:p>
        </w:tc>
        <w:tc>
          <w:tcPr>
            <w:tcW w:w="2578" w:type="dxa"/>
            <w:gridSpan w:val="2"/>
            <w:vAlign w:val="center"/>
          </w:tcPr>
          <w:p w:rsidR="008171B9" w:rsidRPr="008171B9" w:rsidRDefault="008171B9" w:rsidP="008171B9">
            <w:pPr>
              <w:spacing w:line="440" w:lineRule="exact"/>
              <w:jc w:val="center"/>
              <w:rPr>
                <w:rFonts w:ascii="仿宋_GB2312" w:eastAsia="仿宋_GB2312" w:hAnsi="仿宋" w:cs="Arial" w:hint="eastAsia"/>
                <w:bCs/>
                <w:szCs w:val="21"/>
              </w:rPr>
            </w:pPr>
            <w:r w:rsidRPr="008171B9">
              <w:rPr>
                <w:rFonts w:ascii="仿宋_GB2312" w:eastAsia="仿宋_GB2312" w:hAnsi="仿宋" w:cs="Arial" w:hint="eastAsia"/>
                <w:bCs/>
                <w:szCs w:val="21"/>
              </w:rPr>
              <w:t>年末余额</w:t>
            </w:r>
          </w:p>
        </w:tc>
      </w:tr>
      <w:tr w:rsidR="008171B9" w:rsidRPr="008171B9" w:rsidTr="00652DCB">
        <w:trPr>
          <w:cantSplit/>
          <w:trHeight w:val="397"/>
          <w:jc w:val="center"/>
        </w:trPr>
        <w:tc>
          <w:tcPr>
            <w:tcW w:w="1321" w:type="dxa"/>
            <w:vMerge/>
            <w:vAlign w:val="center"/>
          </w:tcPr>
          <w:p w:rsidR="008171B9" w:rsidRPr="008171B9" w:rsidRDefault="008171B9" w:rsidP="008171B9">
            <w:pPr>
              <w:spacing w:line="440" w:lineRule="exact"/>
              <w:rPr>
                <w:rFonts w:ascii="仿宋_GB2312" w:eastAsia="仿宋_GB2312" w:hAnsi="仿宋" w:cs="Arial" w:hint="eastAsia"/>
                <w:bCs/>
                <w:szCs w:val="21"/>
              </w:rPr>
            </w:pPr>
          </w:p>
        </w:tc>
        <w:tc>
          <w:tcPr>
            <w:tcW w:w="1100" w:type="dxa"/>
            <w:vAlign w:val="center"/>
          </w:tcPr>
          <w:p w:rsidR="008171B9" w:rsidRPr="008171B9" w:rsidRDefault="008171B9" w:rsidP="008171B9">
            <w:pPr>
              <w:spacing w:line="440" w:lineRule="exact"/>
              <w:rPr>
                <w:rFonts w:ascii="仿宋_GB2312" w:eastAsia="仿宋_GB2312" w:hAnsi="仿宋" w:cs="Arial" w:hint="eastAsia"/>
                <w:bCs/>
                <w:szCs w:val="21"/>
              </w:rPr>
            </w:pPr>
            <w:r w:rsidRPr="008171B9">
              <w:rPr>
                <w:rFonts w:ascii="仿宋_GB2312" w:eastAsia="仿宋_GB2312" w:hAnsi="仿宋" w:cs="Arial" w:hint="eastAsia"/>
                <w:bCs/>
                <w:szCs w:val="21"/>
              </w:rPr>
              <w:t>投资金额</w:t>
            </w:r>
          </w:p>
        </w:tc>
        <w:tc>
          <w:tcPr>
            <w:tcW w:w="1573" w:type="dxa"/>
            <w:vAlign w:val="center"/>
          </w:tcPr>
          <w:p w:rsidR="008171B9" w:rsidRPr="008171B9" w:rsidRDefault="008171B9" w:rsidP="008171B9">
            <w:pPr>
              <w:spacing w:line="440" w:lineRule="exact"/>
              <w:rPr>
                <w:rFonts w:ascii="仿宋_GB2312" w:eastAsia="仿宋_GB2312" w:hAnsi="仿宋" w:cs="Arial" w:hint="eastAsia"/>
                <w:bCs/>
                <w:szCs w:val="21"/>
              </w:rPr>
            </w:pPr>
            <w:r w:rsidRPr="008171B9">
              <w:rPr>
                <w:rFonts w:ascii="仿宋_GB2312" w:eastAsia="仿宋_GB2312" w:hAnsi="仿宋" w:cs="Arial" w:hint="eastAsia"/>
                <w:bCs/>
                <w:szCs w:val="21"/>
              </w:rPr>
              <w:t>所占比例（%）</w:t>
            </w:r>
          </w:p>
        </w:tc>
        <w:tc>
          <w:tcPr>
            <w:tcW w:w="975" w:type="dxa"/>
            <w:vMerge/>
            <w:vAlign w:val="center"/>
          </w:tcPr>
          <w:p w:rsidR="008171B9" w:rsidRPr="008171B9" w:rsidRDefault="008171B9" w:rsidP="008171B9">
            <w:pPr>
              <w:spacing w:line="440" w:lineRule="exact"/>
              <w:rPr>
                <w:rFonts w:ascii="仿宋_GB2312" w:eastAsia="仿宋_GB2312" w:hAnsi="仿宋" w:cs="Arial" w:hint="eastAsia"/>
                <w:bCs/>
                <w:szCs w:val="21"/>
              </w:rPr>
            </w:pPr>
          </w:p>
        </w:tc>
        <w:tc>
          <w:tcPr>
            <w:tcW w:w="975" w:type="dxa"/>
            <w:vMerge/>
            <w:vAlign w:val="center"/>
          </w:tcPr>
          <w:p w:rsidR="008171B9" w:rsidRPr="008171B9" w:rsidRDefault="008171B9" w:rsidP="008171B9">
            <w:pPr>
              <w:spacing w:line="440" w:lineRule="exact"/>
              <w:rPr>
                <w:rFonts w:ascii="仿宋_GB2312" w:eastAsia="仿宋_GB2312" w:hAnsi="仿宋" w:cs="Arial" w:hint="eastAsia"/>
                <w:bCs/>
                <w:szCs w:val="21"/>
              </w:rPr>
            </w:pPr>
          </w:p>
        </w:tc>
        <w:tc>
          <w:tcPr>
            <w:tcW w:w="1100" w:type="dxa"/>
            <w:vAlign w:val="center"/>
          </w:tcPr>
          <w:p w:rsidR="008171B9" w:rsidRPr="008171B9" w:rsidRDefault="008171B9" w:rsidP="008171B9">
            <w:pPr>
              <w:spacing w:line="440" w:lineRule="exact"/>
              <w:rPr>
                <w:rFonts w:ascii="仿宋_GB2312" w:eastAsia="仿宋_GB2312" w:hAnsi="仿宋" w:cs="Arial" w:hint="eastAsia"/>
                <w:bCs/>
                <w:szCs w:val="21"/>
              </w:rPr>
            </w:pPr>
            <w:r w:rsidRPr="008171B9">
              <w:rPr>
                <w:rFonts w:ascii="仿宋_GB2312" w:eastAsia="仿宋_GB2312" w:hAnsi="仿宋" w:cs="Arial" w:hint="eastAsia"/>
                <w:bCs/>
                <w:szCs w:val="21"/>
              </w:rPr>
              <w:t>投资金额</w:t>
            </w:r>
          </w:p>
        </w:tc>
        <w:tc>
          <w:tcPr>
            <w:tcW w:w="1478" w:type="dxa"/>
            <w:vAlign w:val="center"/>
          </w:tcPr>
          <w:p w:rsidR="008171B9" w:rsidRPr="008171B9" w:rsidRDefault="008171B9" w:rsidP="008171B9">
            <w:pPr>
              <w:spacing w:line="440" w:lineRule="exact"/>
              <w:rPr>
                <w:rFonts w:ascii="仿宋_GB2312" w:eastAsia="仿宋_GB2312" w:hAnsi="仿宋" w:cs="Arial" w:hint="eastAsia"/>
                <w:bCs/>
                <w:szCs w:val="21"/>
              </w:rPr>
            </w:pPr>
            <w:r w:rsidRPr="008171B9">
              <w:rPr>
                <w:rFonts w:ascii="仿宋_GB2312" w:eastAsia="仿宋_GB2312" w:hAnsi="仿宋" w:cs="Arial" w:hint="eastAsia"/>
                <w:bCs/>
                <w:szCs w:val="21"/>
              </w:rPr>
              <w:t>所占比例（%）</w:t>
            </w:r>
          </w:p>
        </w:tc>
      </w:tr>
      <w:tr w:rsidR="008171B9" w:rsidRPr="008171B9" w:rsidTr="00652DCB">
        <w:trPr>
          <w:trHeight w:val="397"/>
          <w:jc w:val="center"/>
        </w:trPr>
        <w:tc>
          <w:tcPr>
            <w:tcW w:w="1321" w:type="dxa"/>
            <w:vAlign w:val="center"/>
          </w:tcPr>
          <w:p w:rsidR="008171B9" w:rsidRPr="008171B9" w:rsidRDefault="008171B9" w:rsidP="008171B9">
            <w:pPr>
              <w:spacing w:line="440" w:lineRule="exact"/>
              <w:jc w:val="center"/>
              <w:rPr>
                <w:rFonts w:ascii="仿宋_GB2312" w:eastAsia="仿宋_GB2312" w:hAnsi="仿宋" w:cs="Arial" w:hint="eastAsia"/>
                <w:bCs/>
                <w:szCs w:val="21"/>
              </w:rPr>
            </w:pPr>
            <w:r w:rsidRPr="008171B9">
              <w:rPr>
                <w:rFonts w:ascii="仿宋_GB2312" w:eastAsia="仿宋_GB2312" w:hAnsi="仿宋" w:cs="Arial" w:hint="eastAsia"/>
                <w:bCs/>
                <w:szCs w:val="21"/>
              </w:rPr>
              <w:t>合计</w:t>
            </w:r>
          </w:p>
        </w:tc>
        <w:tc>
          <w:tcPr>
            <w:tcW w:w="1100" w:type="dxa"/>
            <w:vAlign w:val="center"/>
          </w:tcPr>
          <w:p w:rsidR="008171B9" w:rsidRPr="008171B9" w:rsidRDefault="008171B9" w:rsidP="008171B9">
            <w:pPr>
              <w:spacing w:line="440" w:lineRule="exact"/>
              <w:rPr>
                <w:rFonts w:ascii="仿宋_GB2312" w:eastAsia="仿宋_GB2312" w:hAnsi="仿宋" w:cs="Arial" w:hint="eastAsia"/>
                <w:bCs/>
                <w:szCs w:val="21"/>
              </w:rPr>
            </w:pPr>
          </w:p>
        </w:tc>
        <w:tc>
          <w:tcPr>
            <w:tcW w:w="1573" w:type="dxa"/>
            <w:vAlign w:val="center"/>
          </w:tcPr>
          <w:p w:rsidR="008171B9" w:rsidRPr="008171B9" w:rsidRDefault="008171B9" w:rsidP="008171B9">
            <w:pPr>
              <w:spacing w:line="440" w:lineRule="exact"/>
              <w:rPr>
                <w:rFonts w:ascii="仿宋_GB2312" w:eastAsia="仿宋_GB2312" w:hAnsi="仿宋" w:cs="Arial" w:hint="eastAsia"/>
                <w:bCs/>
                <w:szCs w:val="21"/>
              </w:rPr>
            </w:pPr>
          </w:p>
        </w:tc>
        <w:tc>
          <w:tcPr>
            <w:tcW w:w="975" w:type="dxa"/>
            <w:vAlign w:val="center"/>
          </w:tcPr>
          <w:p w:rsidR="008171B9" w:rsidRPr="008171B9" w:rsidRDefault="008171B9" w:rsidP="008171B9">
            <w:pPr>
              <w:spacing w:line="440" w:lineRule="exact"/>
              <w:rPr>
                <w:rFonts w:ascii="仿宋_GB2312" w:eastAsia="仿宋_GB2312" w:hAnsi="仿宋" w:cs="Arial" w:hint="eastAsia"/>
                <w:bCs/>
                <w:szCs w:val="21"/>
              </w:rPr>
            </w:pPr>
          </w:p>
        </w:tc>
        <w:tc>
          <w:tcPr>
            <w:tcW w:w="975" w:type="dxa"/>
            <w:vAlign w:val="center"/>
          </w:tcPr>
          <w:p w:rsidR="008171B9" w:rsidRPr="008171B9" w:rsidRDefault="008171B9" w:rsidP="008171B9">
            <w:pPr>
              <w:spacing w:line="440" w:lineRule="exact"/>
              <w:rPr>
                <w:rFonts w:ascii="仿宋_GB2312" w:eastAsia="仿宋_GB2312" w:hAnsi="仿宋" w:cs="Arial" w:hint="eastAsia"/>
                <w:bCs/>
                <w:szCs w:val="21"/>
              </w:rPr>
            </w:pPr>
          </w:p>
        </w:tc>
        <w:tc>
          <w:tcPr>
            <w:tcW w:w="1100" w:type="dxa"/>
            <w:vAlign w:val="center"/>
          </w:tcPr>
          <w:p w:rsidR="008171B9" w:rsidRPr="008171B9" w:rsidRDefault="008171B9" w:rsidP="008171B9">
            <w:pPr>
              <w:spacing w:line="440" w:lineRule="exact"/>
              <w:rPr>
                <w:rFonts w:ascii="仿宋_GB2312" w:eastAsia="仿宋_GB2312" w:hAnsi="仿宋" w:cs="Arial" w:hint="eastAsia"/>
                <w:bCs/>
                <w:szCs w:val="21"/>
              </w:rPr>
            </w:pPr>
          </w:p>
        </w:tc>
        <w:tc>
          <w:tcPr>
            <w:tcW w:w="1478" w:type="dxa"/>
            <w:vAlign w:val="center"/>
          </w:tcPr>
          <w:p w:rsidR="008171B9" w:rsidRPr="008171B9" w:rsidRDefault="008171B9" w:rsidP="008171B9">
            <w:pPr>
              <w:spacing w:line="440" w:lineRule="exact"/>
              <w:rPr>
                <w:rFonts w:ascii="仿宋_GB2312" w:eastAsia="仿宋_GB2312" w:hAnsi="仿宋" w:cs="Arial" w:hint="eastAsia"/>
                <w:bCs/>
                <w:szCs w:val="21"/>
              </w:rPr>
            </w:pPr>
          </w:p>
        </w:tc>
      </w:tr>
      <w:tr w:rsidR="008171B9" w:rsidRPr="008171B9" w:rsidTr="00652DCB">
        <w:trPr>
          <w:trHeight w:val="397"/>
          <w:jc w:val="center"/>
        </w:trPr>
        <w:tc>
          <w:tcPr>
            <w:tcW w:w="1321" w:type="dxa"/>
            <w:vAlign w:val="center"/>
          </w:tcPr>
          <w:p w:rsidR="008171B9" w:rsidRPr="008171B9" w:rsidRDefault="008171B9" w:rsidP="008171B9">
            <w:pPr>
              <w:spacing w:line="440" w:lineRule="exact"/>
              <w:rPr>
                <w:rFonts w:ascii="仿宋_GB2312" w:eastAsia="仿宋_GB2312" w:hAnsi="仿宋" w:cs="Arial" w:hint="eastAsia"/>
                <w:bCs/>
                <w:szCs w:val="21"/>
              </w:rPr>
            </w:pPr>
          </w:p>
        </w:tc>
        <w:tc>
          <w:tcPr>
            <w:tcW w:w="1100" w:type="dxa"/>
            <w:vAlign w:val="center"/>
          </w:tcPr>
          <w:p w:rsidR="008171B9" w:rsidRPr="008171B9" w:rsidRDefault="008171B9" w:rsidP="008171B9">
            <w:pPr>
              <w:spacing w:line="440" w:lineRule="exact"/>
              <w:rPr>
                <w:rFonts w:ascii="仿宋_GB2312" w:eastAsia="仿宋_GB2312" w:hAnsi="仿宋" w:cs="Arial" w:hint="eastAsia"/>
                <w:bCs/>
                <w:szCs w:val="21"/>
              </w:rPr>
            </w:pPr>
          </w:p>
        </w:tc>
        <w:tc>
          <w:tcPr>
            <w:tcW w:w="1573" w:type="dxa"/>
            <w:vAlign w:val="center"/>
          </w:tcPr>
          <w:p w:rsidR="008171B9" w:rsidRPr="008171B9" w:rsidRDefault="008171B9" w:rsidP="008171B9">
            <w:pPr>
              <w:spacing w:line="440" w:lineRule="exact"/>
              <w:rPr>
                <w:rFonts w:ascii="仿宋_GB2312" w:eastAsia="仿宋_GB2312" w:hAnsi="仿宋" w:cs="Arial" w:hint="eastAsia"/>
                <w:bCs/>
                <w:szCs w:val="21"/>
              </w:rPr>
            </w:pPr>
          </w:p>
        </w:tc>
        <w:tc>
          <w:tcPr>
            <w:tcW w:w="975" w:type="dxa"/>
            <w:vAlign w:val="center"/>
          </w:tcPr>
          <w:p w:rsidR="008171B9" w:rsidRPr="008171B9" w:rsidRDefault="008171B9" w:rsidP="008171B9">
            <w:pPr>
              <w:spacing w:line="440" w:lineRule="exact"/>
              <w:rPr>
                <w:rFonts w:ascii="仿宋_GB2312" w:eastAsia="仿宋_GB2312" w:hAnsi="仿宋" w:cs="Arial" w:hint="eastAsia"/>
                <w:bCs/>
                <w:szCs w:val="21"/>
              </w:rPr>
            </w:pPr>
          </w:p>
        </w:tc>
        <w:tc>
          <w:tcPr>
            <w:tcW w:w="975" w:type="dxa"/>
            <w:vAlign w:val="center"/>
          </w:tcPr>
          <w:p w:rsidR="008171B9" w:rsidRPr="008171B9" w:rsidRDefault="008171B9" w:rsidP="008171B9">
            <w:pPr>
              <w:spacing w:line="440" w:lineRule="exact"/>
              <w:rPr>
                <w:rFonts w:ascii="仿宋_GB2312" w:eastAsia="仿宋_GB2312" w:hAnsi="仿宋" w:cs="Arial" w:hint="eastAsia"/>
                <w:bCs/>
                <w:szCs w:val="21"/>
              </w:rPr>
            </w:pPr>
          </w:p>
        </w:tc>
        <w:tc>
          <w:tcPr>
            <w:tcW w:w="1100" w:type="dxa"/>
            <w:vAlign w:val="center"/>
          </w:tcPr>
          <w:p w:rsidR="008171B9" w:rsidRPr="008171B9" w:rsidRDefault="008171B9" w:rsidP="008171B9">
            <w:pPr>
              <w:spacing w:line="440" w:lineRule="exact"/>
              <w:rPr>
                <w:rFonts w:ascii="仿宋_GB2312" w:eastAsia="仿宋_GB2312" w:hAnsi="仿宋" w:cs="Arial" w:hint="eastAsia"/>
                <w:bCs/>
                <w:szCs w:val="21"/>
              </w:rPr>
            </w:pPr>
          </w:p>
        </w:tc>
        <w:tc>
          <w:tcPr>
            <w:tcW w:w="1478" w:type="dxa"/>
            <w:vAlign w:val="center"/>
          </w:tcPr>
          <w:p w:rsidR="008171B9" w:rsidRPr="008171B9" w:rsidRDefault="008171B9" w:rsidP="008171B9">
            <w:pPr>
              <w:spacing w:line="440" w:lineRule="exact"/>
              <w:rPr>
                <w:rFonts w:ascii="仿宋_GB2312" w:eastAsia="仿宋_GB2312" w:hAnsi="仿宋" w:cs="Arial" w:hint="eastAsia"/>
                <w:bCs/>
                <w:szCs w:val="21"/>
              </w:rPr>
            </w:pPr>
          </w:p>
        </w:tc>
      </w:tr>
      <w:tr w:rsidR="008171B9" w:rsidRPr="008171B9" w:rsidTr="00652DCB">
        <w:trPr>
          <w:trHeight w:val="397"/>
          <w:jc w:val="center"/>
        </w:trPr>
        <w:tc>
          <w:tcPr>
            <w:tcW w:w="1321" w:type="dxa"/>
            <w:vAlign w:val="center"/>
          </w:tcPr>
          <w:p w:rsidR="008171B9" w:rsidRPr="008171B9" w:rsidRDefault="008171B9" w:rsidP="008171B9">
            <w:pPr>
              <w:spacing w:line="440" w:lineRule="exact"/>
              <w:rPr>
                <w:rFonts w:ascii="仿宋_GB2312" w:eastAsia="仿宋_GB2312" w:hAnsi="仿宋" w:cs="Arial" w:hint="eastAsia"/>
                <w:bCs/>
                <w:szCs w:val="21"/>
              </w:rPr>
            </w:pPr>
            <w:r w:rsidRPr="008171B9">
              <w:rPr>
                <w:rFonts w:ascii="仿宋_GB2312" w:eastAsia="仿宋_GB2312" w:hAnsi="仿宋" w:cs="Arial" w:hint="eastAsia"/>
                <w:bCs/>
                <w:szCs w:val="21"/>
              </w:rPr>
              <w:t>……</w:t>
            </w:r>
          </w:p>
        </w:tc>
        <w:tc>
          <w:tcPr>
            <w:tcW w:w="1100" w:type="dxa"/>
            <w:vAlign w:val="center"/>
          </w:tcPr>
          <w:p w:rsidR="008171B9" w:rsidRPr="008171B9" w:rsidRDefault="008171B9" w:rsidP="008171B9">
            <w:pPr>
              <w:spacing w:line="440" w:lineRule="exact"/>
              <w:rPr>
                <w:rFonts w:ascii="仿宋_GB2312" w:eastAsia="仿宋_GB2312" w:hAnsi="仿宋" w:cs="Arial" w:hint="eastAsia"/>
                <w:bCs/>
                <w:szCs w:val="21"/>
              </w:rPr>
            </w:pPr>
          </w:p>
        </w:tc>
        <w:tc>
          <w:tcPr>
            <w:tcW w:w="1573" w:type="dxa"/>
            <w:vAlign w:val="center"/>
          </w:tcPr>
          <w:p w:rsidR="008171B9" w:rsidRPr="008171B9" w:rsidRDefault="008171B9" w:rsidP="008171B9">
            <w:pPr>
              <w:spacing w:line="440" w:lineRule="exact"/>
              <w:rPr>
                <w:rFonts w:ascii="仿宋_GB2312" w:eastAsia="仿宋_GB2312" w:hAnsi="仿宋" w:cs="Arial" w:hint="eastAsia"/>
                <w:bCs/>
                <w:szCs w:val="21"/>
              </w:rPr>
            </w:pPr>
          </w:p>
        </w:tc>
        <w:tc>
          <w:tcPr>
            <w:tcW w:w="975" w:type="dxa"/>
            <w:vAlign w:val="center"/>
          </w:tcPr>
          <w:p w:rsidR="008171B9" w:rsidRPr="008171B9" w:rsidRDefault="008171B9" w:rsidP="008171B9">
            <w:pPr>
              <w:spacing w:line="440" w:lineRule="exact"/>
              <w:rPr>
                <w:rFonts w:ascii="仿宋_GB2312" w:eastAsia="仿宋_GB2312" w:hAnsi="仿宋" w:cs="Arial" w:hint="eastAsia"/>
                <w:bCs/>
                <w:szCs w:val="21"/>
              </w:rPr>
            </w:pPr>
          </w:p>
        </w:tc>
        <w:tc>
          <w:tcPr>
            <w:tcW w:w="975" w:type="dxa"/>
            <w:vAlign w:val="center"/>
          </w:tcPr>
          <w:p w:rsidR="008171B9" w:rsidRPr="008171B9" w:rsidRDefault="008171B9" w:rsidP="008171B9">
            <w:pPr>
              <w:spacing w:line="440" w:lineRule="exact"/>
              <w:rPr>
                <w:rFonts w:ascii="仿宋_GB2312" w:eastAsia="仿宋_GB2312" w:hAnsi="仿宋" w:cs="Arial" w:hint="eastAsia"/>
                <w:bCs/>
                <w:szCs w:val="21"/>
              </w:rPr>
            </w:pPr>
          </w:p>
        </w:tc>
        <w:tc>
          <w:tcPr>
            <w:tcW w:w="1100" w:type="dxa"/>
            <w:vAlign w:val="center"/>
          </w:tcPr>
          <w:p w:rsidR="008171B9" w:rsidRPr="008171B9" w:rsidRDefault="008171B9" w:rsidP="008171B9">
            <w:pPr>
              <w:spacing w:line="440" w:lineRule="exact"/>
              <w:rPr>
                <w:rFonts w:ascii="仿宋_GB2312" w:eastAsia="仿宋_GB2312" w:hAnsi="仿宋" w:cs="Arial" w:hint="eastAsia"/>
                <w:bCs/>
                <w:szCs w:val="21"/>
              </w:rPr>
            </w:pPr>
          </w:p>
        </w:tc>
        <w:tc>
          <w:tcPr>
            <w:tcW w:w="1478" w:type="dxa"/>
            <w:vAlign w:val="center"/>
          </w:tcPr>
          <w:p w:rsidR="008171B9" w:rsidRPr="008171B9" w:rsidRDefault="008171B9" w:rsidP="008171B9">
            <w:pPr>
              <w:spacing w:line="440" w:lineRule="exact"/>
              <w:rPr>
                <w:rFonts w:ascii="仿宋_GB2312" w:eastAsia="仿宋_GB2312" w:hAnsi="仿宋" w:cs="Arial" w:hint="eastAsia"/>
                <w:bCs/>
                <w:szCs w:val="21"/>
              </w:rPr>
            </w:pPr>
          </w:p>
        </w:tc>
      </w:tr>
    </w:tbl>
    <w:p w:rsidR="008171B9" w:rsidRPr="008171B9" w:rsidRDefault="008171B9" w:rsidP="008171B9">
      <w:pPr>
        <w:spacing w:line="480" w:lineRule="exact"/>
        <w:ind w:firstLineChars="200" w:firstLine="480"/>
        <w:rPr>
          <w:rFonts w:ascii="仿宋_GB2312" w:eastAsia="仿宋_GB2312" w:hAnsi="仿宋" w:cs="MingLiU" w:hint="eastAsia"/>
          <w:kern w:val="0"/>
          <w:sz w:val="24"/>
          <w:szCs w:val="28"/>
        </w:rPr>
      </w:pPr>
      <w:bookmarkStart w:id="72" w:name="_Toc302738365"/>
      <w:r w:rsidRPr="008171B9">
        <w:rPr>
          <w:rFonts w:ascii="仿宋_GB2312" w:eastAsia="仿宋_GB2312" w:hAnsi="仿宋" w:cs="MingLiU" w:hint="eastAsia"/>
          <w:kern w:val="0"/>
          <w:sz w:val="24"/>
          <w:szCs w:val="28"/>
        </w:rPr>
        <w:t>（五十六）专项储备</w:t>
      </w:r>
    </w:p>
    <w:tbl>
      <w:tblPr>
        <w:tblW w:w="0" w:type="auto"/>
        <w:jc w:val="center"/>
        <w:tblBorders>
          <w:top w:val="single" w:sz="12" w:space="0" w:color="auto"/>
          <w:bottom w:val="single" w:sz="12" w:space="0" w:color="auto"/>
          <w:insideH w:val="dotted" w:sz="4" w:space="0" w:color="auto"/>
          <w:insideV w:val="dotted" w:sz="4" w:space="0" w:color="auto"/>
        </w:tblBorders>
        <w:tblLayout w:type="fixed"/>
        <w:tblLook w:val="0000" w:firstRow="0" w:lastRow="0" w:firstColumn="0" w:lastColumn="0" w:noHBand="0" w:noVBand="0"/>
      </w:tblPr>
      <w:tblGrid>
        <w:gridCol w:w="1302"/>
        <w:gridCol w:w="1331"/>
        <w:gridCol w:w="1332"/>
        <w:gridCol w:w="1332"/>
        <w:gridCol w:w="1332"/>
        <w:gridCol w:w="1893"/>
      </w:tblGrid>
      <w:tr w:rsidR="008171B9" w:rsidRPr="008171B9" w:rsidTr="00652DCB">
        <w:trPr>
          <w:trHeight w:val="397"/>
          <w:jc w:val="center"/>
        </w:trPr>
        <w:tc>
          <w:tcPr>
            <w:tcW w:w="1302" w:type="dxa"/>
            <w:tcBorders>
              <w:top w:val="single" w:sz="2" w:space="0" w:color="auto"/>
              <w:bottom w:val="single" w:sz="2" w:space="0" w:color="auto"/>
              <w:right w:val="single" w:sz="2" w:space="0" w:color="auto"/>
            </w:tcBorders>
            <w:vAlign w:val="center"/>
          </w:tcPr>
          <w:p w:rsidR="008171B9" w:rsidRPr="008171B9" w:rsidRDefault="008171B9" w:rsidP="008171B9">
            <w:pPr>
              <w:widowControl/>
              <w:spacing w:line="360" w:lineRule="atLeast"/>
              <w:jc w:val="center"/>
              <w:rPr>
                <w:rFonts w:ascii="仿宋_GB2312" w:eastAsia="仿宋_GB2312" w:hAnsi="宋体" w:cs="Times New Roman" w:hint="eastAsia"/>
                <w:kern w:val="0"/>
                <w:szCs w:val="21"/>
              </w:rPr>
            </w:pPr>
            <w:r w:rsidRPr="008171B9">
              <w:rPr>
                <w:rFonts w:ascii="仿宋_GB2312" w:eastAsia="仿宋_GB2312" w:hAnsi="宋体" w:cs="Times New Roman" w:hint="eastAsia"/>
                <w:kern w:val="0"/>
                <w:szCs w:val="21"/>
              </w:rPr>
              <w:t>项  目</w:t>
            </w:r>
          </w:p>
        </w:tc>
        <w:tc>
          <w:tcPr>
            <w:tcW w:w="1331" w:type="dxa"/>
            <w:tcBorders>
              <w:top w:val="single" w:sz="2" w:space="0" w:color="auto"/>
              <w:left w:val="single" w:sz="2" w:space="0" w:color="auto"/>
              <w:bottom w:val="single" w:sz="2" w:space="0" w:color="auto"/>
              <w:right w:val="single" w:sz="2" w:space="0" w:color="auto"/>
            </w:tcBorders>
            <w:vAlign w:val="center"/>
          </w:tcPr>
          <w:p w:rsidR="008171B9" w:rsidRPr="008171B9" w:rsidRDefault="008171B9" w:rsidP="008171B9">
            <w:pPr>
              <w:widowControl/>
              <w:spacing w:line="360" w:lineRule="atLeast"/>
              <w:jc w:val="center"/>
              <w:rPr>
                <w:rFonts w:ascii="仿宋_GB2312" w:eastAsia="仿宋_GB2312" w:hAnsi="宋体" w:cs="Times New Roman" w:hint="eastAsia"/>
                <w:kern w:val="0"/>
                <w:szCs w:val="21"/>
              </w:rPr>
            </w:pPr>
            <w:r w:rsidRPr="008171B9">
              <w:rPr>
                <w:rFonts w:ascii="仿宋_GB2312" w:eastAsia="仿宋_GB2312" w:hAnsi="宋体" w:cs="Times New Roman" w:hint="eastAsia"/>
                <w:kern w:val="0"/>
                <w:szCs w:val="21"/>
              </w:rPr>
              <w:t>年初余额</w:t>
            </w:r>
          </w:p>
        </w:tc>
        <w:tc>
          <w:tcPr>
            <w:tcW w:w="1332" w:type="dxa"/>
            <w:tcBorders>
              <w:top w:val="single" w:sz="2" w:space="0" w:color="auto"/>
              <w:left w:val="single" w:sz="2" w:space="0" w:color="auto"/>
              <w:bottom w:val="single" w:sz="2" w:space="0" w:color="auto"/>
              <w:right w:val="single" w:sz="2" w:space="0" w:color="auto"/>
            </w:tcBorders>
            <w:vAlign w:val="center"/>
          </w:tcPr>
          <w:p w:rsidR="008171B9" w:rsidRPr="008171B9" w:rsidRDefault="008171B9" w:rsidP="008171B9">
            <w:pPr>
              <w:widowControl/>
              <w:spacing w:line="360" w:lineRule="atLeast"/>
              <w:jc w:val="center"/>
              <w:rPr>
                <w:rFonts w:ascii="仿宋_GB2312" w:eastAsia="仿宋_GB2312" w:hAnsi="宋体" w:cs="Times New Roman" w:hint="eastAsia"/>
                <w:kern w:val="0"/>
                <w:szCs w:val="21"/>
              </w:rPr>
            </w:pPr>
            <w:r w:rsidRPr="008171B9">
              <w:rPr>
                <w:rFonts w:ascii="仿宋_GB2312" w:eastAsia="仿宋_GB2312" w:hAnsi="宋体" w:cs="Times New Roman" w:hint="eastAsia"/>
                <w:kern w:val="0"/>
                <w:szCs w:val="21"/>
              </w:rPr>
              <w:t>本期增加</w:t>
            </w:r>
          </w:p>
        </w:tc>
        <w:tc>
          <w:tcPr>
            <w:tcW w:w="1332" w:type="dxa"/>
            <w:tcBorders>
              <w:top w:val="single" w:sz="2" w:space="0" w:color="auto"/>
              <w:left w:val="single" w:sz="2" w:space="0" w:color="auto"/>
              <w:bottom w:val="single" w:sz="2" w:space="0" w:color="auto"/>
              <w:right w:val="single" w:sz="2" w:space="0" w:color="auto"/>
            </w:tcBorders>
            <w:vAlign w:val="center"/>
          </w:tcPr>
          <w:p w:rsidR="008171B9" w:rsidRPr="008171B9" w:rsidRDefault="008171B9" w:rsidP="008171B9">
            <w:pPr>
              <w:widowControl/>
              <w:spacing w:line="360" w:lineRule="atLeast"/>
              <w:jc w:val="center"/>
              <w:rPr>
                <w:rFonts w:ascii="仿宋_GB2312" w:eastAsia="仿宋_GB2312" w:hAnsi="宋体" w:cs="Times New Roman" w:hint="eastAsia"/>
                <w:kern w:val="0"/>
                <w:szCs w:val="21"/>
              </w:rPr>
            </w:pPr>
            <w:r w:rsidRPr="008171B9">
              <w:rPr>
                <w:rFonts w:ascii="仿宋_GB2312" w:eastAsia="仿宋_GB2312" w:hAnsi="宋体" w:cs="Times New Roman" w:hint="eastAsia"/>
                <w:kern w:val="0"/>
                <w:szCs w:val="21"/>
              </w:rPr>
              <w:t>本期减少</w:t>
            </w:r>
          </w:p>
        </w:tc>
        <w:tc>
          <w:tcPr>
            <w:tcW w:w="1332" w:type="dxa"/>
            <w:tcBorders>
              <w:top w:val="single" w:sz="2" w:space="0" w:color="auto"/>
              <w:left w:val="single" w:sz="2" w:space="0" w:color="auto"/>
              <w:bottom w:val="single" w:sz="2" w:space="0" w:color="auto"/>
              <w:right w:val="single" w:sz="2" w:space="0" w:color="auto"/>
            </w:tcBorders>
            <w:vAlign w:val="center"/>
          </w:tcPr>
          <w:p w:rsidR="008171B9" w:rsidRPr="008171B9" w:rsidRDefault="008171B9" w:rsidP="008171B9">
            <w:pPr>
              <w:widowControl/>
              <w:spacing w:line="360" w:lineRule="atLeast"/>
              <w:jc w:val="center"/>
              <w:rPr>
                <w:rFonts w:ascii="仿宋_GB2312" w:eastAsia="仿宋_GB2312" w:hAnsi="宋体" w:cs="Times New Roman" w:hint="eastAsia"/>
                <w:kern w:val="0"/>
                <w:szCs w:val="21"/>
              </w:rPr>
            </w:pPr>
            <w:r w:rsidRPr="008171B9">
              <w:rPr>
                <w:rFonts w:ascii="仿宋_GB2312" w:eastAsia="仿宋_GB2312" w:hAnsi="宋体" w:cs="Times New Roman" w:hint="eastAsia"/>
                <w:kern w:val="0"/>
                <w:szCs w:val="21"/>
              </w:rPr>
              <w:t>期末余额</w:t>
            </w:r>
          </w:p>
        </w:tc>
        <w:tc>
          <w:tcPr>
            <w:tcW w:w="1893" w:type="dxa"/>
            <w:tcBorders>
              <w:top w:val="single" w:sz="2" w:space="0" w:color="auto"/>
              <w:left w:val="single" w:sz="2" w:space="0" w:color="auto"/>
              <w:bottom w:val="single" w:sz="2" w:space="0" w:color="auto"/>
            </w:tcBorders>
            <w:vAlign w:val="center"/>
          </w:tcPr>
          <w:p w:rsidR="008171B9" w:rsidRPr="008171B9" w:rsidRDefault="008171B9" w:rsidP="008171B9">
            <w:pPr>
              <w:widowControl/>
              <w:spacing w:line="360" w:lineRule="atLeast"/>
              <w:jc w:val="center"/>
              <w:rPr>
                <w:rFonts w:ascii="仿宋_GB2312" w:eastAsia="仿宋_GB2312" w:hAnsi="宋体" w:cs="Times New Roman" w:hint="eastAsia"/>
                <w:kern w:val="0"/>
                <w:szCs w:val="21"/>
              </w:rPr>
            </w:pPr>
            <w:r w:rsidRPr="008171B9">
              <w:rPr>
                <w:rFonts w:ascii="仿宋_GB2312" w:eastAsia="仿宋_GB2312" w:hAnsi="宋体" w:cs="Times New Roman" w:hint="eastAsia"/>
                <w:kern w:val="0"/>
                <w:szCs w:val="21"/>
              </w:rPr>
              <w:t>备  注</w:t>
            </w:r>
          </w:p>
        </w:tc>
      </w:tr>
      <w:tr w:rsidR="008171B9" w:rsidRPr="008171B9" w:rsidTr="00652DCB">
        <w:trPr>
          <w:trHeight w:val="397"/>
          <w:jc w:val="center"/>
        </w:trPr>
        <w:tc>
          <w:tcPr>
            <w:tcW w:w="1302" w:type="dxa"/>
            <w:tcBorders>
              <w:top w:val="single" w:sz="2" w:space="0" w:color="auto"/>
              <w:bottom w:val="single" w:sz="2" w:space="0" w:color="auto"/>
              <w:right w:val="single" w:sz="2" w:space="0" w:color="auto"/>
            </w:tcBorders>
          </w:tcPr>
          <w:p w:rsidR="008171B9" w:rsidRPr="008171B9" w:rsidRDefault="008171B9" w:rsidP="008171B9">
            <w:pPr>
              <w:widowControl/>
              <w:spacing w:line="360" w:lineRule="atLeast"/>
              <w:rPr>
                <w:rFonts w:ascii="仿宋_GB2312" w:eastAsia="仿宋_GB2312" w:hAnsi="宋体" w:cs="Times New Roman" w:hint="eastAsia"/>
                <w:kern w:val="0"/>
                <w:szCs w:val="21"/>
              </w:rPr>
            </w:pPr>
            <w:r w:rsidRPr="008171B9">
              <w:rPr>
                <w:rFonts w:ascii="仿宋_GB2312" w:eastAsia="仿宋_GB2312" w:hAnsi="宋体" w:cs="Times New Roman" w:hint="eastAsia"/>
                <w:kern w:val="0"/>
                <w:szCs w:val="21"/>
              </w:rPr>
              <w:t>安全生产费</w:t>
            </w:r>
          </w:p>
        </w:tc>
        <w:tc>
          <w:tcPr>
            <w:tcW w:w="1331" w:type="dxa"/>
            <w:tcBorders>
              <w:top w:val="single" w:sz="2" w:space="0" w:color="auto"/>
              <w:left w:val="single" w:sz="2" w:space="0" w:color="auto"/>
              <w:bottom w:val="single" w:sz="2" w:space="0" w:color="auto"/>
              <w:right w:val="single" w:sz="2" w:space="0" w:color="auto"/>
            </w:tcBorders>
            <w:vAlign w:val="center"/>
          </w:tcPr>
          <w:p w:rsidR="008171B9" w:rsidRPr="008171B9" w:rsidRDefault="008171B9" w:rsidP="008171B9">
            <w:pPr>
              <w:widowControl/>
              <w:spacing w:line="360" w:lineRule="atLeast"/>
              <w:ind w:firstLineChars="200" w:firstLine="420"/>
              <w:rPr>
                <w:rFonts w:ascii="仿宋_GB2312" w:eastAsia="仿宋_GB2312" w:hAnsi="宋体" w:cs="Times New Roman" w:hint="eastAsia"/>
                <w:kern w:val="0"/>
                <w:szCs w:val="21"/>
              </w:rPr>
            </w:pPr>
          </w:p>
        </w:tc>
        <w:tc>
          <w:tcPr>
            <w:tcW w:w="1332" w:type="dxa"/>
            <w:tcBorders>
              <w:top w:val="single" w:sz="2" w:space="0" w:color="auto"/>
              <w:left w:val="single" w:sz="2" w:space="0" w:color="auto"/>
              <w:bottom w:val="single" w:sz="2" w:space="0" w:color="auto"/>
              <w:right w:val="single" w:sz="2" w:space="0" w:color="auto"/>
            </w:tcBorders>
            <w:vAlign w:val="center"/>
          </w:tcPr>
          <w:p w:rsidR="008171B9" w:rsidRPr="008171B9" w:rsidRDefault="008171B9" w:rsidP="008171B9">
            <w:pPr>
              <w:widowControl/>
              <w:spacing w:line="360" w:lineRule="atLeast"/>
              <w:ind w:firstLineChars="200" w:firstLine="420"/>
              <w:rPr>
                <w:rFonts w:ascii="仿宋_GB2312" w:eastAsia="仿宋_GB2312" w:hAnsi="宋体" w:cs="Times New Roman" w:hint="eastAsia"/>
                <w:kern w:val="0"/>
                <w:szCs w:val="21"/>
              </w:rPr>
            </w:pPr>
          </w:p>
        </w:tc>
        <w:tc>
          <w:tcPr>
            <w:tcW w:w="1332" w:type="dxa"/>
            <w:tcBorders>
              <w:top w:val="single" w:sz="2" w:space="0" w:color="auto"/>
              <w:left w:val="single" w:sz="2" w:space="0" w:color="auto"/>
              <w:bottom w:val="single" w:sz="2" w:space="0" w:color="auto"/>
              <w:right w:val="single" w:sz="2" w:space="0" w:color="auto"/>
            </w:tcBorders>
            <w:vAlign w:val="center"/>
          </w:tcPr>
          <w:p w:rsidR="008171B9" w:rsidRPr="008171B9" w:rsidRDefault="008171B9" w:rsidP="008171B9">
            <w:pPr>
              <w:widowControl/>
              <w:spacing w:line="360" w:lineRule="atLeast"/>
              <w:ind w:firstLineChars="200" w:firstLine="420"/>
              <w:rPr>
                <w:rFonts w:ascii="仿宋_GB2312" w:eastAsia="仿宋_GB2312" w:hAnsi="宋体" w:cs="Times New Roman" w:hint="eastAsia"/>
                <w:kern w:val="0"/>
                <w:szCs w:val="21"/>
              </w:rPr>
            </w:pPr>
          </w:p>
        </w:tc>
        <w:tc>
          <w:tcPr>
            <w:tcW w:w="1332" w:type="dxa"/>
            <w:tcBorders>
              <w:top w:val="single" w:sz="2" w:space="0" w:color="auto"/>
              <w:left w:val="single" w:sz="2" w:space="0" w:color="auto"/>
              <w:bottom w:val="single" w:sz="2" w:space="0" w:color="auto"/>
              <w:right w:val="single" w:sz="2" w:space="0" w:color="auto"/>
            </w:tcBorders>
            <w:vAlign w:val="center"/>
          </w:tcPr>
          <w:p w:rsidR="008171B9" w:rsidRPr="008171B9" w:rsidRDefault="008171B9" w:rsidP="008171B9">
            <w:pPr>
              <w:widowControl/>
              <w:spacing w:line="360" w:lineRule="atLeast"/>
              <w:ind w:firstLineChars="200" w:firstLine="420"/>
              <w:rPr>
                <w:rFonts w:ascii="仿宋_GB2312" w:eastAsia="仿宋_GB2312" w:hAnsi="宋体" w:cs="Times New Roman" w:hint="eastAsia"/>
                <w:kern w:val="0"/>
                <w:szCs w:val="21"/>
              </w:rPr>
            </w:pPr>
          </w:p>
        </w:tc>
        <w:tc>
          <w:tcPr>
            <w:tcW w:w="1893" w:type="dxa"/>
            <w:tcBorders>
              <w:top w:val="single" w:sz="2" w:space="0" w:color="auto"/>
              <w:left w:val="single" w:sz="2" w:space="0" w:color="auto"/>
              <w:bottom w:val="single" w:sz="2" w:space="0" w:color="auto"/>
            </w:tcBorders>
            <w:vAlign w:val="center"/>
          </w:tcPr>
          <w:p w:rsidR="008171B9" w:rsidRPr="008171B9" w:rsidRDefault="008171B9" w:rsidP="008171B9">
            <w:pPr>
              <w:widowControl/>
              <w:spacing w:line="360" w:lineRule="atLeast"/>
              <w:ind w:firstLineChars="200" w:firstLine="420"/>
              <w:rPr>
                <w:rFonts w:ascii="仿宋_GB2312" w:eastAsia="仿宋_GB2312" w:hAnsi="宋体" w:cs="Times New Roman" w:hint="eastAsia"/>
                <w:kern w:val="0"/>
                <w:szCs w:val="21"/>
              </w:rPr>
            </w:pPr>
          </w:p>
        </w:tc>
      </w:tr>
    </w:tbl>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（五十七）营业收入、营业成本</w:t>
      </w:r>
      <w:bookmarkEnd w:id="72"/>
    </w:p>
    <w:tbl>
      <w:tblPr>
        <w:tblW w:w="0" w:type="auto"/>
        <w:jc w:val="center"/>
        <w:tblBorders>
          <w:top w:val="single" w:sz="4" w:space="0" w:color="auto"/>
          <w:bottom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144"/>
        <w:gridCol w:w="1360"/>
        <w:gridCol w:w="1353"/>
        <w:gridCol w:w="1353"/>
        <w:gridCol w:w="1353"/>
      </w:tblGrid>
      <w:tr w:rsidR="008171B9" w:rsidRPr="008171B9" w:rsidTr="00652DCB">
        <w:trPr>
          <w:trHeight w:val="397"/>
          <w:tblHeader/>
          <w:jc w:val="center"/>
        </w:trPr>
        <w:tc>
          <w:tcPr>
            <w:tcW w:w="3144" w:type="dxa"/>
            <w:vMerge w:val="restart"/>
            <w:vAlign w:val="center"/>
          </w:tcPr>
          <w:p w:rsidR="008171B9" w:rsidRPr="008171B9" w:rsidRDefault="008171B9" w:rsidP="008171B9">
            <w:pPr>
              <w:spacing w:line="440" w:lineRule="exact"/>
              <w:jc w:val="center"/>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项目</w:t>
            </w:r>
          </w:p>
        </w:tc>
        <w:tc>
          <w:tcPr>
            <w:tcW w:w="2713" w:type="dxa"/>
            <w:gridSpan w:val="2"/>
            <w:vAlign w:val="center"/>
          </w:tcPr>
          <w:p w:rsidR="008171B9" w:rsidRPr="008171B9" w:rsidRDefault="008171B9" w:rsidP="008171B9">
            <w:pPr>
              <w:spacing w:line="440" w:lineRule="exact"/>
              <w:jc w:val="center"/>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本年发生额</w:t>
            </w:r>
          </w:p>
        </w:tc>
        <w:tc>
          <w:tcPr>
            <w:tcW w:w="2706" w:type="dxa"/>
            <w:gridSpan w:val="2"/>
            <w:vAlign w:val="center"/>
          </w:tcPr>
          <w:p w:rsidR="008171B9" w:rsidRPr="008171B9" w:rsidRDefault="008171B9" w:rsidP="008171B9">
            <w:pPr>
              <w:spacing w:line="440" w:lineRule="exact"/>
              <w:jc w:val="center"/>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上年发生额</w:t>
            </w:r>
          </w:p>
        </w:tc>
      </w:tr>
      <w:tr w:rsidR="008171B9" w:rsidRPr="008171B9" w:rsidTr="00652DCB">
        <w:trPr>
          <w:trHeight w:val="397"/>
          <w:tblHeader/>
          <w:jc w:val="center"/>
        </w:trPr>
        <w:tc>
          <w:tcPr>
            <w:tcW w:w="3144" w:type="dxa"/>
            <w:vMerge/>
            <w:vAlign w:val="center"/>
          </w:tcPr>
          <w:p w:rsidR="008171B9" w:rsidRPr="008171B9" w:rsidRDefault="008171B9" w:rsidP="008171B9">
            <w:pPr>
              <w:spacing w:line="440" w:lineRule="exact"/>
              <w:rPr>
                <w:rFonts w:ascii="仿宋_GB2312" w:eastAsia="仿宋_GB2312" w:hAnsi="仿宋" w:cs="Arial" w:hint="eastAsia"/>
                <w:bCs/>
                <w:kern w:val="0"/>
                <w:szCs w:val="21"/>
              </w:rPr>
            </w:pPr>
          </w:p>
        </w:tc>
        <w:tc>
          <w:tcPr>
            <w:tcW w:w="1360" w:type="dxa"/>
            <w:vAlign w:val="center"/>
          </w:tcPr>
          <w:p w:rsidR="008171B9" w:rsidRPr="008171B9" w:rsidRDefault="008171B9" w:rsidP="008171B9">
            <w:pPr>
              <w:spacing w:line="440" w:lineRule="exact"/>
              <w:jc w:val="center"/>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收入</w:t>
            </w:r>
          </w:p>
        </w:tc>
        <w:tc>
          <w:tcPr>
            <w:tcW w:w="1353" w:type="dxa"/>
            <w:vAlign w:val="center"/>
          </w:tcPr>
          <w:p w:rsidR="008171B9" w:rsidRPr="008171B9" w:rsidRDefault="008171B9" w:rsidP="008171B9">
            <w:pPr>
              <w:spacing w:line="440" w:lineRule="exact"/>
              <w:jc w:val="center"/>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成本</w:t>
            </w:r>
          </w:p>
        </w:tc>
        <w:tc>
          <w:tcPr>
            <w:tcW w:w="1353" w:type="dxa"/>
            <w:vAlign w:val="center"/>
          </w:tcPr>
          <w:p w:rsidR="008171B9" w:rsidRPr="008171B9" w:rsidRDefault="008171B9" w:rsidP="008171B9">
            <w:pPr>
              <w:spacing w:line="440" w:lineRule="exact"/>
              <w:jc w:val="center"/>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收入</w:t>
            </w:r>
          </w:p>
        </w:tc>
        <w:tc>
          <w:tcPr>
            <w:tcW w:w="1353" w:type="dxa"/>
            <w:vAlign w:val="center"/>
          </w:tcPr>
          <w:p w:rsidR="008171B9" w:rsidRPr="008171B9" w:rsidRDefault="008171B9" w:rsidP="008171B9">
            <w:pPr>
              <w:spacing w:line="440" w:lineRule="exact"/>
              <w:jc w:val="center"/>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成本</w:t>
            </w:r>
          </w:p>
        </w:tc>
      </w:tr>
      <w:tr w:rsidR="008171B9" w:rsidRPr="008171B9" w:rsidTr="00652DCB">
        <w:trPr>
          <w:trHeight w:val="397"/>
          <w:jc w:val="center"/>
        </w:trPr>
        <w:tc>
          <w:tcPr>
            <w:tcW w:w="3144" w:type="dxa"/>
            <w:vAlign w:val="center"/>
          </w:tcPr>
          <w:p w:rsidR="008171B9" w:rsidRPr="008171B9" w:rsidRDefault="008171B9" w:rsidP="008171B9">
            <w:pPr>
              <w:spacing w:line="440" w:lineRule="exact"/>
              <w:rPr>
                <w:rFonts w:ascii="仿宋_GB2312" w:eastAsia="仿宋_GB2312" w:hAnsi="仿宋" w:cs="Arial" w:hint="eastAsia"/>
                <w:kern w:val="0"/>
                <w:szCs w:val="21"/>
              </w:rPr>
            </w:pPr>
            <w:r w:rsidRPr="008171B9">
              <w:rPr>
                <w:rFonts w:ascii="仿宋_GB2312" w:eastAsia="仿宋_GB2312" w:hAnsi="仿宋" w:cs="Arial" w:hint="eastAsia"/>
                <w:kern w:val="0"/>
                <w:szCs w:val="21"/>
              </w:rPr>
              <w:t>1．主营业务小计</w:t>
            </w:r>
          </w:p>
        </w:tc>
        <w:tc>
          <w:tcPr>
            <w:tcW w:w="1360" w:type="dxa"/>
            <w:vAlign w:val="center"/>
          </w:tcPr>
          <w:p w:rsidR="008171B9" w:rsidRPr="008171B9" w:rsidRDefault="008171B9" w:rsidP="008171B9">
            <w:pPr>
              <w:spacing w:line="440" w:lineRule="exact"/>
              <w:rPr>
                <w:rFonts w:ascii="仿宋_GB2312" w:eastAsia="仿宋_GB2312" w:hAnsi="仿宋" w:cs="Arial" w:hint="eastAsia"/>
                <w:kern w:val="0"/>
                <w:szCs w:val="21"/>
              </w:rPr>
            </w:pPr>
          </w:p>
        </w:tc>
        <w:tc>
          <w:tcPr>
            <w:tcW w:w="1353" w:type="dxa"/>
            <w:vAlign w:val="center"/>
          </w:tcPr>
          <w:p w:rsidR="008171B9" w:rsidRPr="008171B9" w:rsidRDefault="008171B9" w:rsidP="008171B9">
            <w:pPr>
              <w:spacing w:line="440" w:lineRule="exact"/>
              <w:rPr>
                <w:rFonts w:ascii="仿宋_GB2312" w:eastAsia="仿宋_GB2312" w:hAnsi="仿宋" w:cs="Arial" w:hint="eastAsia"/>
                <w:kern w:val="0"/>
                <w:szCs w:val="21"/>
              </w:rPr>
            </w:pPr>
          </w:p>
        </w:tc>
        <w:tc>
          <w:tcPr>
            <w:tcW w:w="1353" w:type="dxa"/>
            <w:vAlign w:val="center"/>
          </w:tcPr>
          <w:p w:rsidR="008171B9" w:rsidRPr="008171B9" w:rsidRDefault="008171B9" w:rsidP="008171B9">
            <w:pPr>
              <w:spacing w:line="440" w:lineRule="exact"/>
              <w:rPr>
                <w:rFonts w:ascii="仿宋_GB2312" w:eastAsia="仿宋_GB2312" w:hAnsi="仿宋" w:cs="Arial" w:hint="eastAsia"/>
                <w:kern w:val="0"/>
                <w:szCs w:val="21"/>
              </w:rPr>
            </w:pPr>
          </w:p>
        </w:tc>
        <w:tc>
          <w:tcPr>
            <w:tcW w:w="1353" w:type="dxa"/>
            <w:vAlign w:val="center"/>
          </w:tcPr>
          <w:p w:rsidR="008171B9" w:rsidRPr="008171B9" w:rsidRDefault="008171B9" w:rsidP="008171B9">
            <w:pPr>
              <w:spacing w:line="440" w:lineRule="exact"/>
              <w:rPr>
                <w:rFonts w:ascii="仿宋_GB2312" w:eastAsia="仿宋_GB2312" w:hAnsi="仿宋" w:cs="Arial" w:hint="eastAsia"/>
                <w:kern w:val="0"/>
                <w:szCs w:val="21"/>
              </w:rPr>
            </w:pPr>
          </w:p>
        </w:tc>
      </w:tr>
      <w:tr w:rsidR="008171B9" w:rsidRPr="008171B9" w:rsidTr="00652DCB">
        <w:trPr>
          <w:trHeight w:val="397"/>
          <w:jc w:val="center"/>
        </w:trPr>
        <w:tc>
          <w:tcPr>
            <w:tcW w:w="3144" w:type="dxa"/>
            <w:vAlign w:val="center"/>
          </w:tcPr>
          <w:p w:rsidR="008171B9" w:rsidRPr="008171B9" w:rsidRDefault="008171B9" w:rsidP="008171B9">
            <w:pPr>
              <w:spacing w:line="440" w:lineRule="exact"/>
              <w:rPr>
                <w:rFonts w:ascii="仿宋_GB2312" w:eastAsia="仿宋_GB2312" w:hAnsi="仿宋" w:cs="Arial" w:hint="eastAsia"/>
                <w:kern w:val="0"/>
                <w:szCs w:val="21"/>
              </w:rPr>
            </w:pPr>
          </w:p>
        </w:tc>
        <w:tc>
          <w:tcPr>
            <w:tcW w:w="1360" w:type="dxa"/>
            <w:vAlign w:val="center"/>
          </w:tcPr>
          <w:p w:rsidR="008171B9" w:rsidRPr="008171B9" w:rsidRDefault="008171B9" w:rsidP="008171B9">
            <w:pPr>
              <w:spacing w:line="440" w:lineRule="exact"/>
              <w:rPr>
                <w:rFonts w:ascii="仿宋_GB2312" w:eastAsia="仿宋_GB2312" w:hAnsi="仿宋" w:cs="Arial" w:hint="eastAsia"/>
                <w:kern w:val="0"/>
                <w:szCs w:val="21"/>
              </w:rPr>
            </w:pPr>
          </w:p>
        </w:tc>
        <w:tc>
          <w:tcPr>
            <w:tcW w:w="1353" w:type="dxa"/>
            <w:vAlign w:val="center"/>
          </w:tcPr>
          <w:p w:rsidR="008171B9" w:rsidRPr="008171B9" w:rsidRDefault="008171B9" w:rsidP="008171B9">
            <w:pPr>
              <w:spacing w:line="440" w:lineRule="exact"/>
              <w:rPr>
                <w:rFonts w:ascii="仿宋_GB2312" w:eastAsia="仿宋_GB2312" w:hAnsi="仿宋" w:cs="Arial" w:hint="eastAsia"/>
                <w:kern w:val="0"/>
                <w:szCs w:val="21"/>
              </w:rPr>
            </w:pPr>
          </w:p>
        </w:tc>
        <w:tc>
          <w:tcPr>
            <w:tcW w:w="1353" w:type="dxa"/>
            <w:vAlign w:val="center"/>
          </w:tcPr>
          <w:p w:rsidR="008171B9" w:rsidRPr="008171B9" w:rsidRDefault="008171B9" w:rsidP="008171B9">
            <w:pPr>
              <w:spacing w:line="440" w:lineRule="exact"/>
              <w:rPr>
                <w:rFonts w:ascii="仿宋_GB2312" w:eastAsia="仿宋_GB2312" w:hAnsi="仿宋" w:cs="Arial" w:hint="eastAsia"/>
                <w:kern w:val="0"/>
                <w:szCs w:val="21"/>
              </w:rPr>
            </w:pPr>
          </w:p>
        </w:tc>
        <w:tc>
          <w:tcPr>
            <w:tcW w:w="1353" w:type="dxa"/>
            <w:vAlign w:val="center"/>
          </w:tcPr>
          <w:p w:rsidR="008171B9" w:rsidRPr="008171B9" w:rsidRDefault="008171B9" w:rsidP="008171B9">
            <w:pPr>
              <w:spacing w:line="440" w:lineRule="exact"/>
              <w:rPr>
                <w:rFonts w:ascii="仿宋_GB2312" w:eastAsia="仿宋_GB2312" w:hAnsi="仿宋" w:cs="Arial" w:hint="eastAsia"/>
                <w:kern w:val="0"/>
                <w:szCs w:val="21"/>
              </w:rPr>
            </w:pPr>
          </w:p>
        </w:tc>
      </w:tr>
      <w:tr w:rsidR="008171B9" w:rsidRPr="008171B9" w:rsidTr="00652DCB">
        <w:trPr>
          <w:trHeight w:val="397"/>
          <w:jc w:val="center"/>
        </w:trPr>
        <w:tc>
          <w:tcPr>
            <w:tcW w:w="3144" w:type="dxa"/>
            <w:vAlign w:val="center"/>
          </w:tcPr>
          <w:p w:rsidR="008171B9" w:rsidRPr="008171B9" w:rsidRDefault="008171B9" w:rsidP="008171B9">
            <w:pPr>
              <w:spacing w:line="440" w:lineRule="exact"/>
              <w:rPr>
                <w:rFonts w:ascii="仿宋_GB2312" w:eastAsia="仿宋_GB2312" w:hAnsi="仿宋" w:cs="Arial" w:hint="eastAsia"/>
                <w:kern w:val="0"/>
                <w:szCs w:val="21"/>
              </w:rPr>
            </w:pPr>
          </w:p>
        </w:tc>
        <w:tc>
          <w:tcPr>
            <w:tcW w:w="1360" w:type="dxa"/>
            <w:vAlign w:val="center"/>
          </w:tcPr>
          <w:p w:rsidR="008171B9" w:rsidRPr="008171B9" w:rsidRDefault="008171B9" w:rsidP="008171B9">
            <w:pPr>
              <w:spacing w:line="440" w:lineRule="exact"/>
              <w:rPr>
                <w:rFonts w:ascii="仿宋_GB2312" w:eastAsia="仿宋_GB2312" w:hAnsi="仿宋" w:cs="Arial" w:hint="eastAsia"/>
                <w:kern w:val="0"/>
                <w:szCs w:val="21"/>
              </w:rPr>
            </w:pPr>
          </w:p>
        </w:tc>
        <w:tc>
          <w:tcPr>
            <w:tcW w:w="1353" w:type="dxa"/>
            <w:vAlign w:val="center"/>
          </w:tcPr>
          <w:p w:rsidR="008171B9" w:rsidRPr="008171B9" w:rsidRDefault="008171B9" w:rsidP="008171B9">
            <w:pPr>
              <w:spacing w:line="440" w:lineRule="exact"/>
              <w:rPr>
                <w:rFonts w:ascii="仿宋_GB2312" w:eastAsia="仿宋_GB2312" w:hAnsi="仿宋" w:cs="Arial" w:hint="eastAsia"/>
                <w:kern w:val="0"/>
                <w:szCs w:val="21"/>
              </w:rPr>
            </w:pPr>
          </w:p>
        </w:tc>
        <w:tc>
          <w:tcPr>
            <w:tcW w:w="1353" w:type="dxa"/>
            <w:vAlign w:val="center"/>
          </w:tcPr>
          <w:p w:rsidR="008171B9" w:rsidRPr="008171B9" w:rsidRDefault="008171B9" w:rsidP="008171B9">
            <w:pPr>
              <w:spacing w:line="440" w:lineRule="exact"/>
              <w:rPr>
                <w:rFonts w:ascii="仿宋_GB2312" w:eastAsia="仿宋_GB2312" w:hAnsi="仿宋" w:cs="Arial" w:hint="eastAsia"/>
                <w:kern w:val="0"/>
                <w:szCs w:val="21"/>
              </w:rPr>
            </w:pPr>
          </w:p>
        </w:tc>
        <w:tc>
          <w:tcPr>
            <w:tcW w:w="1353" w:type="dxa"/>
            <w:vAlign w:val="center"/>
          </w:tcPr>
          <w:p w:rsidR="008171B9" w:rsidRPr="008171B9" w:rsidRDefault="008171B9" w:rsidP="008171B9">
            <w:pPr>
              <w:spacing w:line="440" w:lineRule="exact"/>
              <w:rPr>
                <w:rFonts w:ascii="仿宋_GB2312" w:eastAsia="仿宋_GB2312" w:hAnsi="仿宋" w:cs="Arial" w:hint="eastAsia"/>
                <w:kern w:val="0"/>
                <w:szCs w:val="21"/>
              </w:rPr>
            </w:pPr>
          </w:p>
        </w:tc>
      </w:tr>
      <w:tr w:rsidR="008171B9" w:rsidRPr="008171B9" w:rsidTr="00652DCB">
        <w:trPr>
          <w:trHeight w:val="397"/>
          <w:jc w:val="center"/>
        </w:trPr>
        <w:tc>
          <w:tcPr>
            <w:tcW w:w="3144" w:type="dxa"/>
            <w:vAlign w:val="center"/>
          </w:tcPr>
          <w:p w:rsidR="008171B9" w:rsidRPr="008171B9" w:rsidRDefault="008171B9" w:rsidP="008171B9">
            <w:pPr>
              <w:spacing w:line="440" w:lineRule="exact"/>
              <w:rPr>
                <w:rFonts w:ascii="仿宋_GB2312" w:eastAsia="仿宋_GB2312" w:hAnsi="仿宋" w:cs="Arial" w:hint="eastAsia"/>
                <w:kern w:val="0"/>
                <w:szCs w:val="21"/>
              </w:rPr>
            </w:pPr>
            <w:r w:rsidRPr="008171B9">
              <w:rPr>
                <w:rFonts w:ascii="仿宋_GB2312" w:eastAsia="仿宋_GB2312" w:hAnsi="仿宋" w:cs="Arial" w:hint="eastAsia"/>
                <w:kern w:val="0"/>
                <w:szCs w:val="21"/>
              </w:rPr>
              <w:t>2．其他业务小计</w:t>
            </w:r>
          </w:p>
        </w:tc>
        <w:tc>
          <w:tcPr>
            <w:tcW w:w="1360" w:type="dxa"/>
            <w:vAlign w:val="center"/>
          </w:tcPr>
          <w:p w:rsidR="008171B9" w:rsidRPr="008171B9" w:rsidRDefault="008171B9" w:rsidP="008171B9">
            <w:pPr>
              <w:spacing w:line="440" w:lineRule="exact"/>
              <w:rPr>
                <w:rFonts w:ascii="仿宋_GB2312" w:eastAsia="仿宋_GB2312" w:hAnsi="仿宋" w:cs="Arial" w:hint="eastAsia"/>
                <w:kern w:val="0"/>
                <w:szCs w:val="21"/>
              </w:rPr>
            </w:pPr>
          </w:p>
        </w:tc>
        <w:tc>
          <w:tcPr>
            <w:tcW w:w="1353" w:type="dxa"/>
            <w:vAlign w:val="center"/>
          </w:tcPr>
          <w:p w:rsidR="008171B9" w:rsidRPr="008171B9" w:rsidRDefault="008171B9" w:rsidP="008171B9">
            <w:pPr>
              <w:spacing w:line="440" w:lineRule="exact"/>
              <w:rPr>
                <w:rFonts w:ascii="仿宋_GB2312" w:eastAsia="仿宋_GB2312" w:hAnsi="仿宋" w:cs="Arial" w:hint="eastAsia"/>
                <w:kern w:val="0"/>
                <w:szCs w:val="21"/>
              </w:rPr>
            </w:pPr>
          </w:p>
        </w:tc>
        <w:tc>
          <w:tcPr>
            <w:tcW w:w="1353" w:type="dxa"/>
            <w:vAlign w:val="center"/>
          </w:tcPr>
          <w:p w:rsidR="008171B9" w:rsidRPr="008171B9" w:rsidRDefault="008171B9" w:rsidP="008171B9">
            <w:pPr>
              <w:spacing w:line="440" w:lineRule="exact"/>
              <w:rPr>
                <w:rFonts w:ascii="仿宋_GB2312" w:eastAsia="仿宋_GB2312" w:hAnsi="仿宋" w:cs="Arial" w:hint="eastAsia"/>
                <w:kern w:val="0"/>
                <w:szCs w:val="21"/>
              </w:rPr>
            </w:pPr>
          </w:p>
        </w:tc>
        <w:tc>
          <w:tcPr>
            <w:tcW w:w="1353" w:type="dxa"/>
            <w:vAlign w:val="center"/>
          </w:tcPr>
          <w:p w:rsidR="008171B9" w:rsidRPr="008171B9" w:rsidRDefault="008171B9" w:rsidP="008171B9">
            <w:pPr>
              <w:spacing w:line="440" w:lineRule="exact"/>
              <w:rPr>
                <w:rFonts w:ascii="仿宋_GB2312" w:eastAsia="仿宋_GB2312" w:hAnsi="仿宋" w:cs="Arial" w:hint="eastAsia"/>
                <w:kern w:val="0"/>
                <w:szCs w:val="21"/>
              </w:rPr>
            </w:pPr>
          </w:p>
        </w:tc>
      </w:tr>
      <w:tr w:rsidR="008171B9" w:rsidRPr="008171B9" w:rsidTr="00652DCB">
        <w:trPr>
          <w:trHeight w:val="397"/>
          <w:jc w:val="center"/>
        </w:trPr>
        <w:tc>
          <w:tcPr>
            <w:tcW w:w="3144" w:type="dxa"/>
            <w:vAlign w:val="center"/>
          </w:tcPr>
          <w:p w:rsidR="008171B9" w:rsidRPr="008171B9" w:rsidRDefault="008171B9" w:rsidP="008171B9">
            <w:pPr>
              <w:spacing w:line="440" w:lineRule="exact"/>
              <w:rPr>
                <w:rFonts w:ascii="仿宋_GB2312" w:eastAsia="仿宋_GB2312" w:hAnsi="仿宋" w:cs="Arial" w:hint="eastAsia"/>
                <w:bCs/>
                <w:kern w:val="0"/>
                <w:szCs w:val="21"/>
              </w:rPr>
            </w:pPr>
          </w:p>
        </w:tc>
        <w:tc>
          <w:tcPr>
            <w:tcW w:w="1360" w:type="dxa"/>
            <w:vAlign w:val="center"/>
          </w:tcPr>
          <w:p w:rsidR="008171B9" w:rsidRPr="008171B9" w:rsidRDefault="008171B9" w:rsidP="008171B9">
            <w:pPr>
              <w:spacing w:line="440" w:lineRule="exact"/>
              <w:rPr>
                <w:rFonts w:ascii="仿宋_GB2312" w:eastAsia="仿宋_GB2312" w:hAnsi="仿宋" w:cs="Arial" w:hint="eastAsia"/>
                <w:kern w:val="0"/>
                <w:szCs w:val="21"/>
              </w:rPr>
            </w:pPr>
          </w:p>
        </w:tc>
        <w:tc>
          <w:tcPr>
            <w:tcW w:w="1353" w:type="dxa"/>
            <w:vAlign w:val="center"/>
          </w:tcPr>
          <w:p w:rsidR="008171B9" w:rsidRPr="008171B9" w:rsidRDefault="008171B9" w:rsidP="008171B9">
            <w:pPr>
              <w:spacing w:line="440" w:lineRule="exact"/>
              <w:rPr>
                <w:rFonts w:ascii="仿宋_GB2312" w:eastAsia="仿宋_GB2312" w:hAnsi="仿宋" w:cs="Arial" w:hint="eastAsia"/>
                <w:kern w:val="0"/>
                <w:szCs w:val="21"/>
              </w:rPr>
            </w:pPr>
          </w:p>
        </w:tc>
        <w:tc>
          <w:tcPr>
            <w:tcW w:w="1353" w:type="dxa"/>
            <w:vAlign w:val="center"/>
          </w:tcPr>
          <w:p w:rsidR="008171B9" w:rsidRPr="008171B9" w:rsidRDefault="008171B9" w:rsidP="008171B9">
            <w:pPr>
              <w:spacing w:line="440" w:lineRule="exact"/>
              <w:rPr>
                <w:rFonts w:ascii="仿宋_GB2312" w:eastAsia="仿宋_GB2312" w:hAnsi="仿宋" w:cs="Arial" w:hint="eastAsia"/>
                <w:kern w:val="0"/>
                <w:szCs w:val="21"/>
              </w:rPr>
            </w:pPr>
          </w:p>
        </w:tc>
        <w:tc>
          <w:tcPr>
            <w:tcW w:w="1353" w:type="dxa"/>
            <w:vAlign w:val="center"/>
          </w:tcPr>
          <w:p w:rsidR="008171B9" w:rsidRPr="008171B9" w:rsidRDefault="008171B9" w:rsidP="008171B9">
            <w:pPr>
              <w:spacing w:line="440" w:lineRule="exact"/>
              <w:rPr>
                <w:rFonts w:ascii="仿宋_GB2312" w:eastAsia="仿宋_GB2312" w:hAnsi="仿宋" w:cs="Arial" w:hint="eastAsia"/>
                <w:kern w:val="0"/>
                <w:szCs w:val="21"/>
              </w:rPr>
            </w:pPr>
          </w:p>
        </w:tc>
      </w:tr>
      <w:tr w:rsidR="008171B9" w:rsidRPr="008171B9" w:rsidTr="00652DCB">
        <w:trPr>
          <w:trHeight w:val="397"/>
          <w:jc w:val="center"/>
        </w:trPr>
        <w:tc>
          <w:tcPr>
            <w:tcW w:w="3144" w:type="dxa"/>
            <w:vAlign w:val="center"/>
          </w:tcPr>
          <w:p w:rsidR="008171B9" w:rsidRPr="008171B9" w:rsidRDefault="008171B9" w:rsidP="008171B9">
            <w:pPr>
              <w:spacing w:line="440" w:lineRule="exact"/>
              <w:rPr>
                <w:rFonts w:ascii="仿宋_GB2312" w:eastAsia="仿宋_GB2312" w:hAnsi="仿宋" w:cs="Arial" w:hint="eastAsia"/>
                <w:bCs/>
                <w:kern w:val="0"/>
                <w:szCs w:val="21"/>
              </w:rPr>
            </w:pPr>
          </w:p>
        </w:tc>
        <w:tc>
          <w:tcPr>
            <w:tcW w:w="1360" w:type="dxa"/>
            <w:vAlign w:val="center"/>
          </w:tcPr>
          <w:p w:rsidR="008171B9" w:rsidRPr="008171B9" w:rsidRDefault="008171B9" w:rsidP="008171B9">
            <w:pPr>
              <w:spacing w:line="440" w:lineRule="exact"/>
              <w:rPr>
                <w:rFonts w:ascii="仿宋_GB2312" w:eastAsia="仿宋_GB2312" w:hAnsi="仿宋" w:cs="Arial" w:hint="eastAsia"/>
                <w:kern w:val="0"/>
                <w:szCs w:val="21"/>
              </w:rPr>
            </w:pPr>
          </w:p>
        </w:tc>
        <w:tc>
          <w:tcPr>
            <w:tcW w:w="1353" w:type="dxa"/>
            <w:vAlign w:val="center"/>
          </w:tcPr>
          <w:p w:rsidR="008171B9" w:rsidRPr="008171B9" w:rsidRDefault="008171B9" w:rsidP="008171B9">
            <w:pPr>
              <w:spacing w:line="440" w:lineRule="exact"/>
              <w:rPr>
                <w:rFonts w:ascii="仿宋_GB2312" w:eastAsia="仿宋_GB2312" w:hAnsi="仿宋" w:cs="Arial" w:hint="eastAsia"/>
                <w:kern w:val="0"/>
                <w:szCs w:val="21"/>
              </w:rPr>
            </w:pPr>
          </w:p>
        </w:tc>
        <w:tc>
          <w:tcPr>
            <w:tcW w:w="1353" w:type="dxa"/>
            <w:vAlign w:val="center"/>
          </w:tcPr>
          <w:p w:rsidR="008171B9" w:rsidRPr="008171B9" w:rsidRDefault="008171B9" w:rsidP="008171B9">
            <w:pPr>
              <w:spacing w:line="440" w:lineRule="exact"/>
              <w:rPr>
                <w:rFonts w:ascii="仿宋_GB2312" w:eastAsia="仿宋_GB2312" w:hAnsi="仿宋" w:cs="Arial" w:hint="eastAsia"/>
                <w:kern w:val="0"/>
                <w:szCs w:val="21"/>
              </w:rPr>
            </w:pPr>
          </w:p>
        </w:tc>
        <w:tc>
          <w:tcPr>
            <w:tcW w:w="1353" w:type="dxa"/>
            <w:vAlign w:val="center"/>
          </w:tcPr>
          <w:p w:rsidR="008171B9" w:rsidRPr="008171B9" w:rsidRDefault="008171B9" w:rsidP="008171B9">
            <w:pPr>
              <w:spacing w:line="440" w:lineRule="exact"/>
              <w:rPr>
                <w:rFonts w:ascii="仿宋_GB2312" w:eastAsia="仿宋_GB2312" w:hAnsi="仿宋" w:cs="Arial" w:hint="eastAsia"/>
                <w:kern w:val="0"/>
                <w:szCs w:val="21"/>
              </w:rPr>
            </w:pPr>
          </w:p>
        </w:tc>
      </w:tr>
      <w:tr w:rsidR="008171B9" w:rsidRPr="008171B9" w:rsidTr="00652DCB">
        <w:trPr>
          <w:trHeight w:val="397"/>
          <w:jc w:val="center"/>
        </w:trPr>
        <w:tc>
          <w:tcPr>
            <w:tcW w:w="3144" w:type="dxa"/>
            <w:vAlign w:val="center"/>
          </w:tcPr>
          <w:p w:rsidR="008171B9" w:rsidRPr="008171B9" w:rsidRDefault="008171B9" w:rsidP="008171B9">
            <w:pPr>
              <w:spacing w:line="440" w:lineRule="exact"/>
              <w:jc w:val="center"/>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合计</w:t>
            </w:r>
          </w:p>
        </w:tc>
        <w:tc>
          <w:tcPr>
            <w:tcW w:w="1360" w:type="dxa"/>
            <w:vAlign w:val="center"/>
          </w:tcPr>
          <w:p w:rsidR="008171B9" w:rsidRPr="008171B9" w:rsidRDefault="008171B9" w:rsidP="008171B9">
            <w:pPr>
              <w:spacing w:line="440" w:lineRule="exact"/>
              <w:rPr>
                <w:rFonts w:ascii="仿宋_GB2312" w:eastAsia="仿宋_GB2312" w:hAnsi="仿宋" w:cs="Arial" w:hint="eastAsia"/>
                <w:kern w:val="0"/>
                <w:szCs w:val="21"/>
              </w:rPr>
            </w:pPr>
          </w:p>
        </w:tc>
        <w:tc>
          <w:tcPr>
            <w:tcW w:w="1353" w:type="dxa"/>
            <w:vAlign w:val="center"/>
          </w:tcPr>
          <w:p w:rsidR="008171B9" w:rsidRPr="008171B9" w:rsidRDefault="008171B9" w:rsidP="008171B9">
            <w:pPr>
              <w:spacing w:line="440" w:lineRule="exact"/>
              <w:rPr>
                <w:rFonts w:ascii="仿宋_GB2312" w:eastAsia="仿宋_GB2312" w:hAnsi="仿宋" w:cs="Arial" w:hint="eastAsia"/>
                <w:kern w:val="0"/>
                <w:szCs w:val="21"/>
              </w:rPr>
            </w:pPr>
          </w:p>
        </w:tc>
        <w:tc>
          <w:tcPr>
            <w:tcW w:w="1353" w:type="dxa"/>
            <w:vAlign w:val="center"/>
          </w:tcPr>
          <w:p w:rsidR="008171B9" w:rsidRPr="008171B9" w:rsidRDefault="008171B9" w:rsidP="008171B9">
            <w:pPr>
              <w:spacing w:line="440" w:lineRule="exact"/>
              <w:rPr>
                <w:rFonts w:ascii="仿宋_GB2312" w:eastAsia="仿宋_GB2312" w:hAnsi="仿宋" w:cs="Arial" w:hint="eastAsia"/>
                <w:kern w:val="0"/>
                <w:szCs w:val="21"/>
              </w:rPr>
            </w:pPr>
          </w:p>
        </w:tc>
        <w:tc>
          <w:tcPr>
            <w:tcW w:w="1353" w:type="dxa"/>
            <w:vAlign w:val="center"/>
          </w:tcPr>
          <w:p w:rsidR="008171B9" w:rsidRPr="008171B9" w:rsidRDefault="008171B9" w:rsidP="008171B9">
            <w:pPr>
              <w:spacing w:line="440" w:lineRule="exact"/>
              <w:rPr>
                <w:rFonts w:ascii="仿宋_GB2312" w:eastAsia="仿宋_GB2312" w:hAnsi="仿宋" w:cs="Arial" w:hint="eastAsia"/>
                <w:kern w:val="0"/>
                <w:szCs w:val="21"/>
              </w:rPr>
            </w:pPr>
          </w:p>
        </w:tc>
      </w:tr>
    </w:tbl>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（五十八）其他收益</w:t>
      </w:r>
    </w:p>
    <w:tbl>
      <w:tblPr>
        <w:tblW w:w="0" w:type="auto"/>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41"/>
        <w:gridCol w:w="2841"/>
      </w:tblGrid>
      <w:tr w:rsidR="008171B9" w:rsidRPr="008171B9" w:rsidTr="00652DCB">
        <w:tc>
          <w:tcPr>
            <w:tcW w:w="2840" w:type="dxa"/>
          </w:tcPr>
          <w:p w:rsidR="008171B9" w:rsidRPr="008171B9" w:rsidRDefault="008171B9" w:rsidP="008171B9">
            <w:pPr>
              <w:spacing w:line="440" w:lineRule="exact"/>
              <w:jc w:val="center"/>
              <w:rPr>
                <w:rFonts w:ascii="仿宋_GB2312" w:eastAsia="仿宋_GB2312" w:hAnsi="仿宋" w:cs="MingLiU" w:hint="eastAsia"/>
                <w:kern w:val="0"/>
                <w:szCs w:val="21"/>
              </w:rPr>
            </w:pPr>
            <w:r w:rsidRPr="008171B9">
              <w:rPr>
                <w:rFonts w:ascii="仿宋_GB2312" w:eastAsia="仿宋_GB2312" w:hAnsi="仿宋" w:cs="MingLiU" w:hint="eastAsia"/>
                <w:kern w:val="0"/>
                <w:szCs w:val="21"/>
              </w:rPr>
              <w:t>项目</w:t>
            </w:r>
          </w:p>
        </w:tc>
        <w:tc>
          <w:tcPr>
            <w:tcW w:w="2841" w:type="dxa"/>
          </w:tcPr>
          <w:p w:rsidR="008171B9" w:rsidRPr="008171B9" w:rsidRDefault="008171B9" w:rsidP="008171B9">
            <w:pPr>
              <w:spacing w:line="440" w:lineRule="exact"/>
              <w:jc w:val="center"/>
              <w:rPr>
                <w:rFonts w:ascii="仿宋_GB2312" w:eastAsia="仿宋_GB2312" w:hAnsi="仿宋" w:cs="MingLiU" w:hint="eastAsia"/>
                <w:kern w:val="0"/>
                <w:szCs w:val="21"/>
              </w:rPr>
            </w:pPr>
            <w:r w:rsidRPr="008171B9">
              <w:rPr>
                <w:rFonts w:ascii="仿宋_GB2312" w:eastAsia="仿宋_GB2312" w:hAnsi="仿宋" w:cs="MingLiU" w:hint="eastAsia"/>
                <w:kern w:val="0"/>
                <w:szCs w:val="21"/>
              </w:rPr>
              <w:t>本年发生额</w:t>
            </w:r>
          </w:p>
        </w:tc>
        <w:tc>
          <w:tcPr>
            <w:tcW w:w="2841" w:type="dxa"/>
          </w:tcPr>
          <w:p w:rsidR="008171B9" w:rsidRPr="008171B9" w:rsidRDefault="008171B9" w:rsidP="008171B9">
            <w:pPr>
              <w:spacing w:line="440" w:lineRule="exact"/>
              <w:jc w:val="center"/>
              <w:rPr>
                <w:rFonts w:ascii="仿宋_GB2312" w:eastAsia="仿宋_GB2312" w:hAnsi="仿宋" w:cs="MingLiU" w:hint="eastAsia"/>
                <w:kern w:val="0"/>
                <w:szCs w:val="21"/>
              </w:rPr>
            </w:pPr>
            <w:r w:rsidRPr="008171B9">
              <w:rPr>
                <w:rFonts w:ascii="仿宋_GB2312" w:eastAsia="仿宋_GB2312" w:hAnsi="仿宋" w:cs="MingLiU" w:hint="eastAsia"/>
                <w:kern w:val="0"/>
                <w:szCs w:val="21"/>
              </w:rPr>
              <w:t>上年发生额</w:t>
            </w:r>
          </w:p>
        </w:tc>
      </w:tr>
      <w:tr w:rsidR="008171B9" w:rsidRPr="008171B9" w:rsidTr="00652DCB">
        <w:tc>
          <w:tcPr>
            <w:tcW w:w="2840" w:type="dxa"/>
          </w:tcPr>
          <w:p w:rsidR="008171B9" w:rsidRPr="008171B9" w:rsidRDefault="008171B9" w:rsidP="008171B9">
            <w:pPr>
              <w:spacing w:line="440" w:lineRule="exact"/>
              <w:rPr>
                <w:rFonts w:ascii="仿宋_GB2312" w:eastAsia="仿宋_GB2312" w:hAnsi="仿宋" w:cs="MingLiU" w:hint="eastAsia"/>
                <w:kern w:val="0"/>
                <w:szCs w:val="21"/>
              </w:rPr>
            </w:pPr>
          </w:p>
        </w:tc>
        <w:tc>
          <w:tcPr>
            <w:tcW w:w="2841" w:type="dxa"/>
          </w:tcPr>
          <w:p w:rsidR="008171B9" w:rsidRPr="008171B9" w:rsidRDefault="008171B9" w:rsidP="008171B9">
            <w:pPr>
              <w:spacing w:line="440" w:lineRule="exact"/>
              <w:rPr>
                <w:rFonts w:ascii="仿宋_GB2312" w:eastAsia="仿宋_GB2312" w:hAnsi="仿宋" w:cs="MingLiU" w:hint="eastAsia"/>
                <w:kern w:val="0"/>
                <w:szCs w:val="21"/>
              </w:rPr>
            </w:pPr>
          </w:p>
        </w:tc>
        <w:tc>
          <w:tcPr>
            <w:tcW w:w="2841" w:type="dxa"/>
          </w:tcPr>
          <w:p w:rsidR="008171B9" w:rsidRPr="008171B9" w:rsidRDefault="008171B9" w:rsidP="008171B9">
            <w:pPr>
              <w:spacing w:line="440" w:lineRule="exact"/>
              <w:rPr>
                <w:rFonts w:ascii="仿宋_GB2312" w:eastAsia="仿宋_GB2312" w:hAnsi="仿宋" w:cs="MingLiU" w:hint="eastAsia"/>
                <w:kern w:val="0"/>
                <w:szCs w:val="21"/>
              </w:rPr>
            </w:pPr>
          </w:p>
        </w:tc>
      </w:tr>
      <w:tr w:rsidR="008171B9" w:rsidRPr="008171B9" w:rsidTr="00652DCB">
        <w:tc>
          <w:tcPr>
            <w:tcW w:w="2840" w:type="dxa"/>
          </w:tcPr>
          <w:p w:rsidR="008171B9" w:rsidRPr="008171B9" w:rsidRDefault="008171B9" w:rsidP="008171B9">
            <w:pPr>
              <w:spacing w:line="440" w:lineRule="exact"/>
              <w:rPr>
                <w:rFonts w:ascii="仿宋_GB2312" w:eastAsia="仿宋_GB2312" w:hAnsi="仿宋" w:cs="MingLiU" w:hint="eastAsia"/>
                <w:kern w:val="0"/>
                <w:szCs w:val="21"/>
              </w:rPr>
            </w:pPr>
          </w:p>
        </w:tc>
        <w:tc>
          <w:tcPr>
            <w:tcW w:w="2841" w:type="dxa"/>
          </w:tcPr>
          <w:p w:rsidR="008171B9" w:rsidRPr="008171B9" w:rsidRDefault="008171B9" w:rsidP="008171B9">
            <w:pPr>
              <w:spacing w:line="440" w:lineRule="exact"/>
              <w:rPr>
                <w:rFonts w:ascii="仿宋_GB2312" w:eastAsia="仿宋_GB2312" w:hAnsi="仿宋" w:cs="MingLiU" w:hint="eastAsia"/>
                <w:kern w:val="0"/>
                <w:szCs w:val="21"/>
              </w:rPr>
            </w:pPr>
          </w:p>
        </w:tc>
        <w:tc>
          <w:tcPr>
            <w:tcW w:w="2841" w:type="dxa"/>
          </w:tcPr>
          <w:p w:rsidR="008171B9" w:rsidRPr="008171B9" w:rsidRDefault="008171B9" w:rsidP="008171B9">
            <w:pPr>
              <w:spacing w:line="440" w:lineRule="exact"/>
              <w:rPr>
                <w:rFonts w:ascii="仿宋_GB2312" w:eastAsia="仿宋_GB2312" w:hAnsi="仿宋" w:cs="MingLiU" w:hint="eastAsia"/>
                <w:kern w:val="0"/>
                <w:szCs w:val="21"/>
              </w:rPr>
            </w:pPr>
          </w:p>
        </w:tc>
      </w:tr>
      <w:tr w:rsidR="008171B9" w:rsidRPr="008171B9" w:rsidTr="00652DCB">
        <w:tc>
          <w:tcPr>
            <w:tcW w:w="2840" w:type="dxa"/>
          </w:tcPr>
          <w:p w:rsidR="008171B9" w:rsidRPr="008171B9" w:rsidRDefault="008171B9" w:rsidP="008171B9">
            <w:pPr>
              <w:spacing w:line="440" w:lineRule="exact"/>
              <w:jc w:val="center"/>
              <w:rPr>
                <w:rFonts w:ascii="仿宋_GB2312" w:eastAsia="仿宋_GB2312" w:hAnsi="仿宋" w:cs="MingLiU" w:hint="eastAsia"/>
                <w:kern w:val="0"/>
                <w:szCs w:val="21"/>
              </w:rPr>
            </w:pPr>
            <w:r w:rsidRPr="008171B9">
              <w:rPr>
                <w:rFonts w:ascii="仿宋_GB2312" w:eastAsia="仿宋_GB2312" w:hAnsi="仿宋" w:cs="MingLiU" w:hint="eastAsia"/>
                <w:kern w:val="0"/>
                <w:szCs w:val="21"/>
              </w:rPr>
              <w:t>合计</w:t>
            </w:r>
          </w:p>
        </w:tc>
        <w:tc>
          <w:tcPr>
            <w:tcW w:w="2841" w:type="dxa"/>
          </w:tcPr>
          <w:p w:rsidR="008171B9" w:rsidRPr="008171B9" w:rsidRDefault="008171B9" w:rsidP="008171B9">
            <w:pPr>
              <w:spacing w:line="440" w:lineRule="exact"/>
              <w:rPr>
                <w:rFonts w:ascii="仿宋_GB2312" w:eastAsia="仿宋_GB2312" w:hAnsi="仿宋" w:cs="MingLiU" w:hint="eastAsia"/>
                <w:kern w:val="0"/>
                <w:szCs w:val="21"/>
              </w:rPr>
            </w:pPr>
          </w:p>
        </w:tc>
        <w:tc>
          <w:tcPr>
            <w:tcW w:w="2841" w:type="dxa"/>
          </w:tcPr>
          <w:p w:rsidR="008171B9" w:rsidRPr="008171B9" w:rsidRDefault="008171B9" w:rsidP="008171B9">
            <w:pPr>
              <w:spacing w:line="440" w:lineRule="exact"/>
              <w:rPr>
                <w:rFonts w:ascii="仿宋_GB2312" w:eastAsia="仿宋_GB2312" w:hAnsi="仿宋" w:cs="MingLiU" w:hint="eastAsia"/>
                <w:kern w:val="0"/>
                <w:szCs w:val="21"/>
              </w:rPr>
            </w:pPr>
          </w:p>
        </w:tc>
      </w:tr>
    </w:tbl>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（五十九）投资收益</w:t>
      </w:r>
    </w:p>
    <w:tbl>
      <w:tblPr>
        <w:tblW w:w="0" w:type="auto"/>
        <w:jc w:val="center"/>
        <w:tblBorders>
          <w:top w:val="single" w:sz="4" w:space="0" w:color="auto"/>
          <w:bottom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855"/>
        <w:gridCol w:w="1706"/>
        <w:gridCol w:w="1624"/>
      </w:tblGrid>
      <w:tr w:rsidR="008171B9" w:rsidRPr="008171B9" w:rsidTr="00652DCB">
        <w:trPr>
          <w:trHeight w:val="397"/>
          <w:tblHeader/>
          <w:jc w:val="center"/>
        </w:trPr>
        <w:tc>
          <w:tcPr>
            <w:tcW w:w="4855" w:type="dxa"/>
            <w:tcBorders>
              <w:top w:val="single" w:sz="4" w:space="0" w:color="auto"/>
              <w:bottom w:val="single" w:sz="4" w:space="0" w:color="auto"/>
              <w:right w:val="single" w:sz="4" w:space="0" w:color="auto"/>
            </w:tcBorders>
            <w:tcMar>
              <w:top w:w="28" w:type="dxa"/>
              <w:left w:w="28" w:type="dxa"/>
              <w:bottom w:w="28" w:type="dxa"/>
              <w:right w:w="28" w:type="dxa"/>
            </w:tcMar>
          </w:tcPr>
          <w:p w:rsidR="008171B9" w:rsidRPr="008171B9" w:rsidRDefault="008171B9" w:rsidP="008171B9">
            <w:pPr>
              <w:spacing w:line="440" w:lineRule="exact"/>
              <w:jc w:val="center"/>
              <w:rPr>
                <w:rFonts w:ascii="仿宋_GB2312" w:eastAsia="仿宋_GB2312" w:hAnsi="仿宋" w:cs="MingLiU"/>
                <w:kern w:val="0"/>
                <w:position w:val="-1"/>
                <w:szCs w:val="21"/>
              </w:rPr>
            </w:pPr>
            <w:r w:rsidRPr="008171B9">
              <w:rPr>
                <w:rFonts w:ascii="仿宋_GB2312" w:eastAsia="仿宋_GB2312" w:hAnsi="仿宋" w:cs="MingLiU" w:hint="eastAsia"/>
                <w:kern w:val="0"/>
                <w:position w:val="-1"/>
                <w:szCs w:val="21"/>
              </w:rPr>
              <w:t>产生投资收益的来源</w:t>
            </w:r>
          </w:p>
        </w:tc>
        <w:tc>
          <w:tcPr>
            <w:tcW w:w="170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171B9" w:rsidRPr="008171B9" w:rsidRDefault="008171B9" w:rsidP="008171B9">
            <w:pPr>
              <w:spacing w:line="440" w:lineRule="exact"/>
              <w:jc w:val="center"/>
              <w:rPr>
                <w:rFonts w:ascii="仿宋_GB2312" w:eastAsia="仿宋_GB2312" w:hAnsi="仿宋" w:cs="MingLiU"/>
                <w:kern w:val="0"/>
                <w:position w:val="-1"/>
                <w:szCs w:val="21"/>
              </w:rPr>
            </w:pPr>
            <w:r w:rsidRPr="008171B9">
              <w:rPr>
                <w:rFonts w:ascii="仿宋_GB2312" w:eastAsia="仿宋_GB2312" w:hAnsi="仿宋" w:cs="MingLiU" w:hint="eastAsia"/>
                <w:kern w:val="0"/>
                <w:position w:val="-1"/>
                <w:szCs w:val="21"/>
              </w:rPr>
              <w:t>本期发生额</w:t>
            </w:r>
          </w:p>
        </w:tc>
        <w:tc>
          <w:tcPr>
            <w:tcW w:w="1624" w:type="dxa"/>
            <w:tcBorders>
              <w:top w:val="single" w:sz="4" w:space="0" w:color="auto"/>
              <w:left w:val="single" w:sz="4" w:space="0" w:color="auto"/>
              <w:bottom w:val="single" w:sz="4" w:space="0" w:color="auto"/>
            </w:tcBorders>
            <w:tcMar>
              <w:top w:w="28" w:type="dxa"/>
              <w:left w:w="28" w:type="dxa"/>
              <w:bottom w:w="28" w:type="dxa"/>
              <w:right w:w="28" w:type="dxa"/>
            </w:tcMar>
            <w:vAlign w:val="center"/>
          </w:tcPr>
          <w:p w:rsidR="008171B9" w:rsidRPr="008171B9" w:rsidRDefault="008171B9" w:rsidP="008171B9">
            <w:pPr>
              <w:spacing w:line="440" w:lineRule="exact"/>
              <w:jc w:val="center"/>
              <w:rPr>
                <w:rFonts w:ascii="仿宋_GB2312" w:eastAsia="仿宋_GB2312" w:hAnsi="仿宋" w:cs="MingLiU"/>
                <w:kern w:val="0"/>
                <w:position w:val="-1"/>
                <w:szCs w:val="21"/>
              </w:rPr>
            </w:pPr>
            <w:r w:rsidRPr="008171B9">
              <w:rPr>
                <w:rFonts w:ascii="仿宋_GB2312" w:eastAsia="仿宋_GB2312" w:hAnsi="仿宋" w:cs="MingLiU" w:hint="eastAsia"/>
                <w:kern w:val="0"/>
                <w:position w:val="-1"/>
                <w:szCs w:val="21"/>
              </w:rPr>
              <w:t>上期发生额</w:t>
            </w:r>
          </w:p>
        </w:tc>
      </w:tr>
      <w:tr w:rsidR="008171B9" w:rsidRPr="008171B9" w:rsidTr="00652DCB">
        <w:trPr>
          <w:trHeight w:val="397"/>
          <w:tblHeader/>
          <w:jc w:val="center"/>
        </w:trPr>
        <w:tc>
          <w:tcPr>
            <w:tcW w:w="4855" w:type="dxa"/>
            <w:tcBorders>
              <w:top w:val="single" w:sz="4" w:space="0" w:color="auto"/>
              <w:bottom w:val="single" w:sz="4" w:space="0" w:color="auto"/>
              <w:right w:val="single" w:sz="4" w:space="0" w:color="auto"/>
            </w:tcBorders>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长期股权投资收益</w:t>
            </w:r>
          </w:p>
        </w:tc>
        <w:tc>
          <w:tcPr>
            <w:tcW w:w="170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171B9" w:rsidRPr="008171B9" w:rsidRDefault="008171B9" w:rsidP="008171B9">
            <w:pPr>
              <w:spacing w:line="440" w:lineRule="exact"/>
              <w:ind w:leftChars="200" w:left="420"/>
              <w:rPr>
                <w:rFonts w:ascii="仿宋_GB2312" w:eastAsia="仿宋_GB2312" w:hAnsi="仿宋" w:cs="MingLiU" w:hint="eastAsia"/>
                <w:kern w:val="0"/>
                <w:position w:val="-1"/>
                <w:szCs w:val="21"/>
              </w:rPr>
            </w:pPr>
          </w:p>
        </w:tc>
        <w:tc>
          <w:tcPr>
            <w:tcW w:w="1624" w:type="dxa"/>
            <w:tcBorders>
              <w:top w:val="single" w:sz="4" w:space="0" w:color="auto"/>
              <w:left w:val="single" w:sz="4" w:space="0" w:color="auto"/>
              <w:bottom w:val="single" w:sz="4" w:space="0" w:color="auto"/>
            </w:tcBorders>
            <w:tcMar>
              <w:top w:w="28" w:type="dxa"/>
              <w:left w:w="28" w:type="dxa"/>
              <w:bottom w:w="28" w:type="dxa"/>
              <w:right w:w="28" w:type="dxa"/>
            </w:tcMar>
          </w:tcPr>
          <w:p w:rsidR="008171B9" w:rsidRPr="008171B9" w:rsidRDefault="008171B9" w:rsidP="008171B9">
            <w:pPr>
              <w:spacing w:line="440" w:lineRule="exact"/>
              <w:ind w:leftChars="200" w:left="420"/>
              <w:rPr>
                <w:rFonts w:ascii="仿宋_GB2312" w:eastAsia="仿宋_GB2312" w:hAnsi="仿宋" w:cs="MingLiU" w:hint="eastAsia"/>
                <w:kern w:val="0"/>
                <w:position w:val="-1"/>
                <w:szCs w:val="21"/>
              </w:rPr>
            </w:pPr>
          </w:p>
        </w:tc>
      </w:tr>
      <w:tr w:rsidR="008171B9" w:rsidRPr="008171B9" w:rsidTr="00652DCB">
        <w:trPr>
          <w:trHeight w:val="397"/>
          <w:tblHeader/>
          <w:jc w:val="center"/>
        </w:trPr>
        <w:tc>
          <w:tcPr>
            <w:tcW w:w="4855" w:type="dxa"/>
            <w:tcBorders>
              <w:top w:val="single" w:sz="4" w:space="0" w:color="auto"/>
              <w:bottom w:val="single" w:sz="4" w:space="0" w:color="auto"/>
              <w:right w:val="single" w:sz="4" w:space="0" w:color="auto"/>
            </w:tcBorders>
            <w:tcMar>
              <w:top w:w="28" w:type="dxa"/>
              <w:left w:w="28" w:type="dxa"/>
              <w:bottom w:w="28" w:type="dxa"/>
              <w:right w:w="28" w:type="dxa"/>
            </w:tcMar>
          </w:tcPr>
          <w:p w:rsidR="008171B9" w:rsidRPr="008171B9" w:rsidRDefault="008171B9" w:rsidP="008171B9">
            <w:pPr>
              <w:spacing w:line="440" w:lineRule="exact"/>
              <w:ind w:firstLineChars="200" w:firstLine="420"/>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其中：权益法核算</w:t>
            </w:r>
          </w:p>
        </w:tc>
        <w:tc>
          <w:tcPr>
            <w:tcW w:w="170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171B9" w:rsidRPr="008171B9" w:rsidRDefault="008171B9" w:rsidP="008171B9">
            <w:pPr>
              <w:spacing w:line="440" w:lineRule="exact"/>
              <w:ind w:leftChars="200" w:left="420"/>
              <w:rPr>
                <w:rFonts w:ascii="仿宋_GB2312" w:eastAsia="仿宋_GB2312" w:hAnsi="仿宋" w:cs="MingLiU" w:hint="eastAsia"/>
                <w:kern w:val="0"/>
                <w:position w:val="-1"/>
                <w:szCs w:val="21"/>
              </w:rPr>
            </w:pPr>
          </w:p>
        </w:tc>
        <w:tc>
          <w:tcPr>
            <w:tcW w:w="1624" w:type="dxa"/>
            <w:tcBorders>
              <w:top w:val="single" w:sz="4" w:space="0" w:color="auto"/>
              <w:left w:val="single" w:sz="4" w:space="0" w:color="auto"/>
              <w:bottom w:val="single" w:sz="4" w:space="0" w:color="auto"/>
            </w:tcBorders>
            <w:tcMar>
              <w:top w:w="28" w:type="dxa"/>
              <w:left w:w="28" w:type="dxa"/>
              <w:bottom w:w="28" w:type="dxa"/>
              <w:right w:w="28" w:type="dxa"/>
            </w:tcMar>
          </w:tcPr>
          <w:p w:rsidR="008171B9" w:rsidRPr="008171B9" w:rsidRDefault="008171B9" w:rsidP="008171B9">
            <w:pPr>
              <w:spacing w:line="440" w:lineRule="exact"/>
              <w:ind w:leftChars="200" w:left="420"/>
              <w:rPr>
                <w:rFonts w:ascii="仿宋_GB2312" w:eastAsia="仿宋_GB2312" w:hAnsi="仿宋" w:cs="MingLiU" w:hint="eastAsia"/>
                <w:kern w:val="0"/>
                <w:position w:val="-1"/>
                <w:szCs w:val="21"/>
              </w:rPr>
            </w:pPr>
          </w:p>
        </w:tc>
      </w:tr>
      <w:tr w:rsidR="008171B9" w:rsidRPr="008171B9" w:rsidTr="00652DCB">
        <w:trPr>
          <w:trHeight w:val="397"/>
          <w:tblHeader/>
          <w:jc w:val="center"/>
        </w:trPr>
        <w:tc>
          <w:tcPr>
            <w:tcW w:w="4855" w:type="dxa"/>
            <w:tcBorders>
              <w:top w:val="single" w:sz="4" w:space="0" w:color="auto"/>
              <w:bottom w:val="single" w:sz="4" w:space="0" w:color="auto"/>
              <w:right w:val="single" w:sz="4" w:space="0" w:color="auto"/>
            </w:tcBorders>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 xml:space="preserve">          处置</w:t>
            </w:r>
          </w:p>
        </w:tc>
        <w:tc>
          <w:tcPr>
            <w:tcW w:w="170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171B9" w:rsidRPr="008171B9" w:rsidRDefault="008171B9" w:rsidP="008171B9">
            <w:pPr>
              <w:spacing w:line="440" w:lineRule="exact"/>
              <w:ind w:leftChars="200" w:left="420"/>
              <w:rPr>
                <w:rFonts w:ascii="仿宋_GB2312" w:eastAsia="仿宋_GB2312" w:hAnsi="仿宋" w:cs="MingLiU"/>
                <w:kern w:val="0"/>
                <w:position w:val="-1"/>
                <w:szCs w:val="21"/>
              </w:rPr>
            </w:pPr>
            <w:r w:rsidRPr="008171B9">
              <w:rPr>
                <w:rFonts w:ascii="仿宋_GB2312" w:eastAsia="仿宋_GB2312" w:hAnsi="仿宋" w:cs="MingLiU" w:hint="eastAsia"/>
                <w:kern w:val="0"/>
                <w:position w:val="-1"/>
                <w:szCs w:val="21"/>
              </w:rPr>
              <w:t xml:space="preserve">　</w:t>
            </w:r>
          </w:p>
        </w:tc>
        <w:tc>
          <w:tcPr>
            <w:tcW w:w="1624" w:type="dxa"/>
            <w:tcBorders>
              <w:top w:val="single" w:sz="4" w:space="0" w:color="auto"/>
              <w:left w:val="single" w:sz="4" w:space="0" w:color="auto"/>
              <w:bottom w:val="single" w:sz="4" w:space="0" w:color="auto"/>
            </w:tcBorders>
            <w:tcMar>
              <w:top w:w="28" w:type="dxa"/>
              <w:left w:w="28" w:type="dxa"/>
              <w:bottom w:w="28" w:type="dxa"/>
              <w:right w:w="28" w:type="dxa"/>
            </w:tcMar>
          </w:tcPr>
          <w:p w:rsidR="008171B9" w:rsidRPr="008171B9" w:rsidRDefault="008171B9" w:rsidP="008171B9">
            <w:pPr>
              <w:spacing w:line="440" w:lineRule="exact"/>
              <w:ind w:leftChars="200" w:left="420"/>
              <w:rPr>
                <w:rFonts w:ascii="仿宋_GB2312" w:eastAsia="仿宋_GB2312" w:hAnsi="仿宋" w:cs="MingLiU"/>
                <w:kern w:val="0"/>
                <w:position w:val="-1"/>
                <w:szCs w:val="21"/>
              </w:rPr>
            </w:pPr>
            <w:r w:rsidRPr="008171B9">
              <w:rPr>
                <w:rFonts w:ascii="仿宋_GB2312" w:eastAsia="仿宋_GB2312" w:hAnsi="仿宋" w:cs="MingLiU" w:hint="eastAsia"/>
                <w:kern w:val="0"/>
                <w:position w:val="-1"/>
                <w:szCs w:val="21"/>
              </w:rPr>
              <w:t xml:space="preserve">　</w:t>
            </w:r>
          </w:p>
        </w:tc>
      </w:tr>
      <w:tr w:rsidR="008171B9" w:rsidRPr="008171B9" w:rsidTr="00652DCB">
        <w:trPr>
          <w:trHeight w:val="397"/>
          <w:tblHeader/>
          <w:jc w:val="center"/>
        </w:trPr>
        <w:tc>
          <w:tcPr>
            <w:tcW w:w="4855" w:type="dxa"/>
            <w:tcBorders>
              <w:top w:val="single" w:sz="4" w:space="0" w:color="auto"/>
              <w:bottom w:val="single" w:sz="4" w:space="0" w:color="auto"/>
              <w:right w:val="single" w:sz="4" w:space="0" w:color="auto"/>
            </w:tcBorders>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以公允价值计量且其变动计入当期损益的金融资产取得的投资收益</w:t>
            </w:r>
          </w:p>
        </w:tc>
        <w:tc>
          <w:tcPr>
            <w:tcW w:w="170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171B9" w:rsidRPr="008171B9" w:rsidRDefault="008171B9" w:rsidP="008171B9">
            <w:pPr>
              <w:spacing w:line="440" w:lineRule="exact"/>
              <w:ind w:leftChars="200" w:left="420"/>
              <w:rPr>
                <w:rFonts w:ascii="仿宋_GB2312" w:eastAsia="仿宋_GB2312" w:hAnsi="仿宋" w:cs="MingLiU" w:hint="eastAsia"/>
                <w:kern w:val="0"/>
                <w:position w:val="-1"/>
                <w:szCs w:val="21"/>
              </w:rPr>
            </w:pPr>
          </w:p>
        </w:tc>
        <w:tc>
          <w:tcPr>
            <w:tcW w:w="1624" w:type="dxa"/>
            <w:tcBorders>
              <w:top w:val="single" w:sz="4" w:space="0" w:color="auto"/>
              <w:left w:val="single" w:sz="4" w:space="0" w:color="auto"/>
              <w:bottom w:val="single" w:sz="4" w:space="0" w:color="auto"/>
            </w:tcBorders>
            <w:tcMar>
              <w:top w:w="28" w:type="dxa"/>
              <w:left w:w="28" w:type="dxa"/>
              <w:bottom w:w="28" w:type="dxa"/>
              <w:right w:w="28" w:type="dxa"/>
            </w:tcMar>
          </w:tcPr>
          <w:p w:rsidR="008171B9" w:rsidRPr="008171B9" w:rsidRDefault="008171B9" w:rsidP="008171B9">
            <w:pPr>
              <w:spacing w:line="440" w:lineRule="exact"/>
              <w:ind w:leftChars="200" w:left="420"/>
              <w:rPr>
                <w:rFonts w:ascii="仿宋_GB2312" w:eastAsia="仿宋_GB2312" w:hAnsi="仿宋" w:cs="MingLiU" w:hint="eastAsia"/>
                <w:kern w:val="0"/>
                <w:position w:val="-1"/>
                <w:szCs w:val="21"/>
              </w:rPr>
            </w:pPr>
          </w:p>
        </w:tc>
      </w:tr>
      <w:tr w:rsidR="008171B9" w:rsidRPr="008171B9" w:rsidTr="00652DCB">
        <w:trPr>
          <w:trHeight w:val="397"/>
          <w:tblHeader/>
          <w:jc w:val="center"/>
        </w:trPr>
        <w:tc>
          <w:tcPr>
            <w:tcW w:w="4855" w:type="dxa"/>
            <w:tcBorders>
              <w:top w:val="single" w:sz="4" w:space="0" w:color="auto"/>
              <w:bottom w:val="single" w:sz="4" w:space="0" w:color="auto"/>
              <w:right w:val="single" w:sz="4" w:space="0" w:color="auto"/>
            </w:tcBorders>
            <w:tcMar>
              <w:top w:w="28" w:type="dxa"/>
              <w:left w:w="28" w:type="dxa"/>
              <w:bottom w:w="28" w:type="dxa"/>
              <w:right w:w="28" w:type="dxa"/>
            </w:tcMar>
          </w:tcPr>
          <w:p w:rsidR="008171B9" w:rsidRPr="008171B9" w:rsidRDefault="008171B9" w:rsidP="008171B9">
            <w:pPr>
              <w:spacing w:line="440" w:lineRule="exact"/>
              <w:ind w:firstLineChars="200" w:firstLine="420"/>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其中：持有期间</w:t>
            </w:r>
          </w:p>
        </w:tc>
        <w:tc>
          <w:tcPr>
            <w:tcW w:w="170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171B9" w:rsidRPr="008171B9" w:rsidRDefault="008171B9" w:rsidP="008171B9">
            <w:pPr>
              <w:spacing w:line="440" w:lineRule="exact"/>
              <w:ind w:leftChars="200" w:left="420"/>
              <w:rPr>
                <w:rFonts w:ascii="仿宋_GB2312" w:eastAsia="仿宋_GB2312" w:hAnsi="仿宋" w:cs="MingLiU" w:hint="eastAsia"/>
                <w:kern w:val="0"/>
                <w:position w:val="-1"/>
                <w:szCs w:val="21"/>
              </w:rPr>
            </w:pPr>
          </w:p>
        </w:tc>
        <w:tc>
          <w:tcPr>
            <w:tcW w:w="1624" w:type="dxa"/>
            <w:tcBorders>
              <w:top w:val="single" w:sz="4" w:space="0" w:color="auto"/>
              <w:left w:val="single" w:sz="4" w:space="0" w:color="auto"/>
              <w:bottom w:val="single" w:sz="4" w:space="0" w:color="auto"/>
            </w:tcBorders>
            <w:tcMar>
              <w:top w:w="28" w:type="dxa"/>
              <w:left w:w="28" w:type="dxa"/>
              <w:bottom w:w="28" w:type="dxa"/>
              <w:right w:w="28" w:type="dxa"/>
            </w:tcMar>
          </w:tcPr>
          <w:p w:rsidR="008171B9" w:rsidRPr="008171B9" w:rsidRDefault="008171B9" w:rsidP="008171B9">
            <w:pPr>
              <w:spacing w:line="440" w:lineRule="exact"/>
              <w:ind w:leftChars="200" w:left="420"/>
              <w:rPr>
                <w:rFonts w:ascii="仿宋_GB2312" w:eastAsia="仿宋_GB2312" w:hAnsi="仿宋" w:cs="MingLiU" w:hint="eastAsia"/>
                <w:kern w:val="0"/>
                <w:position w:val="-1"/>
                <w:szCs w:val="21"/>
              </w:rPr>
            </w:pPr>
          </w:p>
        </w:tc>
      </w:tr>
      <w:tr w:rsidR="008171B9" w:rsidRPr="008171B9" w:rsidTr="00652DCB">
        <w:trPr>
          <w:trHeight w:val="397"/>
          <w:tblHeader/>
          <w:jc w:val="center"/>
        </w:trPr>
        <w:tc>
          <w:tcPr>
            <w:tcW w:w="4855" w:type="dxa"/>
            <w:tcBorders>
              <w:top w:val="single" w:sz="4" w:space="0" w:color="auto"/>
              <w:bottom w:val="single" w:sz="4" w:space="0" w:color="auto"/>
              <w:right w:val="single" w:sz="4" w:space="0" w:color="auto"/>
            </w:tcBorders>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 xml:space="preserve">          处置</w:t>
            </w:r>
          </w:p>
        </w:tc>
        <w:tc>
          <w:tcPr>
            <w:tcW w:w="170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171B9" w:rsidRPr="008171B9" w:rsidRDefault="008171B9" w:rsidP="008171B9">
            <w:pPr>
              <w:spacing w:line="440" w:lineRule="exact"/>
              <w:ind w:leftChars="200" w:left="420"/>
              <w:rPr>
                <w:rFonts w:ascii="仿宋_GB2312" w:eastAsia="仿宋_GB2312" w:hAnsi="仿宋" w:cs="MingLiU" w:hint="eastAsia"/>
                <w:kern w:val="0"/>
                <w:position w:val="-1"/>
                <w:szCs w:val="21"/>
              </w:rPr>
            </w:pPr>
          </w:p>
        </w:tc>
        <w:tc>
          <w:tcPr>
            <w:tcW w:w="1624" w:type="dxa"/>
            <w:tcBorders>
              <w:top w:val="single" w:sz="4" w:space="0" w:color="auto"/>
              <w:left w:val="single" w:sz="4" w:space="0" w:color="auto"/>
              <w:bottom w:val="single" w:sz="4" w:space="0" w:color="auto"/>
            </w:tcBorders>
            <w:tcMar>
              <w:top w:w="28" w:type="dxa"/>
              <w:left w:w="28" w:type="dxa"/>
              <w:bottom w:w="28" w:type="dxa"/>
              <w:right w:w="28" w:type="dxa"/>
            </w:tcMar>
          </w:tcPr>
          <w:p w:rsidR="008171B9" w:rsidRPr="008171B9" w:rsidRDefault="008171B9" w:rsidP="008171B9">
            <w:pPr>
              <w:spacing w:line="440" w:lineRule="exact"/>
              <w:ind w:leftChars="200" w:left="420"/>
              <w:rPr>
                <w:rFonts w:ascii="仿宋_GB2312" w:eastAsia="仿宋_GB2312" w:hAnsi="仿宋" w:cs="MingLiU" w:hint="eastAsia"/>
                <w:kern w:val="0"/>
                <w:position w:val="-1"/>
                <w:szCs w:val="21"/>
              </w:rPr>
            </w:pPr>
          </w:p>
        </w:tc>
      </w:tr>
      <w:tr w:rsidR="008171B9" w:rsidRPr="008171B9" w:rsidTr="00652DCB">
        <w:trPr>
          <w:trHeight w:val="397"/>
          <w:tblHeader/>
          <w:jc w:val="center"/>
        </w:trPr>
        <w:tc>
          <w:tcPr>
            <w:tcW w:w="4855" w:type="dxa"/>
            <w:tcBorders>
              <w:top w:val="single" w:sz="4" w:space="0" w:color="auto"/>
              <w:bottom w:val="single" w:sz="4" w:space="0" w:color="auto"/>
              <w:right w:val="single" w:sz="4" w:space="0" w:color="auto"/>
            </w:tcBorders>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MingLiU"/>
                <w:kern w:val="0"/>
                <w:position w:val="-1"/>
                <w:szCs w:val="21"/>
              </w:rPr>
            </w:pPr>
            <w:r w:rsidRPr="008171B9">
              <w:rPr>
                <w:rFonts w:ascii="仿宋_GB2312" w:eastAsia="仿宋_GB2312" w:hAnsi="仿宋" w:cs="MingLiU" w:hint="eastAsia"/>
                <w:kern w:val="0"/>
                <w:position w:val="-1"/>
                <w:szCs w:val="21"/>
              </w:rPr>
              <w:t>持有至到期投资取得的投资收益</w:t>
            </w:r>
          </w:p>
        </w:tc>
        <w:tc>
          <w:tcPr>
            <w:tcW w:w="170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171B9" w:rsidRPr="008171B9" w:rsidRDefault="008171B9" w:rsidP="008171B9">
            <w:pPr>
              <w:spacing w:line="440" w:lineRule="exact"/>
              <w:ind w:leftChars="200" w:left="420"/>
              <w:rPr>
                <w:rFonts w:ascii="仿宋_GB2312" w:eastAsia="仿宋_GB2312" w:hAnsi="仿宋" w:cs="MingLiU"/>
                <w:kern w:val="0"/>
                <w:position w:val="-1"/>
                <w:szCs w:val="21"/>
              </w:rPr>
            </w:pPr>
            <w:r w:rsidRPr="008171B9">
              <w:rPr>
                <w:rFonts w:ascii="仿宋_GB2312" w:eastAsia="仿宋_GB2312" w:hAnsi="仿宋" w:cs="MingLiU" w:hint="eastAsia"/>
                <w:kern w:val="0"/>
                <w:position w:val="-1"/>
                <w:szCs w:val="21"/>
              </w:rPr>
              <w:t xml:space="preserve">　</w:t>
            </w:r>
          </w:p>
        </w:tc>
        <w:tc>
          <w:tcPr>
            <w:tcW w:w="1624" w:type="dxa"/>
            <w:tcBorders>
              <w:top w:val="single" w:sz="4" w:space="0" w:color="auto"/>
              <w:left w:val="single" w:sz="4" w:space="0" w:color="auto"/>
              <w:bottom w:val="single" w:sz="4" w:space="0" w:color="auto"/>
            </w:tcBorders>
            <w:tcMar>
              <w:top w:w="28" w:type="dxa"/>
              <w:left w:w="28" w:type="dxa"/>
              <w:bottom w:w="28" w:type="dxa"/>
              <w:right w:w="28" w:type="dxa"/>
            </w:tcMar>
          </w:tcPr>
          <w:p w:rsidR="008171B9" w:rsidRPr="008171B9" w:rsidRDefault="008171B9" w:rsidP="008171B9">
            <w:pPr>
              <w:spacing w:line="440" w:lineRule="exact"/>
              <w:ind w:leftChars="200" w:left="420"/>
              <w:rPr>
                <w:rFonts w:ascii="仿宋_GB2312" w:eastAsia="仿宋_GB2312" w:hAnsi="仿宋" w:cs="MingLiU"/>
                <w:kern w:val="0"/>
                <w:position w:val="-1"/>
                <w:szCs w:val="21"/>
              </w:rPr>
            </w:pPr>
            <w:r w:rsidRPr="008171B9">
              <w:rPr>
                <w:rFonts w:ascii="仿宋_GB2312" w:eastAsia="仿宋_GB2312" w:hAnsi="仿宋" w:cs="MingLiU" w:hint="eastAsia"/>
                <w:kern w:val="0"/>
                <w:position w:val="-1"/>
                <w:szCs w:val="21"/>
              </w:rPr>
              <w:t xml:space="preserve">　</w:t>
            </w:r>
          </w:p>
        </w:tc>
      </w:tr>
      <w:tr w:rsidR="008171B9" w:rsidRPr="008171B9" w:rsidTr="00652DCB">
        <w:trPr>
          <w:trHeight w:val="397"/>
          <w:tblHeader/>
          <w:jc w:val="center"/>
        </w:trPr>
        <w:tc>
          <w:tcPr>
            <w:tcW w:w="4855" w:type="dxa"/>
            <w:tcBorders>
              <w:top w:val="single" w:sz="4" w:space="0" w:color="auto"/>
              <w:bottom w:val="single" w:sz="4" w:space="0" w:color="auto"/>
              <w:right w:val="single" w:sz="4" w:space="0" w:color="auto"/>
            </w:tcBorders>
            <w:tcMar>
              <w:top w:w="28" w:type="dxa"/>
              <w:left w:w="28" w:type="dxa"/>
              <w:bottom w:w="28" w:type="dxa"/>
              <w:right w:w="28" w:type="dxa"/>
            </w:tcMar>
          </w:tcPr>
          <w:p w:rsidR="008171B9" w:rsidRPr="008171B9" w:rsidRDefault="008171B9" w:rsidP="008171B9">
            <w:pPr>
              <w:spacing w:line="440" w:lineRule="exact"/>
              <w:ind w:firstLineChars="200" w:firstLine="420"/>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lastRenderedPageBreak/>
              <w:t>其中：持有期间</w:t>
            </w:r>
          </w:p>
        </w:tc>
        <w:tc>
          <w:tcPr>
            <w:tcW w:w="170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171B9" w:rsidRPr="008171B9" w:rsidRDefault="008171B9" w:rsidP="008171B9">
            <w:pPr>
              <w:spacing w:line="440" w:lineRule="exact"/>
              <w:ind w:leftChars="200" w:left="420"/>
              <w:rPr>
                <w:rFonts w:ascii="仿宋_GB2312" w:eastAsia="仿宋_GB2312" w:hAnsi="仿宋" w:cs="MingLiU"/>
                <w:kern w:val="0"/>
                <w:position w:val="-1"/>
                <w:szCs w:val="21"/>
              </w:rPr>
            </w:pPr>
            <w:r w:rsidRPr="008171B9">
              <w:rPr>
                <w:rFonts w:ascii="仿宋_GB2312" w:eastAsia="仿宋_GB2312" w:hAnsi="仿宋" w:cs="MingLiU" w:hint="eastAsia"/>
                <w:kern w:val="0"/>
                <w:position w:val="-1"/>
                <w:szCs w:val="21"/>
              </w:rPr>
              <w:t xml:space="preserve">　</w:t>
            </w:r>
          </w:p>
        </w:tc>
        <w:tc>
          <w:tcPr>
            <w:tcW w:w="1624" w:type="dxa"/>
            <w:tcBorders>
              <w:top w:val="single" w:sz="4" w:space="0" w:color="auto"/>
              <w:left w:val="single" w:sz="4" w:space="0" w:color="auto"/>
              <w:bottom w:val="single" w:sz="4" w:space="0" w:color="auto"/>
            </w:tcBorders>
            <w:tcMar>
              <w:top w:w="28" w:type="dxa"/>
              <w:left w:w="28" w:type="dxa"/>
              <w:bottom w:w="28" w:type="dxa"/>
              <w:right w:w="28" w:type="dxa"/>
            </w:tcMar>
          </w:tcPr>
          <w:p w:rsidR="008171B9" w:rsidRPr="008171B9" w:rsidRDefault="008171B9" w:rsidP="008171B9">
            <w:pPr>
              <w:spacing w:line="440" w:lineRule="exact"/>
              <w:ind w:leftChars="200" w:left="420"/>
              <w:rPr>
                <w:rFonts w:ascii="仿宋_GB2312" w:eastAsia="仿宋_GB2312" w:hAnsi="仿宋" w:cs="MingLiU"/>
                <w:kern w:val="0"/>
                <w:position w:val="-1"/>
                <w:szCs w:val="21"/>
              </w:rPr>
            </w:pPr>
            <w:r w:rsidRPr="008171B9">
              <w:rPr>
                <w:rFonts w:ascii="仿宋_GB2312" w:eastAsia="仿宋_GB2312" w:hAnsi="仿宋" w:cs="MingLiU" w:hint="eastAsia"/>
                <w:kern w:val="0"/>
                <w:position w:val="-1"/>
                <w:szCs w:val="21"/>
              </w:rPr>
              <w:t xml:space="preserve">　</w:t>
            </w:r>
          </w:p>
        </w:tc>
      </w:tr>
      <w:tr w:rsidR="008171B9" w:rsidRPr="008171B9" w:rsidTr="00652DCB">
        <w:trPr>
          <w:trHeight w:val="397"/>
          <w:tblHeader/>
          <w:jc w:val="center"/>
        </w:trPr>
        <w:tc>
          <w:tcPr>
            <w:tcW w:w="4855" w:type="dxa"/>
            <w:tcBorders>
              <w:top w:val="single" w:sz="4" w:space="0" w:color="auto"/>
              <w:bottom w:val="single" w:sz="4" w:space="0" w:color="auto"/>
              <w:right w:val="single" w:sz="4" w:space="0" w:color="auto"/>
            </w:tcBorders>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 xml:space="preserve">          处置</w:t>
            </w:r>
          </w:p>
        </w:tc>
        <w:tc>
          <w:tcPr>
            <w:tcW w:w="170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171B9" w:rsidRPr="008171B9" w:rsidRDefault="008171B9" w:rsidP="008171B9">
            <w:pPr>
              <w:spacing w:line="440" w:lineRule="exact"/>
              <w:ind w:leftChars="200" w:left="420"/>
              <w:rPr>
                <w:rFonts w:ascii="仿宋_GB2312" w:eastAsia="仿宋_GB2312" w:hAnsi="仿宋" w:cs="MingLiU" w:hint="eastAsia"/>
                <w:kern w:val="0"/>
                <w:position w:val="-1"/>
                <w:szCs w:val="21"/>
              </w:rPr>
            </w:pPr>
          </w:p>
        </w:tc>
        <w:tc>
          <w:tcPr>
            <w:tcW w:w="1624" w:type="dxa"/>
            <w:tcBorders>
              <w:top w:val="single" w:sz="4" w:space="0" w:color="auto"/>
              <w:left w:val="single" w:sz="4" w:space="0" w:color="auto"/>
              <w:bottom w:val="single" w:sz="4" w:space="0" w:color="auto"/>
            </w:tcBorders>
            <w:tcMar>
              <w:top w:w="28" w:type="dxa"/>
              <w:left w:w="28" w:type="dxa"/>
              <w:bottom w:w="28" w:type="dxa"/>
              <w:right w:w="28" w:type="dxa"/>
            </w:tcMar>
          </w:tcPr>
          <w:p w:rsidR="008171B9" w:rsidRPr="008171B9" w:rsidRDefault="008171B9" w:rsidP="008171B9">
            <w:pPr>
              <w:spacing w:line="440" w:lineRule="exact"/>
              <w:ind w:leftChars="200" w:left="420"/>
              <w:rPr>
                <w:rFonts w:ascii="仿宋_GB2312" w:eastAsia="仿宋_GB2312" w:hAnsi="仿宋" w:cs="MingLiU" w:hint="eastAsia"/>
                <w:kern w:val="0"/>
                <w:position w:val="-1"/>
                <w:szCs w:val="21"/>
              </w:rPr>
            </w:pPr>
          </w:p>
        </w:tc>
      </w:tr>
      <w:tr w:rsidR="008171B9" w:rsidRPr="008171B9" w:rsidTr="00652DCB">
        <w:trPr>
          <w:trHeight w:val="397"/>
          <w:tblHeader/>
          <w:jc w:val="center"/>
        </w:trPr>
        <w:tc>
          <w:tcPr>
            <w:tcW w:w="4855" w:type="dxa"/>
            <w:tcBorders>
              <w:top w:val="single" w:sz="4" w:space="0" w:color="auto"/>
              <w:bottom w:val="single" w:sz="4" w:space="0" w:color="auto"/>
              <w:right w:val="single" w:sz="4" w:space="0" w:color="auto"/>
            </w:tcBorders>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MingLiU"/>
                <w:kern w:val="0"/>
                <w:position w:val="-1"/>
                <w:szCs w:val="21"/>
              </w:rPr>
            </w:pPr>
            <w:r w:rsidRPr="008171B9">
              <w:rPr>
                <w:rFonts w:ascii="仿宋_GB2312" w:eastAsia="仿宋_GB2312" w:hAnsi="仿宋" w:cs="MingLiU" w:hint="eastAsia"/>
                <w:kern w:val="0"/>
                <w:position w:val="-1"/>
                <w:szCs w:val="21"/>
              </w:rPr>
              <w:t>可供出售金融资产等取得的投资收益</w:t>
            </w:r>
          </w:p>
        </w:tc>
        <w:tc>
          <w:tcPr>
            <w:tcW w:w="170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171B9" w:rsidRPr="008171B9" w:rsidRDefault="008171B9" w:rsidP="008171B9">
            <w:pPr>
              <w:spacing w:line="440" w:lineRule="exact"/>
              <w:ind w:leftChars="200" w:left="420"/>
              <w:rPr>
                <w:rFonts w:ascii="仿宋_GB2312" w:eastAsia="仿宋_GB2312" w:hAnsi="仿宋" w:cs="MingLiU"/>
                <w:kern w:val="0"/>
                <w:position w:val="-1"/>
                <w:szCs w:val="21"/>
              </w:rPr>
            </w:pPr>
            <w:r w:rsidRPr="008171B9">
              <w:rPr>
                <w:rFonts w:ascii="仿宋_GB2312" w:eastAsia="仿宋_GB2312" w:hAnsi="仿宋" w:cs="MingLiU" w:hint="eastAsia"/>
                <w:kern w:val="0"/>
                <w:position w:val="-1"/>
                <w:szCs w:val="21"/>
              </w:rPr>
              <w:t xml:space="preserve">　</w:t>
            </w:r>
          </w:p>
        </w:tc>
        <w:tc>
          <w:tcPr>
            <w:tcW w:w="1624" w:type="dxa"/>
            <w:tcBorders>
              <w:top w:val="single" w:sz="4" w:space="0" w:color="auto"/>
              <w:left w:val="single" w:sz="4" w:space="0" w:color="auto"/>
              <w:bottom w:val="single" w:sz="4" w:space="0" w:color="auto"/>
            </w:tcBorders>
            <w:tcMar>
              <w:top w:w="28" w:type="dxa"/>
              <w:left w:w="28" w:type="dxa"/>
              <w:bottom w:w="28" w:type="dxa"/>
              <w:right w:w="28" w:type="dxa"/>
            </w:tcMar>
          </w:tcPr>
          <w:p w:rsidR="008171B9" w:rsidRPr="008171B9" w:rsidRDefault="008171B9" w:rsidP="008171B9">
            <w:pPr>
              <w:spacing w:line="440" w:lineRule="exact"/>
              <w:ind w:leftChars="200" w:left="420"/>
              <w:rPr>
                <w:rFonts w:ascii="仿宋_GB2312" w:eastAsia="仿宋_GB2312" w:hAnsi="仿宋" w:cs="MingLiU"/>
                <w:kern w:val="0"/>
                <w:position w:val="-1"/>
                <w:szCs w:val="21"/>
              </w:rPr>
            </w:pPr>
            <w:r w:rsidRPr="008171B9">
              <w:rPr>
                <w:rFonts w:ascii="仿宋_GB2312" w:eastAsia="仿宋_GB2312" w:hAnsi="仿宋" w:cs="MingLiU" w:hint="eastAsia"/>
                <w:kern w:val="0"/>
                <w:position w:val="-1"/>
                <w:szCs w:val="21"/>
              </w:rPr>
              <w:t xml:space="preserve">　</w:t>
            </w:r>
          </w:p>
        </w:tc>
      </w:tr>
      <w:tr w:rsidR="008171B9" w:rsidRPr="008171B9" w:rsidTr="00652DCB">
        <w:trPr>
          <w:trHeight w:val="397"/>
          <w:tblHeader/>
          <w:jc w:val="center"/>
        </w:trPr>
        <w:tc>
          <w:tcPr>
            <w:tcW w:w="4855" w:type="dxa"/>
            <w:tcBorders>
              <w:top w:val="single" w:sz="4" w:space="0" w:color="auto"/>
              <w:bottom w:val="single" w:sz="4" w:space="0" w:color="auto"/>
              <w:right w:val="single" w:sz="4" w:space="0" w:color="auto"/>
            </w:tcBorders>
            <w:tcMar>
              <w:top w:w="28" w:type="dxa"/>
              <w:left w:w="28" w:type="dxa"/>
              <w:bottom w:w="28" w:type="dxa"/>
              <w:right w:w="28" w:type="dxa"/>
            </w:tcMar>
          </w:tcPr>
          <w:p w:rsidR="008171B9" w:rsidRPr="008171B9" w:rsidRDefault="008171B9" w:rsidP="008171B9">
            <w:pPr>
              <w:spacing w:line="440" w:lineRule="exact"/>
              <w:ind w:firstLineChars="200" w:firstLine="420"/>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其中：持有期间</w:t>
            </w:r>
          </w:p>
        </w:tc>
        <w:tc>
          <w:tcPr>
            <w:tcW w:w="170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171B9" w:rsidRPr="008171B9" w:rsidRDefault="008171B9" w:rsidP="008171B9">
            <w:pPr>
              <w:spacing w:line="440" w:lineRule="exact"/>
              <w:ind w:leftChars="200" w:left="420"/>
              <w:rPr>
                <w:rFonts w:ascii="仿宋_GB2312" w:eastAsia="仿宋_GB2312" w:hAnsi="仿宋" w:cs="MingLiU" w:hint="eastAsia"/>
                <w:kern w:val="0"/>
                <w:position w:val="-1"/>
                <w:szCs w:val="21"/>
              </w:rPr>
            </w:pPr>
          </w:p>
        </w:tc>
        <w:tc>
          <w:tcPr>
            <w:tcW w:w="1624" w:type="dxa"/>
            <w:tcBorders>
              <w:top w:val="single" w:sz="4" w:space="0" w:color="auto"/>
              <w:left w:val="single" w:sz="4" w:space="0" w:color="auto"/>
              <w:bottom w:val="single" w:sz="4" w:space="0" w:color="auto"/>
            </w:tcBorders>
            <w:tcMar>
              <w:top w:w="28" w:type="dxa"/>
              <w:left w:w="28" w:type="dxa"/>
              <w:bottom w:w="28" w:type="dxa"/>
              <w:right w:w="28" w:type="dxa"/>
            </w:tcMar>
          </w:tcPr>
          <w:p w:rsidR="008171B9" w:rsidRPr="008171B9" w:rsidRDefault="008171B9" w:rsidP="008171B9">
            <w:pPr>
              <w:spacing w:line="440" w:lineRule="exact"/>
              <w:ind w:leftChars="200" w:left="420"/>
              <w:rPr>
                <w:rFonts w:ascii="仿宋_GB2312" w:eastAsia="仿宋_GB2312" w:hAnsi="仿宋" w:cs="MingLiU" w:hint="eastAsia"/>
                <w:kern w:val="0"/>
                <w:position w:val="-1"/>
                <w:szCs w:val="21"/>
              </w:rPr>
            </w:pPr>
          </w:p>
        </w:tc>
      </w:tr>
      <w:tr w:rsidR="008171B9" w:rsidRPr="008171B9" w:rsidTr="00652DCB">
        <w:trPr>
          <w:trHeight w:val="397"/>
          <w:tblHeader/>
          <w:jc w:val="center"/>
        </w:trPr>
        <w:tc>
          <w:tcPr>
            <w:tcW w:w="4855" w:type="dxa"/>
            <w:tcBorders>
              <w:top w:val="single" w:sz="4" w:space="0" w:color="auto"/>
              <w:bottom w:val="single" w:sz="4" w:space="0" w:color="auto"/>
              <w:right w:val="single" w:sz="4" w:space="0" w:color="auto"/>
            </w:tcBorders>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 xml:space="preserve">          处置</w:t>
            </w:r>
          </w:p>
        </w:tc>
        <w:tc>
          <w:tcPr>
            <w:tcW w:w="170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171B9" w:rsidRPr="008171B9" w:rsidRDefault="008171B9" w:rsidP="008171B9">
            <w:pPr>
              <w:spacing w:line="440" w:lineRule="exact"/>
              <w:ind w:leftChars="200" w:left="420"/>
              <w:rPr>
                <w:rFonts w:ascii="仿宋_GB2312" w:eastAsia="仿宋_GB2312" w:hAnsi="仿宋" w:cs="MingLiU"/>
                <w:kern w:val="0"/>
                <w:position w:val="-1"/>
                <w:szCs w:val="21"/>
              </w:rPr>
            </w:pPr>
            <w:r w:rsidRPr="008171B9">
              <w:rPr>
                <w:rFonts w:ascii="仿宋_GB2312" w:eastAsia="仿宋_GB2312" w:hAnsi="仿宋" w:cs="MingLiU" w:hint="eastAsia"/>
                <w:kern w:val="0"/>
                <w:position w:val="-1"/>
                <w:szCs w:val="21"/>
              </w:rPr>
              <w:t xml:space="preserve">　</w:t>
            </w:r>
          </w:p>
        </w:tc>
        <w:tc>
          <w:tcPr>
            <w:tcW w:w="1624" w:type="dxa"/>
            <w:tcBorders>
              <w:top w:val="single" w:sz="4" w:space="0" w:color="auto"/>
              <w:left w:val="single" w:sz="4" w:space="0" w:color="auto"/>
              <w:bottom w:val="single" w:sz="4" w:space="0" w:color="auto"/>
            </w:tcBorders>
            <w:tcMar>
              <w:top w:w="28" w:type="dxa"/>
              <w:left w:w="28" w:type="dxa"/>
              <w:bottom w:w="28" w:type="dxa"/>
              <w:right w:w="28" w:type="dxa"/>
            </w:tcMar>
          </w:tcPr>
          <w:p w:rsidR="008171B9" w:rsidRPr="008171B9" w:rsidRDefault="008171B9" w:rsidP="008171B9">
            <w:pPr>
              <w:spacing w:line="440" w:lineRule="exact"/>
              <w:ind w:leftChars="200" w:left="420"/>
              <w:rPr>
                <w:rFonts w:ascii="仿宋_GB2312" w:eastAsia="仿宋_GB2312" w:hAnsi="仿宋" w:cs="MingLiU"/>
                <w:kern w:val="0"/>
                <w:position w:val="-1"/>
                <w:szCs w:val="21"/>
              </w:rPr>
            </w:pPr>
            <w:r w:rsidRPr="008171B9">
              <w:rPr>
                <w:rFonts w:ascii="仿宋_GB2312" w:eastAsia="仿宋_GB2312" w:hAnsi="仿宋" w:cs="MingLiU" w:hint="eastAsia"/>
                <w:kern w:val="0"/>
                <w:position w:val="-1"/>
                <w:szCs w:val="21"/>
              </w:rPr>
              <w:t xml:space="preserve">　</w:t>
            </w:r>
          </w:p>
        </w:tc>
      </w:tr>
      <w:tr w:rsidR="008171B9" w:rsidRPr="008171B9" w:rsidTr="00652DCB">
        <w:trPr>
          <w:trHeight w:val="397"/>
          <w:tblHeader/>
          <w:jc w:val="center"/>
        </w:trPr>
        <w:tc>
          <w:tcPr>
            <w:tcW w:w="4855" w:type="dxa"/>
            <w:tcBorders>
              <w:top w:val="single" w:sz="4" w:space="0" w:color="auto"/>
              <w:bottom w:val="single" w:sz="4" w:space="0" w:color="auto"/>
              <w:right w:val="single" w:sz="4" w:space="0" w:color="auto"/>
            </w:tcBorders>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债权投资的收益</w:t>
            </w:r>
          </w:p>
        </w:tc>
        <w:tc>
          <w:tcPr>
            <w:tcW w:w="170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171B9" w:rsidRPr="008171B9" w:rsidRDefault="008171B9" w:rsidP="008171B9">
            <w:pPr>
              <w:spacing w:line="440" w:lineRule="exact"/>
              <w:ind w:leftChars="200" w:left="420"/>
              <w:rPr>
                <w:rFonts w:ascii="仿宋_GB2312" w:eastAsia="仿宋_GB2312" w:hAnsi="仿宋" w:cs="MingLiU" w:hint="eastAsia"/>
                <w:kern w:val="0"/>
                <w:position w:val="-1"/>
                <w:szCs w:val="21"/>
              </w:rPr>
            </w:pPr>
          </w:p>
        </w:tc>
        <w:tc>
          <w:tcPr>
            <w:tcW w:w="1624" w:type="dxa"/>
            <w:tcBorders>
              <w:top w:val="single" w:sz="4" w:space="0" w:color="auto"/>
              <w:left w:val="single" w:sz="4" w:space="0" w:color="auto"/>
              <w:bottom w:val="single" w:sz="4" w:space="0" w:color="auto"/>
            </w:tcBorders>
            <w:tcMar>
              <w:top w:w="28" w:type="dxa"/>
              <w:left w:w="28" w:type="dxa"/>
              <w:bottom w:w="28" w:type="dxa"/>
              <w:right w:w="28" w:type="dxa"/>
            </w:tcMar>
          </w:tcPr>
          <w:p w:rsidR="008171B9" w:rsidRPr="008171B9" w:rsidRDefault="008171B9" w:rsidP="008171B9">
            <w:pPr>
              <w:spacing w:line="440" w:lineRule="exact"/>
              <w:ind w:leftChars="200" w:left="420"/>
              <w:rPr>
                <w:rFonts w:ascii="仿宋_GB2312" w:eastAsia="仿宋_GB2312" w:hAnsi="仿宋" w:cs="MingLiU" w:hint="eastAsia"/>
                <w:kern w:val="0"/>
                <w:position w:val="-1"/>
                <w:szCs w:val="21"/>
              </w:rPr>
            </w:pPr>
          </w:p>
        </w:tc>
      </w:tr>
      <w:tr w:rsidR="008171B9" w:rsidRPr="008171B9" w:rsidTr="00652DCB">
        <w:trPr>
          <w:trHeight w:val="397"/>
          <w:tblHeader/>
          <w:jc w:val="center"/>
        </w:trPr>
        <w:tc>
          <w:tcPr>
            <w:tcW w:w="4855" w:type="dxa"/>
            <w:tcBorders>
              <w:top w:val="single" w:sz="4" w:space="0" w:color="auto"/>
              <w:bottom w:val="single" w:sz="4" w:space="0" w:color="auto"/>
              <w:right w:val="single" w:sz="4" w:space="0" w:color="auto"/>
            </w:tcBorders>
            <w:tcMar>
              <w:top w:w="28" w:type="dxa"/>
              <w:left w:w="28" w:type="dxa"/>
              <w:bottom w:w="28" w:type="dxa"/>
              <w:right w:w="28" w:type="dxa"/>
            </w:tcMar>
          </w:tcPr>
          <w:p w:rsidR="008171B9" w:rsidRPr="008171B9" w:rsidRDefault="008171B9" w:rsidP="008171B9">
            <w:pPr>
              <w:spacing w:line="440" w:lineRule="exact"/>
              <w:ind w:firstLineChars="200" w:firstLine="420"/>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其中：持有期间的利息</w:t>
            </w:r>
          </w:p>
        </w:tc>
        <w:tc>
          <w:tcPr>
            <w:tcW w:w="170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171B9" w:rsidRPr="008171B9" w:rsidRDefault="008171B9" w:rsidP="008171B9">
            <w:pPr>
              <w:spacing w:line="440" w:lineRule="exact"/>
              <w:ind w:leftChars="200" w:left="420"/>
              <w:rPr>
                <w:rFonts w:ascii="仿宋_GB2312" w:eastAsia="仿宋_GB2312" w:hAnsi="仿宋" w:cs="MingLiU" w:hint="eastAsia"/>
                <w:kern w:val="0"/>
                <w:position w:val="-1"/>
                <w:szCs w:val="21"/>
              </w:rPr>
            </w:pPr>
          </w:p>
        </w:tc>
        <w:tc>
          <w:tcPr>
            <w:tcW w:w="1624" w:type="dxa"/>
            <w:tcBorders>
              <w:top w:val="single" w:sz="4" w:space="0" w:color="auto"/>
              <w:left w:val="single" w:sz="4" w:space="0" w:color="auto"/>
              <w:bottom w:val="single" w:sz="4" w:space="0" w:color="auto"/>
            </w:tcBorders>
            <w:tcMar>
              <w:top w:w="28" w:type="dxa"/>
              <w:left w:w="28" w:type="dxa"/>
              <w:bottom w:w="28" w:type="dxa"/>
              <w:right w:w="28" w:type="dxa"/>
            </w:tcMar>
          </w:tcPr>
          <w:p w:rsidR="008171B9" w:rsidRPr="008171B9" w:rsidRDefault="008171B9" w:rsidP="008171B9">
            <w:pPr>
              <w:spacing w:line="440" w:lineRule="exact"/>
              <w:ind w:leftChars="200" w:left="420"/>
              <w:rPr>
                <w:rFonts w:ascii="仿宋_GB2312" w:eastAsia="仿宋_GB2312" w:hAnsi="仿宋" w:cs="MingLiU" w:hint="eastAsia"/>
                <w:kern w:val="0"/>
                <w:position w:val="-1"/>
                <w:szCs w:val="21"/>
              </w:rPr>
            </w:pPr>
          </w:p>
        </w:tc>
      </w:tr>
      <w:tr w:rsidR="008171B9" w:rsidRPr="008171B9" w:rsidTr="00652DCB">
        <w:trPr>
          <w:trHeight w:val="397"/>
          <w:tblHeader/>
          <w:jc w:val="center"/>
        </w:trPr>
        <w:tc>
          <w:tcPr>
            <w:tcW w:w="4855" w:type="dxa"/>
            <w:tcBorders>
              <w:top w:val="single" w:sz="4" w:space="0" w:color="auto"/>
              <w:bottom w:val="single" w:sz="4" w:space="0" w:color="auto"/>
              <w:right w:val="single" w:sz="4" w:space="0" w:color="auto"/>
            </w:tcBorders>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 xml:space="preserve">          处置</w:t>
            </w:r>
          </w:p>
        </w:tc>
        <w:tc>
          <w:tcPr>
            <w:tcW w:w="170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171B9" w:rsidRPr="008171B9" w:rsidRDefault="008171B9" w:rsidP="008171B9">
            <w:pPr>
              <w:spacing w:line="440" w:lineRule="exact"/>
              <w:ind w:leftChars="200" w:left="420"/>
              <w:rPr>
                <w:rFonts w:ascii="仿宋_GB2312" w:eastAsia="仿宋_GB2312" w:hAnsi="仿宋" w:cs="MingLiU" w:hint="eastAsia"/>
                <w:kern w:val="0"/>
                <w:position w:val="-1"/>
                <w:szCs w:val="21"/>
              </w:rPr>
            </w:pPr>
          </w:p>
        </w:tc>
        <w:tc>
          <w:tcPr>
            <w:tcW w:w="1624" w:type="dxa"/>
            <w:tcBorders>
              <w:top w:val="single" w:sz="4" w:space="0" w:color="auto"/>
              <w:left w:val="single" w:sz="4" w:space="0" w:color="auto"/>
              <w:bottom w:val="single" w:sz="4" w:space="0" w:color="auto"/>
            </w:tcBorders>
            <w:tcMar>
              <w:top w:w="28" w:type="dxa"/>
              <w:left w:w="28" w:type="dxa"/>
              <w:bottom w:w="28" w:type="dxa"/>
              <w:right w:w="28" w:type="dxa"/>
            </w:tcMar>
          </w:tcPr>
          <w:p w:rsidR="008171B9" w:rsidRPr="008171B9" w:rsidRDefault="008171B9" w:rsidP="008171B9">
            <w:pPr>
              <w:spacing w:line="440" w:lineRule="exact"/>
              <w:ind w:leftChars="200" w:left="420"/>
              <w:rPr>
                <w:rFonts w:ascii="仿宋_GB2312" w:eastAsia="仿宋_GB2312" w:hAnsi="仿宋" w:cs="MingLiU" w:hint="eastAsia"/>
                <w:kern w:val="0"/>
                <w:position w:val="-1"/>
                <w:szCs w:val="21"/>
              </w:rPr>
            </w:pPr>
          </w:p>
        </w:tc>
      </w:tr>
      <w:tr w:rsidR="008171B9" w:rsidRPr="008171B9" w:rsidTr="00652DCB">
        <w:trPr>
          <w:trHeight w:val="397"/>
          <w:tblHeader/>
          <w:jc w:val="center"/>
        </w:trPr>
        <w:tc>
          <w:tcPr>
            <w:tcW w:w="4855" w:type="dxa"/>
            <w:tcBorders>
              <w:top w:val="single" w:sz="4" w:space="0" w:color="auto"/>
              <w:bottom w:val="single" w:sz="4" w:space="0" w:color="auto"/>
              <w:right w:val="single" w:sz="4" w:space="0" w:color="auto"/>
            </w:tcBorders>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其他债权投资的收益</w:t>
            </w:r>
          </w:p>
        </w:tc>
        <w:tc>
          <w:tcPr>
            <w:tcW w:w="170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171B9" w:rsidRPr="008171B9" w:rsidRDefault="008171B9" w:rsidP="008171B9">
            <w:pPr>
              <w:spacing w:line="440" w:lineRule="exact"/>
              <w:ind w:leftChars="200" w:left="420"/>
              <w:rPr>
                <w:rFonts w:ascii="仿宋_GB2312" w:eastAsia="仿宋_GB2312" w:hAnsi="仿宋" w:cs="MingLiU" w:hint="eastAsia"/>
                <w:kern w:val="0"/>
                <w:position w:val="-1"/>
                <w:szCs w:val="21"/>
              </w:rPr>
            </w:pPr>
          </w:p>
        </w:tc>
        <w:tc>
          <w:tcPr>
            <w:tcW w:w="1624" w:type="dxa"/>
            <w:tcBorders>
              <w:top w:val="single" w:sz="4" w:space="0" w:color="auto"/>
              <w:left w:val="single" w:sz="4" w:space="0" w:color="auto"/>
              <w:bottom w:val="single" w:sz="4" w:space="0" w:color="auto"/>
            </w:tcBorders>
            <w:tcMar>
              <w:top w:w="28" w:type="dxa"/>
              <w:left w:w="28" w:type="dxa"/>
              <w:bottom w:w="28" w:type="dxa"/>
              <w:right w:w="28" w:type="dxa"/>
            </w:tcMar>
          </w:tcPr>
          <w:p w:rsidR="008171B9" w:rsidRPr="008171B9" w:rsidRDefault="008171B9" w:rsidP="008171B9">
            <w:pPr>
              <w:spacing w:line="440" w:lineRule="exact"/>
              <w:ind w:leftChars="200" w:left="420"/>
              <w:rPr>
                <w:rFonts w:ascii="仿宋_GB2312" w:eastAsia="仿宋_GB2312" w:hAnsi="仿宋" w:cs="MingLiU" w:hint="eastAsia"/>
                <w:kern w:val="0"/>
                <w:position w:val="-1"/>
                <w:szCs w:val="21"/>
              </w:rPr>
            </w:pPr>
          </w:p>
        </w:tc>
      </w:tr>
      <w:tr w:rsidR="008171B9" w:rsidRPr="008171B9" w:rsidTr="00652DCB">
        <w:trPr>
          <w:trHeight w:val="397"/>
          <w:tblHeader/>
          <w:jc w:val="center"/>
        </w:trPr>
        <w:tc>
          <w:tcPr>
            <w:tcW w:w="4855" w:type="dxa"/>
            <w:tcBorders>
              <w:top w:val="single" w:sz="4" w:space="0" w:color="auto"/>
              <w:bottom w:val="single" w:sz="4" w:space="0" w:color="auto"/>
              <w:right w:val="single" w:sz="4" w:space="0" w:color="auto"/>
            </w:tcBorders>
            <w:tcMar>
              <w:top w:w="28" w:type="dxa"/>
              <w:left w:w="28" w:type="dxa"/>
              <w:bottom w:w="28" w:type="dxa"/>
              <w:right w:w="28" w:type="dxa"/>
            </w:tcMar>
          </w:tcPr>
          <w:p w:rsidR="008171B9" w:rsidRPr="008171B9" w:rsidRDefault="008171B9" w:rsidP="008171B9">
            <w:pPr>
              <w:spacing w:line="440" w:lineRule="exact"/>
              <w:ind w:firstLineChars="200" w:firstLine="420"/>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其中：持有期间的利息</w:t>
            </w:r>
          </w:p>
        </w:tc>
        <w:tc>
          <w:tcPr>
            <w:tcW w:w="170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171B9" w:rsidRPr="008171B9" w:rsidRDefault="008171B9" w:rsidP="008171B9">
            <w:pPr>
              <w:spacing w:line="440" w:lineRule="exact"/>
              <w:ind w:leftChars="200" w:left="420"/>
              <w:rPr>
                <w:rFonts w:ascii="仿宋_GB2312" w:eastAsia="仿宋_GB2312" w:hAnsi="仿宋" w:cs="MingLiU" w:hint="eastAsia"/>
                <w:kern w:val="0"/>
                <w:position w:val="-1"/>
                <w:szCs w:val="21"/>
              </w:rPr>
            </w:pPr>
          </w:p>
        </w:tc>
        <w:tc>
          <w:tcPr>
            <w:tcW w:w="1624" w:type="dxa"/>
            <w:tcBorders>
              <w:top w:val="single" w:sz="4" w:space="0" w:color="auto"/>
              <w:left w:val="single" w:sz="4" w:space="0" w:color="auto"/>
              <w:bottom w:val="single" w:sz="4" w:space="0" w:color="auto"/>
            </w:tcBorders>
            <w:tcMar>
              <w:top w:w="28" w:type="dxa"/>
              <w:left w:w="28" w:type="dxa"/>
              <w:bottom w:w="28" w:type="dxa"/>
              <w:right w:w="28" w:type="dxa"/>
            </w:tcMar>
          </w:tcPr>
          <w:p w:rsidR="008171B9" w:rsidRPr="008171B9" w:rsidRDefault="008171B9" w:rsidP="008171B9">
            <w:pPr>
              <w:spacing w:line="440" w:lineRule="exact"/>
              <w:ind w:leftChars="200" w:left="420"/>
              <w:rPr>
                <w:rFonts w:ascii="仿宋_GB2312" w:eastAsia="仿宋_GB2312" w:hAnsi="仿宋" w:cs="MingLiU" w:hint="eastAsia"/>
                <w:kern w:val="0"/>
                <w:position w:val="-1"/>
                <w:szCs w:val="21"/>
              </w:rPr>
            </w:pPr>
          </w:p>
        </w:tc>
      </w:tr>
      <w:tr w:rsidR="008171B9" w:rsidRPr="008171B9" w:rsidTr="00652DCB">
        <w:trPr>
          <w:trHeight w:val="397"/>
          <w:tblHeader/>
          <w:jc w:val="center"/>
        </w:trPr>
        <w:tc>
          <w:tcPr>
            <w:tcW w:w="4855" w:type="dxa"/>
            <w:tcBorders>
              <w:top w:val="single" w:sz="4" w:space="0" w:color="auto"/>
              <w:bottom w:val="single" w:sz="4" w:space="0" w:color="auto"/>
              <w:right w:val="single" w:sz="4" w:space="0" w:color="auto"/>
            </w:tcBorders>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 xml:space="preserve">          处置</w:t>
            </w:r>
          </w:p>
        </w:tc>
        <w:tc>
          <w:tcPr>
            <w:tcW w:w="170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171B9" w:rsidRPr="008171B9" w:rsidRDefault="008171B9" w:rsidP="008171B9">
            <w:pPr>
              <w:spacing w:line="440" w:lineRule="exact"/>
              <w:ind w:leftChars="200" w:left="420"/>
              <w:rPr>
                <w:rFonts w:ascii="仿宋_GB2312" w:eastAsia="仿宋_GB2312" w:hAnsi="仿宋" w:cs="MingLiU" w:hint="eastAsia"/>
                <w:kern w:val="0"/>
                <w:position w:val="-1"/>
                <w:szCs w:val="21"/>
              </w:rPr>
            </w:pPr>
          </w:p>
        </w:tc>
        <w:tc>
          <w:tcPr>
            <w:tcW w:w="1624" w:type="dxa"/>
            <w:tcBorders>
              <w:top w:val="single" w:sz="4" w:space="0" w:color="auto"/>
              <w:left w:val="single" w:sz="4" w:space="0" w:color="auto"/>
              <w:bottom w:val="single" w:sz="4" w:space="0" w:color="auto"/>
            </w:tcBorders>
            <w:tcMar>
              <w:top w:w="28" w:type="dxa"/>
              <w:left w:w="28" w:type="dxa"/>
              <w:bottom w:w="28" w:type="dxa"/>
              <w:right w:w="28" w:type="dxa"/>
            </w:tcMar>
          </w:tcPr>
          <w:p w:rsidR="008171B9" w:rsidRPr="008171B9" w:rsidRDefault="008171B9" w:rsidP="008171B9">
            <w:pPr>
              <w:spacing w:line="440" w:lineRule="exact"/>
              <w:ind w:leftChars="200" w:left="420"/>
              <w:rPr>
                <w:rFonts w:ascii="仿宋_GB2312" w:eastAsia="仿宋_GB2312" w:hAnsi="仿宋" w:cs="MingLiU" w:hint="eastAsia"/>
                <w:kern w:val="0"/>
                <w:position w:val="-1"/>
                <w:szCs w:val="21"/>
              </w:rPr>
            </w:pPr>
          </w:p>
        </w:tc>
      </w:tr>
      <w:tr w:rsidR="008171B9" w:rsidRPr="008171B9" w:rsidTr="00652DCB">
        <w:trPr>
          <w:trHeight w:val="397"/>
          <w:tblHeader/>
          <w:jc w:val="center"/>
        </w:trPr>
        <w:tc>
          <w:tcPr>
            <w:tcW w:w="4855" w:type="dxa"/>
            <w:tcBorders>
              <w:top w:val="single" w:sz="4" w:space="0" w:color="auto"/>
              <w:bottom w:val="single" w:sz="4" w:space="0" w:color="auto"/>
              <w:right w:val="single" w:sz="4" w:space="0" w:color="auto"/>
            </w:tcBorders>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股权按公允价值重新计量产生的利得</w:t>
            </w:r>
          </w:p>
        </w:tc>
        <w:tc>
          <w:tcPr>
            <w:tcW w:w="170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171B9" w:rsidRPr="008171B9" w:rsidRDefault="008171B9" w:rsidP="008171B9">
            <w:pPr>
              <w:spacing w:line="440" w:lineRule="exact"/>
              <w:ind w:leftChars="200" w:left="420"/>
              <w:rPr>
                <w:rFonts w:ascii="仿宋_GB2312" w:eastAsia="仿宋_GB2312" w:hAnsi="仿宋" w:cs="MingLiU" w:hint="eastAsia"/>
                <w:kern w:val="0"/>
                <w:position w:val="-1"/>
                <w:szCs w:val="21"/>
              </w:rPr>
            </w:pPr>
          </w:p>
        </w:tc>
        <w:tc>
          <w:tcPr>
            <w:tcW w:w="1624" w:type="dxa"/>
            <w:tcBorders>
              <w:top w:val="single" w:sz="4" w:space="0" w:color="auto"/>
              <w:left w:val="single" w:sz="4" w:space="0" w:color="auto"/>
              <w:bottom w:val="single" w:sz="4" w:space="0" w:color="auto"/>
            </w:tcBorders>
            <w:tcMar>
              <w:top w:w="28" w:type="dxa"/>
              <w:left w:w="28" w:type="dxa"/>
              <w:bottom w:w="28" w:type="dxa"/>
              <w:right w:w="28" w:type="dxa"/>
            </w:tcMar>
          </w:tcPr>
          <w:p w:rsidR="008171B9" w:rsidRPr="008171B9" w:rsidRDefault="008171B9" w:rsidP="008171B9">
            <w:pPr>
              <w:spacing w:line="440" w:lineRule="exact"/>
              <w:ind w:leftChars="200" w:left="420"/>
              <w:rPr>
                <w:rFonts w:ascii="仿宋_GB2312" w:eastAsia="仿宋_GB2312" w:hAnsi="仿宋" w:cs="MingLiU" w:hint="eastAsia"/>
                <w:kern w:val="0"/>
                <w:position w:val="-1"/>
                <w:szCs w:val="21"/>
              </w:rPr>
            </w:pPr>
          </w:p>
        </w:tc>
      </w:tr>
      <w:tr w:rsidR="008171B9" w:rsidRPr="008171B9" w:rsidTr="00652DCB">
        <w:trPr>
          <w:trHeight w:val="397"/>
          <w:tblHeader/>
          <w:jc w:val="center"/>
        </w:trPr>
        <w:tc>
          <w:tcPr>
            <w:tcW w:w="4855" w:type="dxa"/>
            <w:tcBorders>
              <w:top w:val="single" w:sz="4" w:space="0" w:color="auto"/>
              <w:bottom w:val="single" w:sz="4" w:space="0" w:color="auto"/>
              <w:right w:val="single" w:sz="4" w:space="0" w:color="auto"/>
            </w:tcBorders>
            <w:tcMar>
              <w:top w:w="28" w:type="dxa"/>
              <w:left w:w="28" w:type="dxa"/>
              <w:bottom w:w="28" w:type="dxa"/>
              <w:right w:w="28" w:type="dxa"/>
            </w:tcMar>
          </w:tcPr>
          <w:p w:rsidR="008171B9" w:rsidRPr="008171B9" w:rsidRDefault="008171B9" w:rsidP="008171B9">
            <w:pPr>
              <w:spacing w:line="440" w:lineRule="exact"/>
              <w:ind w:firstLineChars="200" w:firstLine="420"/>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其中：丧失控制权后</w:t>
            </w:r>
          </w:p>
        </w:tc>
        <w:tc>
          <w:tcPr>
            <w:tcW w:w="170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171B9" w:rsidRPr="008171B9" w:rsidRDefault="008171B9" w:rsidP="008171B9">
            <w:pPr>
              <w:spacing w:line="440" w:lineRule="exact"/>
              <w:ind w:leftChars="200" w:left="420"/>
              <w:rPr>
                <w:rFonts w:ascii="仿宋_GB2312" w:eastAsia="仿宋_GB2312" w:hAnsi="仿宋" w:cs="MingLiU" w:hint="eastAsia"/>
                <w:kern w:val="0"/>
                <w:position w:val="-1"/>
                <w:szCs w:val="21"/>
              </w:rPr>
            </w:pPr>
          </w:p>
        </w:tc>
        <w:tc>
          <w:tcPr>
            <w:tcW w:w="1624" w:type="dxa"/>
            <w:tcBorders>
              <w:top w:val="single" w:sz="4" w:space="0" w:color="auto"/>
              <w:left w:val="single" w:sz="4" w:space="0" w:color="auto"/>
              <w:bottom w:val="single" w:sz="4" w:space="0" w:color="auto"/>
            </w:tcBorders>
            <w:tcMar>
              <w:top w:w="28" w:type="dxa"/>
              <w:left w:w="28" w:type="dxa"/>
              <w:bottom w:w="28" w:type="dxa"/>
              <w:right w:w="28" w:type="dxa"/>
            </w:tcMar>
          </w:tcPr>
          <w:p w:rsidR="008171B9" w:rsidRPr="008171B9" w:rsidRDefault="008171B9" w:rsidP="008171B9">
            <w:pPr>
              <w:spacing w:line="440" w:lineRule="exact"/>
              <w:ind w:leftChars="200" w:left="420"/>
              <w:rPr>
                <w:rFonts w:ascii="仿宋_GB2312" w:eastAsia="仿宋_GB2312" w:hAnsi="仿宋" w:cs="MingLiU" w:hint="eastAsia"/>
                <w:kern w:val="0"/>
                <w:position w:val="-1"/>
                <w:szCs w:val="21"/>
              </w:rPr>
            </w:pPr>
          </w:p>
        </w:tc>
      </w:tr>
      <w:tr w:rsidR="008171B9" w:rsidRPr="008171B9" w:rsidTr="00652DCB">
        <w:trPr>
          <w:trHeight w:val="397"/>
          <w:tblHeader/>
          <w:jc w:val="center"/>
        </w:trPr>
        <w:tc>
          <w:tcPr>
            <w:tcW w:w="4855" w:type="dxa"/>
            <w:tcBorders>
              <w:top w:val="single" w:sz="4" w:space="0" w:color="auto"/>
              <w:bottom w:val="single" w:sz="4" w:space="0" w:color="auto"/>
              <w:right w:val="single" w:sz="4" w:space="0" w:color="auto"/>
            </w:tcBorders>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 xml:space="preserve">          取得控制权时</w:t>
            </w:r>
          </w:p>
        </w:tc>
        <w:tc>
          <w:tcPr>
            <w:tcW w:w="170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171B9" w:rsidRPr="008171B9" w:rsidRDefault="008171B9" w:rsidP="008171B9">
            <w:pPr>
              <w:spacing w:line="440" w:lineRule="exact"/>
              <w:ind w:leftChars="200" w:left="420"/>
              <w:rPr>
                <w:rFonts w:ascii="仿宋_GB2312" w:eastAsia="仿宋_GB2312" w:hAnsi="仿宋" w:cs="MingLiU" w:hint="eastAsia"/>
                <w:kern w:val="0"/>
                <w:position w:val="-1"/>
                <w:szCs w:val="21"/>
              </w:rPr>
            </w:pPr>
          </w:p>
        </w:tc>
        <w:tc>
          <w:tcPr>
            <w:tcW w:w="1624" w:type="dxa"/>
            <w:tcBorders>
              <w:top w:val="single" w:sz="4" w:space="0" w:color="auto"/>
              <w:left w:val="single" w:sz="4" w:space="0" w:color="auto"/>
              <w:bottom w:val="single" w:sz="4" w:space="0" w:color="auto"/>
            </w:tcBorders>
            <w:tcMar>
              <w:top w:w="28" w:type="dxa"/>
              <w:left w:w="28" w:type="dxa"/>
              <w:bottom w:w="28" w:type="dxa"/>
              <w:right w:w="28" w:type="dxa"/>
            </w:tcMar>
          </w:tcPr>
          <w:p w:rsidR="008171B9" w:rsidRPr="008171B9" w:rsidRDefault="008171B9" w:rsidP="008171B9">
            <w:pPr>
              <w:spacing w:line="440" w:lineRule="exact"/>
              <w:ind w:leftChars="200" w:left="420"/>
              <w:rPr>
                <w:rFonts w:ascii="仿宋_GB2312" w:eastAsia="仿宋_GB2312" w:hAnsi="仿宋" w:cs="MingLiU" w:hint="eastAsia"/>
                <w:kern w:val="0"/>
                <w:position w:val="-1"/>
                <w:szCs w:val="21"/>
              </w:rPr>
            </w:pPr>
          </w:p>
        </w:tc>
      </w:tr>
      <w:tr w:rsidR="008171B9" w:rsidRPr="008171B9" w:rsidTr="00652DCB">
        <w:trPr>
          <w:trHeight w:val="397"/>
          <w:tblHeader/>
          <w:jc w:val="center"/>
        </w:trPr>
        <w:tc>
          <w:tcPr>
            <w:tcW w:w="4855" w:type="dxa"/>
            <w:tcBorders>
              <w:top w:val="single" w:sz="4" w:space="0" w:color="auto"/>
              <w:bottom w:val="single" w:sz="4" w:space="0" w:color="auto"/>
              <w:right w:val="single" w:sz="4" w:space="0" w:color="auto"/>
            </w:tcBorders>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以摊余成本计量的金融资产终止确认收益（损失以“-”号填列）</w:t>
            </w:r>
          </w:p>
        </w:tc>
        <w:tc>
          <w:tcPr>
            <w:tcW w:w="170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171B9" w:rsidRPr="008171B9" w:rsidRDefault="008171B9" w:rsidP="008171B9">
            <w:pPr>
              <w:spacing w:line="440" w:lineRule="exact"/>
              <w:ind w:leftChars="200" w:left="420"/>
              <w:rPr>
                <w:rFonts w:ascii="仿宋_GB2312" w:eastAsia="仿宋_GB2312" w:hAnsi="仿宋" w:cs="MingLiU" w:hint="eastAsia"/>
                <w:kern w:val="0"/>
                <w:position w:val="-1"/>
                <w:szCs w:val="21"/>
              </w:rPr>
            </w:pPr>
          </w:p>
        </w:tc>
        <w:tc>
          <w:tcPr>
            <w:tcW w:w="1624" w:type="dxa"/>
            <w:tcBorders>
              <w:top w:val="single" w:sz="4" w:space="0" w:color="auto"/>
              <w:left w:val="single" w:sz="4" w:space="0" w:color="auto"/>
              <w:bottom w:val="single" w:sz="4" w:space="0" w:color="auto"/>
            </w:tcBorders>
            <w:tcMar>
              <w:top w:w="28" w:type="dxa"/>
              <w:left w:w="28" w:type="dxa"/>
              <w:bottom w:w="28" w:type="dxa"/>
              <w:right w:w="28" w:type="dxa"/>
            </w:tcMar>
          </w:tcPr>
          <w:p w:rsidR="008171B9" w:rsidRPr="008171B9" w:rsidRDefault="008171B9" w:rsidP="008171B9">
            <w:pPr>
              <w:spacing w:line="440" w:lineRule="exact"/>
              <w:ind w:leftChars="200" w:left="420"/>
              <w:rPr>
                <w:rFonts w:ascii="仿宋_GB2312" w:eastAsia="仿宋_GB2312" w:hAnsi="仿宋" w:cs="MingLiU" w:hint="eastAsia"/>
                <w:kern w:val="0"/>
                <w:position w:val="-1"/>
                <w:szCs w:val="21"/>
              </w:rPr>
            </w:pPr>
          </w:p>
        </w:tc>
      </w:tr>
      <w:tr w:rsidR="008171B9" w:rsidRPr="008171B9" w:rsidTr="00652DCB">
        <w:trPr>
          <w:trHeight w:val="397"/>
          <w:tblHeader/>
          <w:jc w:val="center"/>
        </w:trPr>
        <w:tc>
          <w:tcPr>
            <w:tcW w:w="4855" w:type="dxa"/>
            <w:tcBorders>
              <w:top w:val="single" w:sz="4" w:space="0" w:color="auto"/>
              <w:bottom w:val="single" w:sz="4" w:space="0" w:color="auto"/>
              <w:right w:val="single" w:sz="4" w:space="0" w:color="auto"/>
            </w:tcBorders>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MingLiU"/>
                <w:kern w:val="0"/>
                <w:position w:val="-1"/>
                <w:szCs w:val="21"/>
              </w:rPr>
            </w:pPr>
            <w:r w:rsidRPr="008171B9">
              <w:rPr>
                <w:rFonts w:ascii="仿宋_GB2312" w:eastAsia="仿宋_GB2312" w:hAnsi="仿宋" w:cs="MingLiU" w:hint="eastAsia"/>
                <w:kern w:val="0"/>
                <w:position w:val="-1"/>
                <w:szCs w:val="21"/>
              </w:rPr>
              <w:t>其他</w:t>
            </w:r>
          </w:p>
        </w:tc>
        <w:tc>
          <w:tcPr>
            <w:tcW w:w="170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171B9" w:rsidRPr="008171B9" w:rsidRDefault="008171B9" w:rsidP="008171B9">
            <w:pPr>
              <w:spacing w:line="440" w:lineRule="exact"/>
              <w:ind w:leftChars="200" w:left="420"/>
              <w:rPr>
                <w:rFonts w:ascii="仿宋_GB2312" w:eastAsia="仿宋_GB2312" w:hAnsi="仿宋" w:cs="MingLiU"/>
                <w:kern w:val="0"/>
                <w:position w:val="-1"/>
                <w:szCs w:val="21"/>
              </w:rPr>
            </w:pPr>
            <w:r w:rsidRPr="008171B9">
              <w:rPr>
                <w:rFonts w:ascii="仿宋_GB2312" w:eastAsia="仿宋_GB2312" w:hAnsi="仿宋" w:cs="MingLiU" w:hint="eastAsia"/>
                <w:kern w:val="0"/>
                <w:position w:val="-1"/>
                <w:szCs w:val="21"/>
              </w:rPr>
              <w:t xml:space="preserve">　</w:t>
            </w:r>
          </w:p>
        </w:tc>
        <w:tc>
          <w:tcPr>
            <w:tcW w:w="1624" w:type="dxa"/>
            <w:tcBorders>
              <w:top w:val="single" w:sz="4" w:space="0" w:color="auto"/>
              <w:left w:val="single" w:sz="4" w:space="0" w:color="auto"/>
              <w:bottom w:val="single" w:sz="4" w:space="0" w:color="auto"/>
            </w:tcBorders>
            <w:tcMar>
              <w:top w:w="28" w:type="dxa"/>
              <w:left w:w="28" w:type="dxa"/>
              <w:bottom w:w="28" w:type="dxa"/>
              <w:right w:w="28" w:type="dxa"/>
            </w:tcMar>
          </w:tcPr>
          <w:p w:rsidR="008171B9" w:rsidRPr="008171B9" w:rsidRDefault="008171B9" w:rsidP="008171B9">
            <w:pPr>
              <w:spacing w:line="440" w:lineRule="exact"/>
              <w:ind w:leftChars="200" w:left="420"/>
              <w:rPr>
                <w:rFonts w:ascii="仿宋_GB2312" w:eastAsia="仿宋_GB2312" w:hAnsi="仿宋" w:cs="MingLiU"/>
                <w:kern w:val="0"/>
                <w:position w:val="-1"/>
                <w:szCs w:val="21"/>
              </w:rPr>
            </w:pPr>
            <w:r w:rsidRPr="008171B9">
              <w:rPr>
                <w:rFonts w:ascii="仿宋_GB2312" w:eastAsia="仿宋_GB2312" w:hAnsi="仿宋" w:cs="MingLiU" w:hint="eastAsia"/>
                <w:kern w:val="0"/>
                <w:position w:val="-1"/>
                <w:szCs w:val="21"/>
              </w:rPr>
              <w:t xml:space="preserve">　</w:t>
            </w:r>
          </w:p>
        </w:tc>
      </w:tr>
      <w:tr w:rsidR="008171B9" w:rsidRPr="008171B9" w:rsidTr="00652DCB">
        <w:trPr>
          <w:trHeight w:val="397"/>
          <w:tblHeader/>
          <w:jc w:val="center"/>
        </w:trPr>
        <w:tc>
          <w:tcPr>
            <w:tcW w:w="4855" w:type="dxa"/>
            <w:tcBorders>
              <w:top w:val="single" w:sz="4" w:space="0" w:color="auto"/>
              <w:bottom w:val="single" w:sz="4" w:space="0" w:color="auto"/>
              <w:right w:val="single" w:sz="4" w:space="0" w:color="auto"/>
            </w:tcBorders>
            <w:tcMar>
              <w:top w:w="28" w:type="dxa"/>
              <w:left w:w="28" w:type="dxa"/>
              <w:bottom w:w="28" w:type="dxa"/>
              <w:right w:w="28" w:type="dxa"/>
            </w:tcMar>
            <w:vAlign w:val="center"/>
          </w:tcPr>
          <w:p w:rsidR="008171B9" w:rsidRPr="008171B9" w:rsidRDefault="008171B9" w:rsidP="008171B9">
            <w:pPr>
              <w:spacing w:line="440" w:lineRule="exact"/>
              <w:jc w:val="center"/>
              <w:rPr>
                <w:rFonts w:ascii="仿宋_GB2312" w:eastAsia="仿宋_GB2312" w:hAnsi="仿宋" w:cs="MingLiU"/>
                <w:kern w:val="0"/>
                <w:position w:val="-1"/>
                <w:szCs w:val="21"/>
              </w:rPr>
            </w:pPr>
            <w:r w:rsidRPr="008171B9">
              <w:rPr>
                <w:rFonts w:ascii="仿宋_GB2312" w:eastAsia="仿宋_GB2312" w:hAnsi="仿宋" w:cs="MingLiU" w:hint="eastAsia"/>
                <w:kern w:val="0"/>
                <w:position w:val="-1"/>
                <w:szCs w:val="21"/>
              </w:rPr>
              <w:t>合  计</w:t>
            </w:r>
          </w:p>
        </w:tc>
        <w:tc>
          <w:tcPr>
            <w:tcW w:w="170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171B9" w:rsidRPr="008171B9" w:rsidRDefault="008171B9" w:rsidP="008171B9">
            <w:pPr>
              <w:spacing w:line="440" w:lineRule="exact"/>
              <w:ind w:leftChars="200" w:left="420"/>
              <w:rPr>
                <w:rFonts w:ascii="仿宋_GB2312" w:eastAsia="仿宋_GB2312" w:hAnsi="仿宋" w:cs="MingLiU"/>
                <w:kern w:val="0"/>
                <w:position w:val="-1"/>
                <w:szCs w:val="21"/>
              </w:rPr>
            </w:pPr>
            <w:r w:rsidRPr="008171B9">
              <w:rPr>
                <w:rFonts w:ascii="仿宋_GB2312" w:eastAsia="仿宋_GB2312" w:hAnsi="仿宋" w:cs="MingLiU" w:hint="eastAsia"/>
                <w:kern w:val="0"/>
                <w:position w:val="-1"/>
                <w:szCs w:val="21"/>
              </w:rPr>
              <w:t xml:space="preserve">　</w:t>
            </w:r>
          </w:p>
        </w:tc>
        <w:tc>
          <w:tcPr>
            <w:tcW w:w="1624" w:type="dxa"/>
            <w:tcBorders>
              <w:top w:val="single" w:sz="4" w:space="0" w:color="auto"/>
              <w:left w:val="single" w:sz="4" w:space="0" w:color="auto"/>
              <w:bottom w:val="single" w:sz="4" w:space="0" w:color="auto"/>
            </w:tcBorders>
            <w:tcMar>
              <w:top w:w="28" w:type="dxa"/>
              <w:left w:w="28" w:type="dxa"/>
              <w:bottom w:w="28" w:type="dxa"/>
              <w:right w:w="28" w:type="dxa"/>
            </w:tcMar>
          </w:tcPr>
          <w:p w:rsidR="008171B9" w:rsidRPr="008171B9" w:rsidRDefault="008171B9" w:rsidP="008171B9">
            <w:pPr>
              <w:spacing w:line="440" w:lineRule="exact"/>
              <w:ind w:leftChars="200" w:left="420"/>
              <w:rPr>
                <w:rFonts w:ascii="仿宋_GB2312" w:eastAsia="仿宋_GB2312" w:hAnsi="仿宋" w:cs="MingLiU"/>
                <w:kern w:val="0"/>
                <w:position w:val="-1"/>
                <w:szCs w:val="21"/>
              </w:rPr>
            </w:pPr>
            <w:r w:rsidRPr="008171B9">
              <w:rPr>
                <w:rFonts w:ascii="仿宋_GB2312" w:eastAsia="仿宋_GB2312" w:hAnsi="仿宋" w:cs="MingLiU" w:hint="eastAsia"/>
                <w:kern w:val="0"/>
                <w:position w:val="-1"/>
                <w:szCs w:val="21"/>
              </w:rPr>
              <w:t xml:space="preserve">　</w:t>
            </w:r>
          </w:p>
        </w:tc>
      </w:tr>
    </w:tbl>
    <w:p w:rsidR="008171B9" w:rsidRPr="008171B9" w:rsidRDefault="008171B9" w:rsidP="008171B9">
      <w:pPr>
        <w:spacing w:line="440" w:lineRule="exact"/>
        <w:ind w:leftChars="180" w:left="378"/>
        <w:rPr>
          <w:rFonts w:ascii="仿宋_GB2312" w:eastAsia="仿宋_GB2312" w:hAnsi="仿宋" w:cs="Times New Roman" w:hint="eastAsia"/>
          <w:bCs/>
          <w:szCs w:val="21"/>
        </w:rPr>
      </w:pPr>
      <w:r w:rsidRPr="008171B9">
        <w:rPr>
          <w:rFonts w:ascii="仿宋_GB2312" w:eastAsia="仿宋_GB2312" w:hAnsi="仿宋" w:cs="MingLiU" w:hint="eastAsia"/>
          <w:kern w:val="0"/>
          <w:szCs w:val="21"/>
        </w:rPr>
        <w:t>注：</w:t>
      </w:r>
      <w:r w:rsidRPr="008171B9">
        <w:rPr>
          <w:rFonts w:ascii="仿宋_GB2312" w:eastAsia="仿宋_GB2312" w:hAnsi="仿宋" w:cs="Times New Roman" w:hint="eastAsia"/>
          <w:bCs/>
          <w:szCs w:val="21"/>
        </w:rPr>
        <w:t>（1）“债权投资的收益”、“其他债权投资的收益”及“</w:t>
      </w:r>
      <w:r w:rsidRPr="008171B9">
        <w:rPr>
          <w:rFonts w:ascii="仿宋_GB2312" w:eastAsia="仿宋_GB2312" w:hAnsi="仿宋" w:cs="MingLiU" w:hint="eastAsia"/>
          <w:kern w:val="0"/>
          <w:position w:val="-1"/>
          <w:szCs w:val="21"/>
        </w:rPr>
        <w:t>以摊余成本计量的金融资产终止确认收益</w:t>
      </w:r>
      <w:r w:rsidRPr="008171B9">
        <w:rPr>
          <w:rFonts w:ascii="仿宋_GB2312" w:eastAsia="仿宋_GB2312" w:hAnsi="仿宋" w:cs="Times New Roman" w:hint="eastAsia"/>
          <w:bCs/>
          <w:szCs w:val="21"/>
        </w:rPr>
        <w:t>”仅适用于执行新金融准则的企业。</w:t>
      </w:r>
    </w:p>
    <w:p w:rsidR="008171B9" w:rsidRPr="008171B9" w:rsidRDefault="008171B9" w:rsidP="008171B9">
      <w:pPr>
        <w:spacing w:line="440" w:lineRule="exact"/>
        <w:ind w:leftChars="200" w:left="420" w:firstLineChars="200" w:firstLine="420"/>
        <w:rPr>
          <w:rFonts w:ascii="仿宋_GB2312" w:eastAsia="仿宋_GB2312" w:hAnsi="仿宋" w:cs="MingLiU" w:hint="eastAsia"/>
          <w:kern w:val="0"/>
          <w:szCs w:val="21"/>
        </w:rPr>
      </w:pPr>
      <w:r w:rsidRPr="008171B9">
        <w:rPr>
          <w:rFonts w:ascii="仿宋_GB2312" w:eastAsia="仿宋_GB2312" w:hAnsi="仿宋" w:cs="MingLiU" w:hint="eastAsia"/>
          <w:kern w:val="0"/>
          <w:szCs w:val="21"/>
        </w:rPr>
        <w:t>（2）若投资收益汇回有重大限制的，应予以说明；若不存在此类重大限制，也应做出说明。</w:t>
      </w:r>
    </w:p>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（六十）净敞口套期收益</w:t>
      </w:r>
    </w:p>
    <w:tbl>
      <w:tblPr>
        <w:tblW w:w="5000" w:type="pct"/>
        <w:tblLook w:val="04A0" w:firstRow="1" w:lastRow="0" w:firstColumn="1" w:lastColumn="0" w:noHBand="0" w:noVBand="1"/>
      </w:tblPr>
      <w:tblGrid>
        <w:gridCol w:w="5919"/>
        <w:gridCol w:w="1277"/>
        <w:gridCol w:w="1326"/>
      </w:tblGrid>
      <w:tr w:rsidR="008171B9" w:rsidRPr="008171B9" w:rsidTr="00652DCB">
        <w:trPr>
          <w:trHeight w:val="525"/>
        </w:trPr>
        <w:tc>
          <w:tcPr>
            <w:tcW w:w="3473" w:type="pct"/>
            <w:tcBorders>
              <w:top w:val="single" w:sz="2" w:space="0" w:color="auto"/>
              <w:left w:val="nil"/>
              <w:bottom w:val="single" w:sz="2" w:space="0" w:color="auto"/>
              <w:right w:val="single" w:sz="2" w:space="0" w:color="auto"/>
            </w:tcBorders>
            <w:shd w:val="clear" w:color="auto" w:fill="auto"/>
            <w:vAlign w:val="center"/>
            <w:hideMark/>
          </w:tcPr>
          <w:p w:rsidR="008171B9" w:rsidRPr="008171B9" w:rsidRDefault="008171B9" w:rsidP="008171B9">
            <w:pPr>
              <w:widowControl/>
              <w:jc w:val="center"/>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产生净敞口套期收益的来源</w:t>
            </w:r>
          </w:p>
        </w:tc>
        <w:tc>
          <w:tcPr>
            <w:tcW w:w="749" w:type="pct"/>
            <w:tcBorders>
              <w:top w:val="single" w:sz="2" w:space="0" w:color="auto"/>
              <w:left w:val="single" w:sz="2" w:space="0" w:color="auto"/>
              <w:bottom w:val="single" w:sz="2" w:space="0" w:color="auto"/>
              <w:right w:val="single" w:sz="2" w:space="0" w:color="auto"/>
            </w:tcBorders>
            <w:shd w:val="clear" w:color="auto" w:fill="auto"/>
            <w:vAlign w:val="center"/>
            <w:hideMark/>
          </w:tcPr>
          <w:p w:rsidR="008171B9" w:rsidRPr="008171B9" w:rsidRDefault="008171B9" w:rsidP="008171B9">
            <w:pPr>
              <w:widowControl/>
              <w:jc w:val="center"/>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本期发生额</w:t>
            </w:r>
          </w:p>
        </w:tc>
        <w:tc>
          <w:tcPr>
            <w:tcW w:w="778" w:type="pct"/>
            <w:tcBorders>
              <w:top w:val="single" w:sz="2" w:space="0" w:color="auto"/>
              <w:left w:val="single" w:sz="2" w:space="0" w:color="auto"/>
              <w:bottom w:val="single" w:sz="2" w:space="0" w:color="auto"/>
              <w:right w:val="nil"/>
            </w:tcBorders>
            <w:shd w:val="clear" w:color="auto" w:fill="auto"/>
            <w:vAlign w:val="center"/>
            <w:hideMark/>
          </w:tcPr>
          <w:p w:rsidR="008171B9" w:rsidRPr="008171B9" w:rsidRDefault="008171B9" w:rsidP="008171B9">
            <w:pPr>
              <w:widowControl/>
              <w:jc w:val="center"/>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上期发生额</w:t>
            </w:r>
          </w:p>
        </w:tc>
      </w:tr>
      <w:tr w:rsidR="008171B9" w:rsidRPr="008171B9" w:rsidTr="00652DCB">
        <w:trPr>
          <w:trHeight w:val="270"/>
        </w:trPr>
        <w:tc>
          <w:tcPr>
            <w:tcW w:w="3473" w:type="pct"/>
            <w:tcBorders>
              <w:top w:val="single" w:sz="2" w:space="0" w:color="auto"/>
              <w:left w:val="nil"/>
              <w:bottom w:val="single" w:sz="2" w:space="0" w:color="auto"/>
              <w:right w:val="single" w:sz="2" w:space="0" w:color="auto"/>
            </w:tcBorders>
            <w:shd w:val="clear" w:color="auto" w:fill="auto"/>
            <w:vAlign w:val="center"/>
            <w:hideMark/>
          </w:tcPr>
          <w:p w:rsidR="008171B9" w:rsidRPr="008171B9" w:rsidRDefault="008171B9" w:rsidP="008171B9">
            <w:pPr>
              <w:widowControl/>
              <w:jc w:val="left"/>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净敞口套期下被套期项目累计公允价值变动转入当期损益的金额</w:t>
            </w:r>
          </w:p>
        </w:tc>
        <w:tc>
          <w:tcPr>
            <w:tcW w:w="749" w:type="pct"/>
            <w:tcBorders>
              <w:top w:val="single" w:sz="2" w:space="0" w:color="auto"/>
              <w:left w:val="single" w:sz="2" w:space="0" w:color="auto"/>
              <w:bottom w:val="single" w:sz="2" w:space="0" w:color="auto"/>
              <w:right w:val="single" w:sz="2" w:space="0" w:color="auto"/>
            </w:tcBorders>
            <w:shd w:val="clear" w:color="auto" w:fill="auto"/>
            <w:vAlign w:val="center"/>
            <w:hideMark/>
          </w:tcPr>
          <w:p w:rsidR="008171B9" w:rsidRPr="008171B9" w:rsidRDefault="008171B9" w:rsidP="008171B9">
            <w:pPr>
              <w:widowControl/>
              <w:ind w:firstLineChars="200" w:firstLine="420"/>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 xml:space="preserve">　</w:t>
            </w:r>
          </w:p>
        </w:tc>
        <w:tc>
          <w:tcPr>
            <w:tcW w:w="778" w:type="pct"/>
            <w:tcBorders>
              <w:top w:val="single" w:sz="2" w:space="0" w:color="auto"/>
              <w:left w:val="single" w:sz="2" w:space="0" w:color="auto"/>
              <w:bottom w:val="single" w:sz="2" w:space="0" w:color="auto"/>
              <w:right w:val="nil"/>
            </w:tcBorders>
            <w:shd w:val="clear" w:color="auto" w:fill="auto"/>
            <w:vAlign w:val="center"/>
            <w:hideMark/>
          </w:tcPr>
          <w:p w:rsidR="008171B9" w:rsidRPr="008171B9" w:rsidRDefault="008171B9" w:rsidP="008171B9">
            <w:pPr>
              <w:widowControl/>
              <w:ind w:firstLineChars="200" w:firstLine="420"/>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 xml:space="preserve">　</w:t>
            </w:r>
          </w:p>
        </w:tc>
      </w:tr>
      <w:tr w:rsidR="008171B9" w:rsidRPr="008171B9" w:rsidTr="00652DCB">
        <w:trPr>
          <w:trHeight w:val="270"/>
        </w:trPr>
        <w:tc>
          <w:tcPr>
            <w:tcW w:w="3473" w:type="pct"/>
            <w:tcBorders>
              <w:top w:val="single" w:sz="2" w:space="0" w:color="auto"/>
              <w:left w:val="nil"/>
              <w:bottom w:val="single" w:sz="2" w:space="0" w:color="auto"/>
              <w:right w:val="single" w:sz="2" w:space="0" w:color="auto"/>
            </w:tcBorders>
            <w:shd w:val="clear" w:color="auto" w:fill="auto"/>
            <w:vAlign w:val="center"/>
            <w:hideMark/>
          </w:tcPr>
          <w:p w:rsidR="008171B9" w:rsidRPr="008171B9" w:rsidRDefault="008171B9" w:rsidP="008171B9">
            <w:pPr>
              <w:spacing w:line="440" w:lineRule="exact"/>
              <w:rPr>
                <w:rFonts w:ascii="仿宋_GB2312" w:eastAsia="仿宋_GB2312" w:hAnsi="仿宋" w:cs="MingLiU"/>
                <w:kern w:val="0"/>
                <w:position w:val="-1"/>
                <w:szCs w:val="21"/>
              </w:rPr>
            </w:pPr>
            <w:r w:rsidRPr="008171B9">
              <w:rPr>
                <w:rFonts w:ascii="仿宋_GB2312" w:eastAsia="仿宋_GB2312" w:hAnsi="仿宋" w:cs="MingLiU" w:hint="eastAsia"/>
                <w:kern w:val="0"/>
                <w:position w:val="-1"/>
                <w:szCs w:val="21"/>
              </w:rPr>
              <w:t>净敞口套期下现金流量套期储备转入当期损益的金额</w:t>
            </w:r>
          </w:p>
        </w:tc>
        <w:tc>
          <w:tcPr>
            <w:tcW w:w="749" w:type="pct"/>
            <w:tcBorders>
              <w:top w:val="single" w:sz="2" w:space="0" w:color="auto"/>
              <w:left w:val="single" w:sz="2" w:space="0" w:color="auto"/>
              <w:bottom w:val="single" w:sz="2" w:space="0" w:color="auto"/>
              <w:right w:val="single" w:sz="2" w:space="0" w:color="auto"/>
            </w:tcBorders>
            <w:shd w:val="clear" w:color="auto" w:fill="auto"/>
            <w:vAlign w:val="center"/>
            <w:hideMark/>
          </w:tcPr>
          <w:p w:rsidR="008171B9" w:rsidRPr="008171B9" w:rsidRDefault="008171B9" w:rsidP="008171B9">
            <w:pPr>
              <w:spacing w:line="440" w:lineRule="exact"/>
              <w:ind w:firstLineChars="200" w:firstLine="420"/>
              <w:rPr>
                <w:rFonts w:ascii="仿宋_GB2312" w:eastAsia="仿宋_GB2312" w:hAnsi="仿宋" w:cs="MingLiU"/>
                <w:kern w:val="0"/>
                <w:position w:val="-1"/>
                <w:szCs w:val="21"/>
              </w:rPr>
            </w:pPr>
            <w:r w:rsidRPr="008171B9">
              <w:rPr>
                <w:rFonts w:ascii="仿宋_GB2312" w:eastAsia="仿宋_GB2312" w:hAnsi="仿宋" w:cs="MingLiU" w:hint="eastAsia"/>
                <w:kern w:val="0"/>
                <w:position w:val="-1"/>
                <w:szCs w:val="21"/>
              </w:rPr>
              <w:t xml:space="preserve">　</w:t>
            </w:r>
          </w:p>
        </w:tc>
        <w:tc>
          <w:tcPr>
            <w:tcW w:w="778" w:type="pct"/>
            <w:tcBorders>
              <w:top w:val="single" w:sz="2" w:space="0" w:color="auto"/>
              <w:left w:val="single" w:sz="2" w:space="0" w:color="auto"/>
              <w:bottom w:val="single" w:sz="2" w:space="0" w:color="auto"/>
              <w:right w:val="nil"/>
            </w:tcBorders>
            <w:shd w:val="clear" w:color="auto" w:fill="auto"/>
            <w:vAlign w:val="center"/>
            <w:hideMark/>
          </w:tcPr>
          <w:p w:rsidR="008171B9" w:rsidRPr="008171B9" w:rsidRDefault="008171B9" w:rsidP="008171B9">
            <w:pPr>
              <w:spacing w:line="440" w:lineRule="exact"/>
              <w:ind w:firstLineChars="200" w:firstLine="420"/>
              <w:rPr>
                <w:rFonts w:ascii="仿宋_GB2312" w:eastAsia="仿宋_GB2312" w:hAnsi="仿宋" w:cs="MingLiU"/>
                <w:kern w:val="0"/>
                <w:position w:val="-1"/>
                <w:szCs w:val="21"/>
              </w:rPr>
            </w:pPr>
            <w:r w:rsidRPr="008171B9">
              <w:rPr>
                <w:rFonts w:ascii="仿宋_GB2312" w:eastAsia="仿宋_GB2312" w:hAnsi="仿宋" w:cs="MingLiU" w:hint="eastAsia"/>
                <w:kern w:val="0"/>
                <w:position w:val="-1"/>
                <w:szCs w:val="21"/>
              </w:rPr>
              <w:t xml:space="preserve">　</w:t>
            </w:r>
          </w:p>
        </w:tc>
      </w:tr>
      <w:tr w:rsidR="008171B9" w:rsidRPr="008171B9" w:rsidTr="00652DCB">
        <w:trPr>
          <w:trHeight w:val="285"/>
        </w:trPr>
        <w:tc>
          <w:tcPr>
            <w:tcW w:w="3473" w:type="pct"/>
            <w:tcBorders>
              <w:top w:val="single" w:sz="2" w:space="0" w:color="auto"/>
              <w:left w:val="nil"/>
              <w:bottom w:val="single" w:sz="2" w:space="0" w:color="auto"/>
              <w:right w:val="single" w:sz="2" w:space="0" w:color="auto"/>
            </w:tcBorders>
            <w:shd w:val="clear" w:color="auto" w:fill="auto"/>
            <w:hideMark/>
          </w:tcPr>
          <w:p w:rsidR="008171B9" w:rsidRPr="008171B9" w:rsidRDefault="008171B9" w:rsidP="008171B9">
            <w:pPr>
              <w:spacing w:line="440" w:lineRule="exact"/>
              <w:rPr>
                <w:rFonts w:ascii="仿宋_GB2312" w:eastAsia="仿宋_GB2312" w:hAnsi="仿宋" w:cs="MingLiU"/>
                <w:kern w:val="0"/>
                <w:position w:val="-1"/>
                <w:szCs w:val="21"/>
              </w:rPr>
            </w:pPr>
            <w:r w:rsidRPr="008171B9">
              <w:rPr>
                <w:rFonts w:ascii="仿宋_GB2312" w:eastAsia="仿宋_GB2312" w:hAnsi="仿宋" w:cs="MingLiU" w:hint="eastAsia"/>
                <w:kern w:val="0"/>
                <w:position w:val="-1"/>
                <w:szCs w:val="21"/>
              </w:rPr>
              <w:t>合  计</w:t>
            </w:r>
          </w:p>
        </w:tc>
        <w:tc>
          <w:tcPr>
            <w:tcW w:w="749" w:type="pct"/>
            <w:tcBorders>
              <w:top w:val="single" w:sz="2" w:space="0" w:color="auto"/>
              <w:left w:val="single" w:sz="2" w:space="0" w:color="auto"/>
              <w:bottom w:val="single" w:sz="2" w:space="0" w:color="auto"/>
              <w:right w:val="single" w:sz="2" w:space="0" w:color="auto"/>
            </w:tcBorders>
            <w:shd w:val="clear" w:color="auto" w:fill="auto"/>
            <w:vAlign w:val="center"/>
            <w:hideMark/>
          </w:tcPr>
          <w:p w:rsidR="008171B9" w:rsidRPr="008171B9" w:rsidRDefault="008171B9" w:rsidP="008171B9">
            <w:pPr>
              <w:spacing w:line="440" w:lineRule="exact"/>
              <w:ind w:firstLineChars="200" w:firstLine="420"/>
              <w:rPr>
                <w:rFonts w:ascii="仿宋_GB2312" w:eastAsia="仿宋_GB2312" w:hAnsi="仿宋" w:cs="MingLiU"/>
                <w:kern w:val="0"/>
                <w:position w:val="-1"/>
                <w:szCs w:val="21"/>
              </w:rPr>
            </w:pPr>
            <w:r w:rsidRPr="008171B9">
              <w:rPr>
                <w:rFonts w:ascii="仿宋_GB2312" w:eastAsia="仿宋_GB2312" w:hAnsi="仿宋" w:cs="MingLiU" w:hint="eastAsia"/>
                <w:kern w:val="0"/>
                <w:position w:val="-1"/>
                <w:szCs w:val="21"/>
              </w:rPr>
              <w:t xml:space="preserve">　</w:t>
            </w:r>
          </w:p>
        </w:tc>
        <w:tc>
          <w:tcPr>
            <w:tcW w:w="778" w:type="pct"/>
            <w:tcBorders>
              <w:top w:val="single" w:sz="2" w:space="0" w:color="auto"/>
              <w:left w:val="single" w:sz="2" w:space="0" w:color="auto"/>
              <w:bottom w:val="single" w:sz="2" w:space="0" w:color="auto"/>
              <w:right w:val="nil"/>
            </w:tcBorders>
            <w:shd w:val="clear" w:color="auto" w:fill="auto"/>
            <w:vAlign w:val="center"/>
            <w:hideMark/>
          </w:tcPr>
          <w:p w:rsidR="008171B9" w:rsidRPr="008171B9" w:rsidRDefault="008171B9" w:rsidP="008171B9">
            <w:pPr>
              <w:spacing w:line="440" w:lineRule="exact"/>
              <w:ind w:firstLineChars="200" w:firstLine="420"/>
              <w:rPr>
                <w:rFonts w:ascii="仿宋_GB2312" w:eastAsia="仿宋_GB2312" w:hAnsi="仿宋" w:cs="MingLiU"/>
                <w:kern w:val="0"/>
                <w:position w:val="-1"/>
                <w:szCs w:val="21"/>
              </w:rPr>
            </w:pPr>
            <w:r w:rsidRPr="008171B9">
              <w:rPr>
                <w:rFonts w:ascii="仿宋_GB2312" w:eastAsia="仿宋_GB2312" w:hAnsi="仿宋" w:cs="MingLiU" w:hint="eastAsia"/>
                <w:kern w:val="0"/>
                <w:position w:val="-1"/>
                <w:szCs w:val="21"/>
              </w:rPr>
              <w:t xml:space="preserve">　</w:t>
            </w:r>
          </w:p>
        </w:tc>
      </w:tr>
    </w:tbl>
    <w:p w:rsidR="008171B9" w:rsidRPr="008171B9" w:rsidRDefault="008171B9" w:rsidP="008171B9">
      <w:pPr>
        <w:spacing w:line="440" w:lineRule="exact"/>
        <w:ind w:leftChars="180" w:left="378"/>
        <w:rPr>
          <w:rFonts w:ascii="仿宋_GB2312" w:eastAsia="仿宋_GB2312" w:hAnsi="仿宋" w:cs="Times New Roman" w:hint="eastAsia"/>
          <w:bCs/>
          <w:szCs w:val="21"/>
        </w:rPr>
      </w:pPr>
      <w:r w:rsidRPr="008171B9">
        <w:rPr>
          <w:rFonts w:ascii="仿宋_GB2312" w:eastAsia="仿宋_GB2312" w:hAnsi="仿宋" w:cs="MingLiU" w:hint="eastAsia"/>
          <w:kern w:val="0"/>
          <w:szCs w:val="21"/>
        </w:rPr>
        <w:t>注：</w:t>
      </w:r>
      <w:r w:rsidRPr="008171B9">
        <w:rPr>
          <w:rFonts w:ascii="仿宋_GB2312" w:eastAsia="仿宋_GB2312" w:hAnsi="仿宋" w:cs="Times New Roman" w:hint="eastAsia"/>
          <w:bCs/>
          <w:szCs w:val="21"/>
        </w:rPr>
        <w:t>仅适用于执行新金融准则的企业。</w:t>
      </w:r>
    </w:p>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bookmarkStart w:id="73" w:name="_Toc302738367"/>
      <w:r w:rsidRPr="008171B9">
        <w:rPr>
          <w:rFonts w:ascii="仿宋_GB2312" w:eastAsia="仿宋_GB2312" w:hAnsi="仿宋" w:cs="MingLiU" w:hint="eastAsia"/>
          <w:kern w:val="0"/>
          <w:sz w:val="24"/>
          <w:szCs w:val="28"/>
        </w:rPr>
        <w:lastRenderedPageBreak/>
        <w:t>（六十一）公允价值变动收益</w:t>
      </w:r>
      <w:bookmarkEnd w:id="73"/>
    </w:p>
    <w:tbl>
      <w:tblPr>
        <w:tblW w:w="0" w:type="auto"/>
        <w:jc w:val="center"/>
        <w:tblBorders>
          <w:top w:val="single" w:sz="4" w:space="0" w:color="auto"/>
          <w:bottom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552"/>
        <w:gridCol w:w="1598"/>
        <w:gridCol w:w="2187"/>
      </w:tblGrid>
      <w:tr w:rsidR="008171B9" w:rsidRPr="008171B9" w:rsidTr="00652DCB">
        <w:trPr>
          <w:trHeight w:val="397"/>
          <w:jc w:val="center"/>
        </w:trPr>
        <w:tc>
          <w:tcPr>
            <w:tcW w:w="4552" w:type="dxa"/>
            <w:tcMar>
              <w:top w:w="28" w:type="dxa"/>
              <w:left w:w="28" w:type="dxa"/>
              <w:bottom w:w="28" w:type="dxa"/>
              <w:right w:w="28" w:type="dxa"/>
            </w:tcMar>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产生公允价值变动收益的来源</w:t>
            </w:r>
          </w:p>
        </w:tc>
        <w:tc>
          <w:tcPr>
            <w:tcW w:w="1598" w:type="dxa"/>
            <w:tcMar>
              <w:top w:w="28" w:type="dxa"/>
              <w:left w:w="28" w:type="dxa"/>
              <w:bottom w:w="28" w:type="dxa"/>
              <w:right w:w="28" w:type="dxa"/>
            </w:tcMar>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本年发生额</w:t>
            </w:r>
          </w:p>
        </w:tc>
        <w:tc>
          <w:tcPr>
            <w:tcW w:w="2187" w:type="dxa"/>
            <w:tcMar>
              <w:top w:w="28" w:type="dxa"/>
              <w:left w:w="28" w:type="dxa"/>
              <w:bottom w:w="28" w:type="dxa"/>
              <w:right w:w="28" w:type="dxa"/>
            </w:tcMar>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上年发生额</w:t>
            </w:r>
          </w:p>
        </w:tc>
      </w:tr>
      <w:tr w:rsidR="008171B9" w:rsidRPr="008171B9" w:rsidTr="00652DCB">
        <w:trPr>
          <w:trHeight w:val="397"/>
          <w:jc w:val="center"/>
        </w:trPr>
        <w:tc>
          <w:tcPr>
            <w:tcW w:w="4552"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交易性金融资产</w:t>
            </w:r>
          </w:p>
        </w:tc>
        <w:tc>
          <w:tcPr>
            <w:tcW w:w="159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218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4552"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color w:val="000000"/>
                <w:kern w:val="0"/>
                <w:szCs w:val="21"/>
              </w:rPr>
              <w:t>以公允价值计量且其变动计入当期损益的金融资产</w:t>
            </w:r>
          </w:p>
        </w:tc>
        <w:tc>
          <w:tcPr>
            <w:tcW w:w="159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218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4552"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spacing w:val="-1"/>
                <w:kern w:val="0"/>
                <w:position w:val="-1"/>
                <w:szCs w:val="21"/>
              </w:rPr>
            </w:pPr>
            <w:r w:rsidRPr="008171B9">
              <w:rPr>
                <w:rFonts w:ascii="仿宋_GB2312" w:eastAsia="仿宋_GB2312" w:hAnsi="仿宋" w:cs="宋体" w:hint="eastAsia"/>
                <w:color w:val="000000"/>
                <w:kern w:val="0"/>
                <w:szCs w:val="21"/>
              </w:rPr>
              <w:t>衍生金融资产</w:t>
            </w:r>
          </w:p>
        </w:tc>
        <w:tc>
          <w:tcPr>
            <w:tcW w:w="159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218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4552"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交易性金融负债</w:t>
            </w:r>
          </w:p>
        </w:tc>
        <w:tc>
          <w:tcPr>
            <w:tcW w:w="159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218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4552"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spacing w:val="-1"/>
                <w:kern w:val="0"/>
                <w:position w:val="-1"/>
                <w:szCs w:val="21"/>
              </w:rPr>
            </w:pPr>
            <w:r w:rsidRPr="008171B9">
              <w:rPr>
                <w:rFonts w:ascii="仿宋_GB2312" w:eastAsia="仿宋_GB2312" w:hAnsi="仿宋" w:cs="宋体" w:hint="eastAsia"/>
                <w:color w:val="000000"/>
                <w:kern w:val="0"/>
                <w:szCs w:val="21"/>
              </w:rPr>
              <w:t>以公允价值计量且其变动计入当期损益的金融负债</w:t>
            </w:r>
          </w:p>
        </w:tc>
        <w:tc>
          <w:tcPr>
            <w:tcW w:w="159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218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4552"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衍生金融负债</w:t>
            </w:r>
          </w:p>
        </w:tc>
        <w:tc>
          <w:tcPr>
            <w:tcW w:w="159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218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4552"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spacing w:val="-1"/>
                <w:kern w:val="0"/>
                <w:position w:val="-1"/>
                <w:szCs w:val="21"/>
              </w:rPr>
            </w:pPr>
            <w:r w:rsidRPr="008171B9">
              <w:rPr>
                <w:rFonts w:ascii="仿宋_GB2312" w:eastAsia="仿宋_GB2312" w:hAnsi="仿宋" w:cs="宋体" w:hint="eastAsia"/>
                <w:color w:val="000000"/>
                <w:kern w:val="0"/>
                <w:szCs w:val="21"/>
              </w:rPr>
              <w:t>按公允价值计量的投资性房地产</w:t>
            </w:r>
          </w:p>
        </w:tc>
        <w:tc>
          <w:tcPr>
            <w:tcW w:w="159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218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4552"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其他</w:t>
            </w:r>
          </w:p>
        </w:tc>
        <w:tc>
          <w:tcPr>
            <w:tcW w:w="159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218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4552" w:type="dxa"/>
            <w:tcMar>
              <w:top w:w="28" w:type="dxa"/>
              <w:left w:w="28" w:type="dxa"/>
              <w:bottom w:w="28" w:type="dxa"/>
              <w:right w:w="28" w:type="dxa"/>
            </w:tcMar>
          </w:tcPr>
          <w:p w:rsidR="008171B9" w:rsidRPr="008171B9" w:rsidRDefault="008171B9" w:rsidP="008171B9">
            <w:pPr>
              <w:spacing w:line="440" w:lineRule="exact"/>
              <w:jc w:val="center"/>
              <w:rPr>
                <w:rFonts w:ascii="仿宋_GB2312" w:eastAsia="仿宋_GB2312" w:hAnsi="仿宋" w:cs="MingLiU" w:hint="eastAsia"/>
                <w:kern w:val="0"/>
                <w:szCs w:val="21"/>
              </w:rPr>
            </w:pPr>
            <w:r w:rsidRPr="008171B9">
              <w:rPr>
                <w:rFonts w:ascii="仿宋_GB2312" w:eastAsia="仿宋_GB2312" w:hAnsi="仿宋" w:cs="MingLiU" w:hint="eastAsia"/>
                <w:kern w:val="0"/>
                <w:szCs w:val="21"/>
              </w:rPr>
              <w:t>合计</w:t>
            </w:r>
          </w:p>
        </w:tc>
        <w:tc>
          <w:tcPr>
            <w:tcW w:w="1598" w:type="dxa"/>
            <w:tcMar>
              <w:top w:w="28" w:type="dxa"/>
              <w:left w:w="28" w:type="dxa"/>
              <w:bottom w:w="28" w:type="dxa"/>
              <w:right w:w="28" w:type="dxa"/>
            </w:tcMar>
          </w:tcPr>
          <w:p w:rsidR="008171B9" w:rsidRPr="008171B9" w:rsidRDefault="008171B9" w:rsidP="008171B9">
            <w:pPr>
              <w:spacing w:line="440" w:lineRule="exact"/>
              <w:ind w:leftChars="200" w:left="420" w:firstLineChars="200" w:firstLine="420"/>
              <w:rPr>
                <w:rFonts w:ascii="仿宋_GB2312" w:eastAsia="仿宋_GB2312" w:hAnsi="仿宋" w:cs="MingLiU" w:hint="eastAsia"/>
                <w:kern w:val="0"/>
                <w:szCs w:val="21"/>
              </w:rPr>
            </w:pPr>
          </w:p>
        </w:tc>
        <w:tc>
          <w:tcPr>
            <w:tcW w:w="2187" w:type="dxa"/>
            <w:tcMar>
              <w:top w:w="28" w:type="dxa"/>
              <w:left w:w="28" w:type="dxa"/>
              <w:bottom w:w="28" w:type="dxa"/>
              <w:right w:w="28" w:type="dxa"/>
            </w:tcMar>
          </w:tcPr>
          <w:p w:rsidR="008171B9" w:rsidRPr="008171B9" w:rsidRDefault="008171B9" w:rsidP="008171B9">
            <w:pPr>
              <w:spacing w:line="440" w:lineRule="exact"/>
              <w:ind w:leftChars="200" w:left="420" w:firstLineChars="200" w:firstLine="420"/>
              <w:rPr>
                <w:rFonts w:ascii="仿宋_GB2312" w:eastAsia="仿宋_GB2312" w:hAnsi="仿宋" w:cs="MingLiU" w:hint="eastAsia"/>
                <w:kern w:val="0"/>
                <w:szCs w:val="21"/>
              </w:rPr>
            </w:pPr>
          </w:p>
        </w:tc>
      </w:tr>
    </w:tbl>
    <w:p w:rsidR="008171B9" w:rsidRPr="008171B9" w:rsidRDefault="008171B9" w:rsidP="008171B9">
      <w:pPr>
        <w:spacing w:line="440" w:lineRule="exact"/>
        <w:ind w:firstLineChars="200" w:firstLine="480"/>
        <w:outlineLvl w:val="1"/>
        <w:rPr>
          <w:rFonts w:ascii="仿宋_GB2312" w:eastAsia="仿宋_GB2312" w:hAnsi="仿宋" w:cs="宋体" w:hint="eastAsia"/>
          <w:kern w:val="0"/>
          <w:sz w:val="24"/>
          <w:szCs w:val="28"/>
        </w:rPr>
      </w:pPr>
      <w:bookmarkStart w:id="74" w:name="_Toc302738369"/>
      <w:r w:rsidRPr="008171B9">
        <w:rPr>
          <w:rFonts w:ascii="仿宋_GB2312" w:eastAsia="仿宋_GB2312" w:hAnsi="仿宋" w:cs="MingLiU" w:hint="eastAsia"/>
          <w:kern w:val="0"/>
          <w:sz w:val="24"/>
          <w:szCs w:val="28"/>
        </w:rPr>
        <w:t>（六十二）</w:t>
      </w:r>
      <w:r w:rsidRPr="008171B9">
        <w:rPr>
          <w:rFonts w:ascii="仿宋_GB2312" w:eastAsia="仿宋_GB2312" w:hAnsi="仿宋" w:cs="宋体" w:hint="eastAsia"/>
          <w:kern w:val="0"/>
          <w:sz w:val="24"/>
          <w:szCs w:val="28"/>
        </w:rPr>
        <w:t>信用减值损失</w:t>
      </w:r>
    </w:p>
    <w:tbl>
      <w:tblPr>
        <w:tblW w:w="0" w:type="auto"/>
        <w:jc w:val="center"/>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884"/>
        <w:gridCol w:w="2027"/>
        <w:gridCol w:w="2395"/>
      </w:tblGrid>
      <w:tr w:rsidR="008171B9" w:rsidRPr="008171B9" w:rsidTr="00652DCB">
        <w:trPr>
          <w:trHeight w:val="397"/>
          <w:tblHeader/>
          <w:jc w:val="center"/>
        </w:trPr>
        <w:tc>
          <w:tcPr>
            <w:tcW w:w="3884" w:type="dxa"/>
          </w:tcPr>
          <w:p w:rsidR="008171B9" w:rsidRPr="008171B9" w:rsidRDefault="008171B9" w:rsidP="008171B9">
            <w:pPr>
              <w:spacing w:line="440" w:lineRule="exact"/>
              <w:jc w:val="center"/>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项目</w:t>
            </w:r>
          </w:p>
        </w:tc>
        <w:tc>
          <w:tcPr>
            <w:tcW w:w="2027" w:type="dxa"/>
          </w:tcPr>
          <w:p w:rsidR="008171B9" w:rsidRPr="008171B9" w:rsidRDefault="008171B9" w:rsidP="008171B9">
            <w:pPr>
              <w:spacing w:line="440" w:lineRule="exact"/>
              <w:jc w:val="center"/>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本年发生额</w:t>
            </w:r>
          </w:p>
        </w:tc>
        <w:tc>
          <w:tcPr>
            <w:tcW w:w="2395" w:type="dxa"/>
          </w:tcPr>
          <w:p w:rsidR="008171B9" w:rsidRPr="008171B9" w:rsidRDefault="008171B9" w:rsidP="008171B9">
            <w:pPr>
              <w:spacing w:line="440" w:lineRule="exact"/>
              <w:jc w:val="center"/>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上年发生额</w:t>
            </w:r>
          </w:p>
        </w:tc>
      </w:tr>
      <w:tr w:rsidR="008171B9" w:rsidRPr="008171B9" w:rsidTr="00652DCB">
        <w:trPr>
          <w:trHeight w:val="397"/>
          <w:jc w:val="center"/>
        </w:trPr>
        <w:tc>
          <w:tcPr>
            <w:tcW w:w="3884" w:type="dxa"/>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一、坏账损失</w:t>
            </w:r>
          </w:p>
        </w:tc>
        <w:tc>
          <w:tcPr>
            <w:tcW w:w="2027" w:type="dxa"/>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2395" w:type="dxa"/>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3884" w:type="dxa"/>
            <w:vAlign w:val="center"/>
          </w:tcPr>
          <w:p w:rsidR="008171B9" w:rsidRPr="008171B9" w:rsidRDefault="008171B9" w:rsidP="008171B9">
            <w:pPr>
              <w:spacing w:line="440" w:lineRule="exact"/>
              <w:rPr>
                <w:rFonts w:ascii="仿宋_GB2312" w:eastAsia="仿宋_GB2312" w:hAnsi="仿宋" w:cs="宋体"/>
                <w:color w:val="000000"/>
                <w:kern w:val="0"/>
                <w:szCs w:val="21"/>
              </w:rPr>
            </w:pPr>
            <w:r w:rsidRPr="008171B9">
              <w:rPr>
                <w:rFonts w:ascii="仿宋_GB2312" w:eastAsia="仿宋_GB2312" w:hAnsi="仿宋" w:cs="宋体" w:hint="eastAsia"/>
                <w:color w:val="000000"/>
                <w:kern w:val="0"/>
                <w:szCs w:val="21"/>
              </w:rPr>
              <w:t>二、债权投资减值损失</w:t>
            </w:r>
          </w:p>
        </w:tc>
        <w:tc>
          <w:tcPr>
            <w:tcW w:w="2027" w:type="dxa"/>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2395" w:type="dxa"/>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3884" w:type="dxa"/>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三、其他债权投资减值损失</w:t>
            </w:r>
          </w:p>
        </w:tc>
        <w:tc>
          <w:tcPr>
            <w:tcW w:w="2027" w:type="dxa"/>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2395" w:type="dxa"/>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3884" w:type="dxa"/>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四、合同资产减值损失</w:t>
            </w:r>
          </w:p>
        </w:tc>
        <w:tc>
          <w:tcPr>
            <w:tcW w:w="2027" w:type="dxa"/>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2395" w:type="dxa"/>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3884" w:type="dxa"/>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五、其他</w:t>
            </w:r>
          </w:p>
        </w:tc>
        <w:tc>
          <w:tcPr>
            <w:tcW w:w="2027" w:type="dxa"/>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2395" w:type="dxa"/>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3884" w:type="dxa"/>
          </w:tcPr>
          <w:p w:rsidR="008171B9" w:rsidRPr="008171B9" w:rsidRDefault="008171B9" w:rsidP="008171B9">
            <w:pPr>
              <w:spacing w:line="440" w:lineRule="exact"/>
              <w:jc w:val="center"/>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合计</w:t>
            </w:r>
          </w:p>
        </w:tc>
        <w:tc>
          <w:tcPr>
            <w:tcW w:w="2027" w:type="dxa"/>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2395" w:type="dxa"/>
          </w:tcPr>
          <w:p w:rsidR="008171B9" w:rsidRPr="008171B9" w:rsidRDefault="008171B9" w:rsidP="008171B9">
            <w:pPr>
              <w:spacing w:line="440" w:lineRule="exact"/>
              <w:rPr>
                <w:rFonts w:ascii="仿宋_GB2312" w:eastAsia="仿宋_GB2312" w:hAnsi="仿宋" w:cs="宋体" w:hint="eastAsia"/>
                <w:color w:val="000000"/>
                <w:kern w:val="0"/>
                <w:szCs w:val="21"/>
              </w:rPr>
            </w:pPr>
          </w:p>
        </w:tc>
      </w:tr>
    </w:tbl>
    <w:p w:rsidR="008171B9" w:rsidRPr="008171B9" w:rsidRDefault="008171B9" w:rsidP="008171B9">
      <w:pPr>
        <w:spacing w:line="440" w:lineRule="exact"/>
        <w:ind w:firstLineChars="200" w:firstLine="420"/>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注：</w:t>
      </w:r>
      <w:r w:rsidRPr="008171B9">
        <w:rPr>
          <w:rFonts w:ascii="仿宋_GB2312" w:eastAsia="仿宋_GB2312" w:hAnsi="仿宋" w:cs="Times New Roman" w:hint="eastAsia"/>
          <w:bCs/>
          <w:szCs w:val="21"/>
        </w:rPr>
        <w:t>仅适用于执行新金融准则或新收入准则的企业。</w:t>
      </w:r>
    </w:p>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（六十三）资产减值损失</w:t>
      </w:r>
    </w:p>
    <w:tbl>
      <w:tblPr>
        <w:tblW w:w="0" w:type="auto"/>
        <w:jc w:val="center"/>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884"/>
        <w:gridCol w:w="2027"/>
        <w:gridCol w:w="2395"/>
      </w:tblGrid>
      <w:tr w:rsidR="008171B9" w:rsidRPr="008171B9" w:rsidTr="00652DCB">
        <w:trPr>
          <w:trHeight w:val="397"/>
          <w:jc w:val="center"/>
        </w:trPr>
        <w:tc>
          <w:tcPr>
            <w:tcW w:w="3884" w:type="dxa"/>
          </w:tcPr>
          <w:p w:rsidR="008171B9" w:rsidRPr="008171B9" w:rsidRDefault="008171B9" w:rsidP="008171B9">
            <w:pPr>
              <w:spacing w:line="440" w:lineRule="exact"/>
              <w:jc w:val="center"/>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项目</w:t>
            </w:r>
          </w:p>
        </w:tc>
        <w:tc>
          <w:tcPr>
            <w:tcW w:w="2027" w:type="dxa"/>
          </w:tcPr>
          <w:p w:rsidR="008171B9" w:rsidRPr="008171B9" w:rsidRDefault="008171B9" w:rsidP="008171B9">
            <w:pPr>
              <w:spacing w:line="440" w:lineRule="exact"/>
              <w:jc w:val="center"/>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本年发生额</w:t>
            </w:r>
          </w:p>
        </w:tc>
        <w:tc>
          <w:tcPr>
            <w:tcW w:w="2395" w:type="dxa"/>
          </w:tcPr>
          <w:p w:rsidR="008171B9" w:rsidRPr="008171B9" w:rsidRDefault="008171B9" w:rsidP="008171B9">
            <w:pPr>
              <w:spacing w:line="440" w:lineRule="exact"/>
              <w:jc w:val="center"/>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上年发生额</w:t>
            </w:r>
          </w:p>
        </w:tc>
      </w:tr>
      <w:tr w:rsidR="008171B9" w:rsidRPr="008171B9" w:rsidTr="00652DCB">
        <w:trPr>
          <w:trHeight w:val="397"/>
          <w:jc w:val="center"/>
        </w:trPr>
        <w:tc>
          <w:tcPr>
            <w:tcW w:w="3884" w:type="dxa"/>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一、坏账损失</w:t>
            </w:r>
          </w:p>
        </w:tc>
        <w:tc>
          <w:tcPr>
            <w:tcW w:w="2027" w:type="dxa"/>
          </w:tcPr>
          <w:p w:rsidR="008171B9" w:rsidRPr="008171B9" w:rsidRDefault="008171B9" w:rsidP="008171B9">
            <w:pPr>
              <w:spacing w:line="440" w:lineRule="exact"/>
              <w:jc w:val="center"/>
              <w:rPr>
                <w:rFonts w:ascii="仿宋_GB2312" w:eastAsia="仿宋_GB2312" w:hAnsi="仿宋" w:cs="宋体" w:hint="eastAsia"/>
                <w:color w:val="000000"/>
                <w:kern w:val="0"/>
                <w:szCs w:val="21"/>
              </w:rPr>
            </w:pPr>
          </w:p>
        </w:tc>
        <w:tc>
          <w:tcPr>
            <w:tcW w:w="2395" w:type="dxa"/>
          </w:tcPr>
          <w:p w:rsidR="008171B9" w:rsidRPr="008171B9" w:rsidRDefault="008171B9" w:rsidP="008171B9">
            <w:pPr>
              <w:spacing w:line="440" w:lineRule="exact"/>
              <w:jc w:val="center"/>
              <w:rPr>
                <w:rFonts w:ascii="仿宋_GB2312" w:eastAsia="仿宋_GB2312" w:hAnsi="仿宋" w:cs="宋体" w:hint="eastAsia"/>
                <w:color w:val="000000"/>
                <w:kern w:val="0"/>
                <w:szCs w:val="21"/>
              </w:rPr>
            </w:pPr>
          </w:p>
        </w:tc>
      </w:tr>
      <w:tr w:rsidR="008171B9" w:rsidRPr="008171B9" w:rsidTr="00652DCB">
        <w:trPr>
          <w:trHeight w:val="397"/>
          <w:jc w:val="center"/>
        </w:trPr>
        <w:tc>
          <w:tcPr>
            <w:tcW w:w="3884" w:type="dxa"/>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二、存货跌价损失</w:t>
            </w:r>
          </w:p>
        </w:tc>
        <w:tc>
          <w:tcPr>
            <w:tcW w:w="2027" w:type="dxa"/>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2395" w:type="dxa"/>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3884" w:type="dxa"/>
            <w:vAlign w:val="center"/>
          </w:tcPr>
          <w:p w:rsidR="008171B9" w:rsidRPr="008171B9" w:rsidRDefault="008171B9" w:rsidP="008171B9">
            <w:pPr>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三、持有待售</w:t>
            </w:r>
            <w:r w:rsidRPr="008171B9">
              <w:rPr>
                <w:rFonts w:ascii="仿宋_GB2312" w:eastAsia="仿宋_GB2312" w:hAnsi="宋体" w:cs="宋体" w:hint="eastAsia"/>
                <w:color w:val="000000"/>
                <w:kern w:val="0"/>
                <w:szCs w:val="21"/>
              </w:rPr>
              <w:t>资产减值损</w:t>
            </w:r>
            <w:r w:rsidRPr="008171B9">
              <w:rPr>
                <w:rFonts w:ascii="仿宋_GB2312" w:eastAsia="仿宋_GB2312" w:hAnsi="MS Gothic" w:cs="MS Gothic" w:hint="eastAsia"/>
                <w:color w:val="000000"/>
                <w:kern w:val="0"/>
                <w:szCs w:val="21"/>
              </w:rPr>
              <w:t>失</w:t>
            </w:r>
          </w:p>
        </w:tc>
        <w:tc>
          <w:tcPr>
            <w:tcW w:w="2027" w:type="dxa"/>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2395" w:type="dxa"/>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3884" w:type="dxa"/>
            <w:vAlign w:val="center"/>
          </w:tcPr>
          <w:p w:rsidR="008171B9" w:rsidRPr="008171B9" w:rsidRDefault="008171B9" w:rsidP="008171B9">
            <w:pPr>
              <w:rPr>
                <w:rFonts w:ascii="仿宋_GB2312" w:eastAsia="仿宋_GB2312" w:hAnsi="仿宋" w:cs="宋体"/>
                <w:color w:val="000000"/>
                <w:kern w:val="0"/>
                <w:szCs w:val="21"/>
              </w:rPr>
            </w:pPr>
            <w:r w:rsidRPr="008171B9">
              <w:rPr>
                <w:rFonts w:ascii="仿宋_GB2312" w:eastAsia="仿宋_GB2312" w:hAnsi="仿宋" w:cs="宋体" w:hint="eastAsia"/>
                <w:color w:val="000000"/>
                <w:kern w:val="0"/>
                <w:szCs w:val="21"/>
              </w:rPr>
              <w:t>四、可供出售金融资产减值损失</w:t>
            </w:r>
          </w:p>
        </w:tc>
        <w:tc>
          <w:tcPr>
            <w:tcW w:w="2027" w:type="dxa"/>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2395" w:type="dxa"/>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3884" w:type="dxa"/>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五、持有至到期投资减值损失</w:t>
            </w:r>
          </w:p>
        </w:tc>
        <w:tc>
          <w:tcPr>
            <w:tcW w:w="2027" w:type="dxa"/>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2395" w:type="dxa"/>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3884" w:type="dxa"/>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lastRenderedPageBreak/>
              <w:t>六、长期股权投资减值损失</w:t>
            </w:r>
          </w:p>
        </w:tc>
        <w:tc>
          <w:tcPr>
            <w:tcW w:w="2027" w:type="dxa"/>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2395" w:type="dxa"/>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3884" w:type="dxa"/>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七、投资性房地产减值损失</w:t>
            </w:r>
          </w:p>
        </w:tc>
        <w:tc>
          <w:tcPr>
            <w:tcW w:w="2027" w:type="dxa"/>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2395" w:type="dxa"/>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3884" w:type="dxa"/>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八、固定资产减值损失</w:t>
            </w:r>
          </w:p>
        </w:tc>
        <w:tc>
          <w:tcPr>
            <w:tcW w:w="2027" w:type="dxa"/>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2395" w:type="dxa"/>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3884" w:type="dxa"/>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九、在建工程减值损失</w:t>
            </w:r>
          </w:p>
        </w:tc>
        <w:tc>
          <w:tcPr>
            <w:tcW w:w="2027" w:type="dxa"/>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2395" w:type="dxa"/>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3884" w:type="dxa"/>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十、生产性生物资产减值损失</w:t>
            </w:r>
          </w:p>
        </w:tc>
        <w:tc>
          <w:tcPr>
            <w:tcW w:w="2027" w:type="dxa"/>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2395" w:type="dxa"/>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3884" w:type="dxa"/>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十一、油气资产减值损失</w:t>
            </w:r>
          </w:p>
        </w:tc>
        <w:tc>
          <w:tcPr>
            <w:tcW w:w="2027" w:type="dxa"/>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2395" w:type="dxa"/>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3884" w:type="dxa"/>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十二、使用权资产减值准备</w:t>
            </w:r>
          </w:p>
        </w:tc>
        <w:tc>
          <w:tcPr>
            <w:tcW w:w="2027" w:type="dxa"/>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2395" w:type="dxa"/>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3884" w:type="dxa"/>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十三、无形资产减值损失</w:t>
            </w:r>
          </w:p>
        </w:tc>
        <w:tc>
          <w:tcPr>
            <w:tcW w:w="2027" w:type="dxa"/>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2395" w:type="dxa"/>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3884" w:type="dxa"/>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十四、商誉减值损失</w:t>
            </w:r>
          </w:p>
        </w:tc>
        <w:tc>
          <w:tcPr>
            <w:tcW w:w="2027" w:type="dxa"/>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2395" w:type="dxa"/>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3884" w:type="dxa"/>
            <w:vAlign w:val="center"/>
          </w:tcPr>
          <w:p w:rsidR="008171B9" w:rsidRPr="008171B9" w:rsidRDefault="008171B9" w:rsidP="008171B9">
            <w:pPr>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十五、合同取得成本</w:t>
            </w:r>
            <w:r w:rsidRPr="008171B9">
              <w:rPr>
                <w:rFonts w:ascii="仿宋_GB2312" w:eastAsia="仿宋_GB2312" w:hAnsi="宋体" w:cs="Times New Roman" w:hint="eastAsia"/>
                <w:color w:val="000000"/>
                <w:kern w:val="0"/>
                <w:szCs w:val="21"/>
              </w:rPr>
              <w:t>相关资产</w:t>
            </w:r>
            <w:r w:rsidRPr="008171B9">
              <w:rPr>
                <w:rFonts w:ascii="仿宋_GB2312" w:eastAsia="仿宋_GB2312" w:hAnsi="仿宋" w:cs="宋体" w:hint="eastAsia"/>
                <w:color w:val="000000"/>
                <w:kern w:val="0"/>
                <w:szCs w:val="21"/>
              </w:rPr>
              <w:t>减值损失</w:t>
            </w:r>
          </w:p>
        </w:tc>
        <w:tc>
          <w:tcPr>
            <w:tcW w:w="2027" w:type="dxa"/>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2395" w:type="dxa"/>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3884" w:type="dxa"/>
            <w:vAlign w:val="center"/>
          </w:tcPr>
          <w:p w:rsidR="008171B9" w:rsidRPr="008171B9" w:rsidRDefault="008171B9" w:rsidP="008171B9">
            <w:pPr>
              <w:rPr>
                <w:rFonts w:ascii="仿宋_GB2312" w:eastAsia="仿宋_GB2312" w:hAnsi="仿宋" w:cs="宋体"/>
                <w:color w:val="000000"/>
                <w:kern w:val="0"/>
                <w:szCs w:val="21"/>
              </w:rPr>
            </w:pPr>
            <w:r w:rsidRPr="008171B9">
              <w:rPr>
                <w:rFonts w:ascii="仿宋_GB2312" w:eastAsia="仿宋_GB2312" w:hAnsi="仿宋" w:cs="宋体" w:hint="eastAsia"/>
                <w:color w:val="000000"/>
                <w:kern w:val="0"/>
                <w:szCs w:val="21"/>
              </w:rPr>
              <w:t>十六、合同履约成本</w:t>
            </w:r>
            <w:r w:rsidRPr="008171B9">
              <w:rPr>
                <w:rFonts w:ascii="仿宋_GB2312" w:eastAsia="仿宋_GB2312" w:hAnsi="宋体" w:cs="Times New Roman" w:hint="eastAsia"/>
                <w:color w:val="000000"/>
                <w:kern w:val="0"/>
                <w:szCs w:val="21"/>
              </w:rPr>
              <w:t>相关资产</w:t>
            </w:r>
            <w:r w:rsidRPr="008171B9">
              <w:rPr>
                <w:rFonts w:ascii="仿宋_GB2312" w:eastAsia="仿宋_GB2312" w:hAnsi="仿宋" w:cs="宋体" w:hint="eastAsia"/>
                <w:color w:val="000000"/>
                <w:kern w:val="0"/>
                <w:szCs w:val="21"/>
              </w:rPr>
              <w:t>减值损失</w:t>
            </w:r>
          </w:p>
        </w:tc>
        <w:tc>
          <w:tcPr>
            <w:tcW w:w="2027" w:type="dxa"/>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2395" w:type="dxa"/>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3884" w:type="dxa"/>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十七、其他</w:t>
            </w:r>
          </w:p>
        </w:tc>
        <w:tc>
          <w:tcPr>
            <w:tcW w:w="2027" w:type="dxa"/>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2395" w:type="dxa"/>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3884" w:type="dxa"/>
          </w:tcPr>
          <w:p w:rsidR="008171B9" w:rsidRPr="008171B9" w:rsidRDefault="008171B9" w:rsidP="008171B9">
            <w:pPr>
              <w:spacing w:line="440" w:lineRule="exact"/>
              <w:jc w:val="center"/>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合计</w:t>
            </w:r>
          </w:p>
        </w:tc>
        <w:tc>
          <w:tcPr>
            <w:tcW w:w="2027" w:type="dxa"/>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2395" w:type="dxa"/>
          </w:tcPr>
          <w:p w:rsidR="008171B9" w:rsidRPr="008171B9" w:rsidRDefault="008171B9" w:rsidP="008171B9">
            <w:pPr>
              <w:spacing w:line="440" w:lineRule="exact"/>
              <w:rPr>
                <w:rFonts w:ascii="仿宋_GB2312" w:eastAsia="仿宋_GB2312" w:hAnsi="仿宋" w:cs="宋体" w:hint="eastAsia"/>
                <w:color w:val="000000"/>
                <w:kern w:val="0"/>
                <w:szCs w:val="21"/>
              </w:rPr>
            </w:pPr>
          </w:p>
        </w:tc>
      </w:tr>
    </w:tbl>
    <w:p w:rsidR="008171B9" w:rsidRPr="008171B9" w:rsidRDefault="008171B9" w:rsidP="008171B9">
      <w:pPr>
        <w:spacing w:line="440" w:lineRule="exact"/>
        <w:ind w:firstLineChars="200" w:firstLine="420"/>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注：“合同取得成本</w:t>
      </w:r>
      <w:r w:rsidRPr="008171B9">
        <w:rPr>
          <w:rFonts w:ascii="仿宋_GB2312" w:eastAsia="仿宋_GB2312" w:hAnsi="宋体" w:cs="Times New Roman" w:hint="eastAsia"/>
          <w:color w:val="000000"/>
          <w:kern w:val="0"/>
          <w:szCs w:val="21"/>
        </w:rPr>
        <w:t>相关资产</w:t>
      </w:r>
      <w:r w:rsidRPr="008171B9">
        <w:rPr>
          <w:rFonts w:ascii="仿宋_GB2312" w:eastAsia="仿宋_GB2312" w:hAnsi="仿宋" w:cs="Arial" w:hint="eastAsia"/>
          <w:bCs/>
          <w:kern w:val="0"/>
          <w:szCs w:val="21"/>
        </w:rPr>
        <w:t>减值损失”、“合同履约成本</w:t>
      </w:r>
      <w:r w:rsidRPr="008171B9">
        <w:rPr>
          <w:rFonts w:ascii="仿宋_GB2312" w:eastAsia="仿宋_GB2312" w:hAnsi="宋体" w:cs="Times New Roman" w:hint="eastAsia"/>
          <w:color w:val="000000"/>
          <w:kern w:val="0"/>
          <w:szCs w:val="21"/>
        </w:rPr>
        <w:t>相关资产</w:t>
      </w:r>
      <w:r w:rsidRPr="008171B9">
        <w:rPr>
          <w:rFonts w:ascii="仿宋_GB2312" w:eastAsia="仿宋_GB2312" w:hAnsi="仿宋" w:cs="Arial" w:hint="eastAsia"/>
          <w:bCs/>
          <w:kern w:val="0"/>
          <w:szCs w:val="21"/>
        </w:rPr>
        <w:t>减值损失”</w:t>
      </w:r>
      <w:r w:rsidRPr="008171B9">
        <w:rPr>
          <w:rFonts w:ascii="仿宋_GB2312" w:eastAsia="仿宋_GB2312" w:hAnsi="仿宋" w:cs="Times New Roman" w:hint="eastAsia"/>
          <w:bCs/>
          <w:szCs w:val="21"/>
        </w:rPr>
        <w:t>仅适用于执行新收入准则的企业，“</w:t>
      </w:r>
      <w:r w:rsidRPr="008171B9">
        <w:rPr>
          <w:rFonts w:ascii="仿宋_GB2312" w:eastAsia="仿宋_GB2312" w:hAnsi="仿宋" w:cs="宋体" w:hint="eastAsia"/>
          <w:color w:val="000000"/>
          <w:kern w:val="0"/>
          <w:szCs w:val="21"/>
        </w:rPr>
        <w:t>使用权资产减值准备</w:t>
      </w:r>
      <w:r w:rsidRPr="008171B9">
        <w:rPr>
          <w:rFonts w:ascii="仿宋_GB2312" w:eastAsia="仿宋_GB2312" w:hAnsi="仿宋" w:cs="Times New Roman" w:hint="eastAsia"/>
          <w:bCs/>
          <w:szCs w:val="21"/>
        </w:rPr>
        <w:t>”仅适用于执行新租赁准则的企业。</w:t>
      </w:r>
    </w:p>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（六十四）资产处置收益</w:t>
      </w:r>
    </w:p>
    <w:tbl>
      <w:tblPr>
        <w:tblpPr w:leftFromText="180" w:rightFromText="180" w:vertAnchor="text" w:tblpX="169" w:tblpY="261"/>
        <w:tblW w:w="5000" w:type="pct"/>
        <w:tblLook w:val="04A0" w:firstRow="1" w:lastRow="0" w:firstColumn="1" w:lastColumn="0" w:noHBand="0" w:noVBand="1"/>
      </w:tblPr>
      <w:tblGrid>
        <w:gridCol w:w="1484"/>
        <w:gridCol w:w="1698"/>
        <w:gridCol w:w="1955"/>
        <w:gridCol w:w="3385"/>
      </w:tblGrid>
      <w:tr w:rsidR="008171B9" w:rsidRPr="008171B9" w:rsidTr="00652DCB">
        <w:trPr>
          <w:trHeight w:val="500"/>
        </w:trPr>
        <w:tc>
          <w:tcPr>
            <w:tcW w:w="871" w:type="pct"/>
            <w:tcBorders>
              <w:top w:val="single" w:sz="2" w:space="0" w:color="auto"/>
              <w:left w:val="nil"/>
              <w:bottom w:val="single" w:sz="2" w:space="0" w:color="auto"/>
              <w:right w:val="single" w:sz="2" w:space="0" w:color="auto"/>
            </w:tcBorders>
            <w:shd w:val="clear" w:color="auto" w:fill="auto"/>
            <w:vAlign w:val="center"/>
            <w:hideMark/>
          </w:tcPr>
          <w:p w:rsidR="008171B9" w:rsidRPr="008171B9" w:rsidRDefault="008171B9" w:rsidP="008171B9">
            <w:pPr>
              <w:spacing w:line="440" w:lineRule="exact"/>
              <w:jc w:val="center"/>
              <w:rPr>
                <w:rFonts w:ascii="仿宋_GB2312" w:eastAsia="仿宋_GB2312" w:hAnsi="仿宋" w:cs="宋体"/>
                <w:color w:val="000000"/>
                <w:kern w:val="0"/>
                <w:szCs w:val="21"/>
              </w:rPr>
            </w:pPr>
            <w:r w:rsidRPr="008171B9">
              <w:rPr>
                <w:rFonts w:ascii="仿宋_GB2312" w:eastAsia="仿宋_GB2312" w:hAnsi="仿宋" w:cs="宋体" w:hint="eastAsia"/>
                <w:color w:val="000000"/>
                <w:kern w:val="0"/>
                <w:szCs w:val="21"/>
              </w:rPr>
              <w:t>项  目</w:t>
            </w:r>
          </w:p>
        </w:tc>
        <w:tc>
          <w:tcPr>
            <w:tcW w:w="996" w:type="pct"/>
            <w:tcBorders>
              <w:top w:val="single" w:sz="2" w:space="0" w:color="auto"/>
              <w:left w:val="single" w:sz="2" w:space="0" w:color="auto"/>
              <w:bottom w:val="single" w:sz="2" w:space="0" w:color="auto"/>
              <w:right w:val="single" w:sz="2" w:space="0" w:color="auto"/>
            </w:tcBorders>
            <w:shd w:val="clear" w:color="auto" w:fill="auto"/>
            <w:vAlign w:val="center"/>
            <w:hideMark/>
          </w:tcPr>
          <w:p w:rsidR="008171B9" w:rsidRPr="008171B9" w:rsidRDefault="008171B9" w:rsidP="008171B9">
            <w:pPr>
              <w:spacing w:line="440" w:lineRule="exact"/>
              <w:jc w:val="center"/>
              <w:rPr>
                <w:rFonts w:ascii="仿宋_GB2312" w:eastAsia="仿宋_GB2312" w:hAnsi="仿宋" w:cs="宋体"/>
                <w:color w:val="000000"/>
                <w:kern w:val="0"/>
                <w:szCs w:val="21"/>
              </w:rPr>
            </w:pPr>
            <w:r w:rsidRPr="008171B9">
              <w:rPr>
                <w:rFonts w:ascii="仿宋_GB2312" w:eastAsia="仿宋_GB2312" w:hAnsi="仿宋" w:cs="宋体" w:hint="eastAsia"/>
                <w:color w:val="000000"/>
                <w:kern w:val="0"/>
                <w:szCs w:val="21"/>
              </w:rPr>
              <w:t>本期发生额</w:t>
            </w:r>
          </w:p>
        </w:tc>
        <w:tc>
          <w:tcPr>
            <w:tcW w:w="1147" w:type="pct"/>
            <w:tcBorders>
              <w:top w:val="single" w:sz="2" w:space="0" w:color="auto"/>
              <w:left w:val="single" w:sz="2" w:space="0" w:color="auto"/>
              <w:bottom w:val="single" w:sz="2" w:space="0" w:color="auto"/>
              <w:right w:val="single" w:sz="2" w:space="0" w:color="auto"/>
            </w:tcBorders>
            <w:shd w:val="clear" w:color="auto" w:fill="auto"/>
            <w:vAlign w:val="center"/>
            <w:hideMark/>
          </w:tcPr>
          <w:p w:rsidR="008171B9" w:rsidRPr="008171B9" w:rsidRDefault="008171B9" w:rsidP="008171B9">
            <w:pPr>
              <w:spacing w:line="440" w:lineRule="exact"/>
              <w:jc w:val="center"/>
              <w:rPr>
                <w:rFonts w:ascii="仿宋_GB2312" w:eastAsia="仿宋_GB2312" w:hAnsi="仿宋" w:cs="宋体"/>
                <w:color w:val="000000"/>
                <w:kern w:val="0"/>
                <w:szCs w:val="21"/>
              </w:rPr>
            </w:pPr>
            <w:r w:rsidRPr="008171B9">
              <w:rPr>
                <w:rFonts w:ascii="仿宋_GB2312" w:eastAsia="仿宋_GB2312" w:hAnsi="仿宋" w:cs="宋体" w:hint="eastAsia"/>
                <w:color w:val="000000"/>
                <w:kern w:val="0"/>
                <w:szCs w:val="21"/>
              </w:rPr>
              <w:t>上期发生额</w:t>
            </w:r>
          </w:p>
        </w:tc>
        <w:tc>
          <w:tcPr>
            <w:tcW w:w="1986" w:type="pct"/>
            <w:tcBorders>
              <w:top w:val="single" w:sz="2" w:space="0" w:color="auto"/>
              <w:left w:val="single" w:sz="2" w:space="0" w:color="auto"/>
              <w:bottom w:val="single" w:sz="2" w:space="0" w:color="auto"/>
              <w:right w:val="nil"/>
            </w:tcBorders>
            <w:shd w:val="clear" w:color="auto" w:fill="auto"/>
            <w:vAlign w:val="center"/>
            <w:hideMark/>
          </w:tcPr>
          <w:p w:rsidR="008171B9" w:rsidRPr="008171B9" w:rsidRDefault="008171B9" w:rsidP="008171B9">
            <w:pPr>
              <w:spacing w:line="440" w:lineRule="exact"/>
              <w:jc w:val="center"/>
              <w:rPr>
                <w:rFonts w:ascii="仿宋_GB2312" w:eastAsia="仿宋_GB2312" w:hAnsi="仿宋" w:cs="宋体"/>
                <w:color w:val="000000"/>
                <w:kern w:val="0"/>
                <w:szCs w:val="21"/>
              </w:rPr>
            </w:pPr>
            <w:r w:rsidRPr="008171B9">
              <w:rPr>
                <w:rFonts w:ascii="仿宋_GB2312" w:eastAsia="仿宋_GB2312" w:hAnsi="仿宋" w:cs="宋体" w:hint="eastAsia"/>
                <w:color w:val="000000"/>
                <w:kern w:val="0"/>
                <w:szCs w:val="21"/>
              </w:rPr>
              <w:t>计入当年非经常性损益的金额</w:t>
            </w:r>
          </w:p>
        </w:tc>
      </w:tr>
      <w:tr w:rsidR="008171B9" w:rsidRPr="008171B9" w:rsidTr="00652DCB">
        <w:trPr>
          <w:trHeight w:val="15"/>
        </w:trPr>
        <w:tc>
          <w:tcPr>
            <w:tcW w:w="871" w:type="pct"/>
            <w:tcBorders>
              <w:top w:val="single" w:sz="2" w:space="0" w:color="auto"/>
              <w:left w:val="nil"/>
              <w:bottom w:val="single" w:sz="2" w:space="0" w:color="auto"/>
              <w:right w:val="single" w:sz="2" w:space="0" w:color="auto"/>
            </w:tcBorders>
            <w:shd w:val="clear" w:color="auto" w:fill="auto"/>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996" w:type="pct"/>
            <w:tcBorders>
              <w:top w:val="single" w:sz="2" w:space="0" w:color="auto"/>
              <w:left w:val="single" w:sz="2" w:space="0" w:color="auto"/>
              <w:bottom w:val="single" w:sz="2" w:space="0" w:color="auto"/>
              <w:right w:val="single" w:sz="2" w:space="0" w:color="auto"/>
            </w:tcBorders>
            <w:shd w:val="clear" w:color="auto" w:fill="auto"/>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1147" w:type="pct"/>
            <w:tcBorders>
              <w:top w:val="single" w:sz="2" w:space="0" w:color="auto"/>
              <w:left w:val="single" w:sz="2" w:space="0" w:color="auto"/>
              <w:bottom w:val="single" w:sz="2" w:space="0" w:color="auto"/>
              <w:right w:val="single" w:sz="2" w:space="0" w:color="auto"/>
            </w:tcBorders>
            <w:shd w:val="clear" w:color="auto" w:fill="auto"/>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1986" w:type="pct"/>
            <w:tcBorders>
              <w:top w:val="single" w:sz="2" w:space="0" w:color="auto"/>
              <w:left w:val="single" w:sz="2" w:space="0" w:color="auto"/>
              <w:bottom w:val="single" w:sz="2" w:space="0" w:color="auto"/>
              <w:right w:val="nil"/>
            </w:tcBorders>
            <w:shd w:val="clear" w:color="auto" w:fill="auto"/>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15"/>
        </w:trPr>
        <w:tc>
          <w:tcPr>
            <w:tcW w:w="871" w:type="pct"/>
            <w:tcBorders>
              <w:top w:val="single" w:sz="2" w:space="0" w:color="auto"/>
              <w:left w:val="nil"/>
              <w:bottom w:val="single" w:sz="2" w:space="0" w:color="auto"/>
              <w:right w:val="single" w:sz="2" w:space="0" w:color="auto"/>
            </w:tcBorders>
            <w:shd w:val="clear" w:color="auto" w:fill="auto"/>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996" w:type="pct"/>
            <w:tcBorders>
              <w:top w:val="single" w:sz="2" w:space="0" w:color="auto"/>
              <w:left w:val="single" w:sz="2" w:space="0" w:color="auto"/>
              <w:bottom w:val="single" w:sz="2" w:space="0" w:color="auto"/>
              <w:right w:val="single" w:sz="2" w:space="0" w:color="auto"/>
            </w:tcBorders>
            <w:shd w:val="clear" w:color="auto" w:fill="auto"/>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1147" w:type="pct"/>
            <w:tcBorders>
              <w:top w:val="single" w:sz="2" w:space="0" w:color="auto"/>
              <w:left w:val="single" w:sz="2" w:space="0" w:color="auto"/>
              <w:bottom w:val="single" w:sz="2" w:space="0" w:color="auto"/>
              <w:right w:val="single" w:sz="2" w:space="0" w:color="auto"/>
            </w:tcBorders>
            <w:shd w:val="clear" w:color="auto" w:fill="auto"/>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1986" w:type="pct"/>
            <w:tcBorders>
              <w:top w:val="single" w:sz="2" w:space="0" w:color="auto"/>
              <w:left w:val="single" w:sz="2" w:space="0" w:color="auto"/>
              <w:bottom w:val="single" w:sz="2" w:space="0" w:color="auto"/>
              <w:right w:val="nil"/>
            </w:tcBorders>
            <w:shd w:val="clear" w:color="auto" w:fill="auto"/>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15"/>
        </w:trPr>
        <w:tc>
          <w:tcPr>
            <w:tcW w:w="871" w:type="pct"/>
            <w:tcBorders>
              <w:top w:val="single" w:sz="2" w:space="0" w:color="auto"/>
              <w:left w:val="nil"/>
              <w:bottom w:val="single" w:sz="2" w:space="0" w:color="auto"/>
              <w:right w:val="single" w:sz="2" w:space="0" w:color="auto"/>
            </w:tcBorders>
            <w:shd w:val="clear" w:color="auto" w:fill="auto"/>
            <w:vAlign w:val="center"/>
          </w:tcPr>
          <w:p w:rsidR="008171B9" w:rsidRPr="008171B9" w:rsidRDefault="008171B9" w:rsidP="008171B9">
            <w:pPr>
              <w:spacing w:line="440" w:lineRule="exact"/>
              <w:jc w:val="center"/>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合计</w:t>
            </w:r>
          </w:p>
        </w:tc>
        <w:tc>
          <w:tcPr>
            <w:tcW w:w="996" w:type="pct"/>
            <w:tcBorders>
              <w:top w:val="single" w:sz="2" w:space="0" w:color="auto"/>
              <w:left w:val="single" w:sz="2" w:space="0" w:color="auto"/>
              <w:bottom w:val="single" w:sz="2" w:space="0" w:color="auto"/>
              <w:right w:val="single" w:sz="2" w:space="0" w:color="auto"/>
            </w:tcBorders>
            <w:shd w:val="clear" w:color="auto" w:fill="auto"/>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1147" w:type="pct"/>
            <w:tcBorders>
              <w:top w:val="single" w:sz="2" w:space="0" w:color="auto"/>
              <w:left w:val="single" w:sz="2" w:space="0" w:color="auto"/>
              <w:bottom w:val="single" w:sz="2" w:space="0" w:color="auto"/>
              <w:right w:val="single" w:sz="2" w:space="0" w:color="auto"/>
            </w:tcBorders>
            <w:shd w:val="clear" w:color="auto" w:fill="auto"/>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1986" w:type="pct"/>
            <w:tcBorders>
              <w:top w:val="single" w:sz="2" w:space="0" w:color="auto"/>
              <w:left w:val="single" w:sz="2" w:space="0" w:color="auto"/>
              <w:bottom w:val="single" w:sz="2" w:space="0" w:color="auto"/>
              <w:right w:val="nil"/>
            </w:tcBorders>
            <w:shd w:val="clear" w:color="auto" w:fill="auto"/>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p>
        </w:tc>
      </w:tr>
    </w:tbl>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（六十五）营业外收入</w:t>
      </w:r>
      <w:bookmarkEnd w:id="74"/>
    </w:p>
    <w:tbl>
      <w:tblPr>
        <w:tblpPr w:leftFromText="180" w:rightFromText="180" w:vertAnchor="text" w:horzAnchor="margin" w:tblpXSpec="center" w:tblpY="224"/>
        <w:tblW w:w="0" w:type="auto"/>
        <w:jc w:val="center"/>
        <w:tblBorders>
          <w:top w:val="single" w:sz="4" w:space="0" w:color="auto"/>
          <w:bottom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999"/>
        <w:gridCol w:w="2087"/>
        <w:gridCol w:w="2276"/>
      </w:tblGrid>
      <w:tr w:rsidR="008171B9" w:rsidRPr="008171B9" w:rsidTr="00652DCB">
        <w:trPr>
          <w:trHeight w:val="397"/>
          <w:jc w:val="center"/>
        </w:trPr>
        <w:tc>
          <w:tcPr>
            <w:tcW w:w="3999" w:type="dxa"/>
            <w:tcMar>
              <w:top w:w="28" w:type="dxa"/>
              <w:left w:w="28" w:type="dxa"/>
              <w:bottom w:w="28" w:type="dxa"/>
              <w:right w:w="28" w:type="dxa"/>
            </w:tcMa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项目</w:t>
            </w:r>
          </w:p>
        </w:tc>
        <w:tc>
          <w:tcPr>
            <w:tcW w:w="2087" w:type="dxa"/>
            <w:tcMar>
              <w:top w:w="28" w:type="dxa"/>
              <w:left w:w="28" w:type="dxa"/>
              <w:bottom w:w="28" w:type="dxa"/>
              <w:right w:w="28" w:type="dxa"/>
            </w:tcMa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本年发生额</w:t>
            </w:r>
          </w:p>
        </w:tc>
        <w:tc>
          <w:tcPr>
            <w:tcW w:w="2276" w:type="dxa"/>
            <w:tcMar>
              <w:top w:w="28" w:type="dxa"/>
              <w:left w:w="28" w:type="dxa"/>
              <w:bottom w:w="28" w:type="dxa"/>
              <w:right w:w="28" w:type="dxa"/>
            </w:tcMa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上年发生额</w:t>
            </w:r>
          </w:p>
        </w:tc>
      </w:tr>
      <w:tr w:rsidR="008171B9" w:rsidRPr="008171B9" w:rsidTr="00652DCB">
        <w:trPr>
          <w:trHeight w:val="397"/>
          <w:jc w:val="center"/>
        </w:trPr>
        <w:tc>
          <w:tcPr>
            <w:tcW w:w="3999" w:type="dxa"/>
            <w:tcMar>
              <w:top w:w="28" w:type="dxa"/>
              <w:left w:w="28" w:type="dxa"/>
              <w:bottom w:w="28" w:type="dxa"/>
              <w:right w:w="28" w:type="dxa"/>
            </w:tcMar>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非流动资产毁损报废利得</w:t>
            </w:r>
          </w:p>
        </w:tc>
        <w:tc>
          <w:tcPr>
            <w:tcW w:w="208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2276"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3999" w:type="dxa"/>
            <w:tcMar>
              <w:top w:w="28" w:type="dxa"/>
              <w:left w:w="28" w:type="dxa"/>
              <w:bottom w:w="28" w:type="dxa"/>
              <w:right w:w="28" w:type="dxa"/>
            </w:tcMar>
            <w:vAlign w:val="center"/>
          </w:tcPr>
          <w:p w:rsidR="008171B9" w:rsidRPr="008171B9" w:rsidRDefault="008171B9" w:rsidP="008171B9">
            <w:pPr>
              <w:spacing w:line="440" w:lineRule="exact"/>
              <w:rPr>
                <w:rFonts w:ascii="仿宋_GB2312" w:eastAsia="仿宋_GB2312" w:hAnsi="仿宋" w:cs="MingLiU" w:hint="eastAsia"/>
                <w:kern w:val="0"/>
                <w:position w:val="-1"/>
                <w:szCs w:val="21"/>
              </w:rPr>
            </w:pPr>
            <w:r w:rsidRPr="008171B9">
              <w:rPr>
                <w:rFonts w:ascii="仿宋_GB2312" w:eastAsia="仿宋_GB2312" w:hAnsi="仿宋" w:cs="宋体" w:hint="eastAsia"/>
                <w:color w:val="000000"/>
                <w:kern w:val="0"/>
                <w:szCs w:val="21"/>
              </w:rPr>
              <w:t>与日常活动无关的政府补助</w:t>
            </w:r>
          </w:p>
        </w:tc>
        <w:tc>
          <w:tcPr>
            <w:tcW w:w="208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2276"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3999" w:type="dxa"/>
            <w:tcMar>
              <w:top w:w="28" w:type="dxa"/>
              <w:left w:w="28" w:type="dxa"/>
              <w:bottom w:w="28" w:type="dxa"/>
              <w:right w:w="28" w:type="dxa"/>
            </w:tcMar>
            <w:vAlign w:val="center"/>
          </w:tcPr>
          <w:p w:rsidR="008171B9" w:rsidRPr="008171B9" w:rsidRDefault="008171B9" w:rsidP="008171B9">
            <w:pPr>
              <w:spacing w:line="440" w:lineRule="exact"/>
              <w:rPr>
                <w:rFonts w:ascii="仿宋_GB2312" w:eastAsia="仿宋_GB2312" w:hAnsi="仿宋" w:cs="MingLiU" w:hint="eastAsia"/>
                <w:kern w:val="0"/>
                <w:position w:val="-1"/>
                <w:szCs w:val="21"/>
              </w:rPr>
            </w:pPr>
            <w:r w:rsidRPr="008171B9">
              <w:rPr>
                <w:rFonts w:ascii="仿宋_GB2312" w:eastAsia="仿宋_GB2312" w:hAnsi="仿宋" w:cs="宋体" w:hint="eastAsia"/>
                <w:color w:val="000000"/>
                <w:kern w:val="0"/>
                <w:szCs w:val="21"/>
              </w:rPr>
              <w:t>接受捐赠</w:t>
            </w:r>
          </w:p>
        </w:tc>
        <w:tc>
          <w:tcPr>
            <w:tcW w:w="208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2276"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3999"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szCs w:val="21"/>
              </w:rPr>
              <w:t>其他</w:t>
            </w:r>
          </w:p>
        </w:tc>
        <w:tc>
          <w:tcPr>
            <w:tcW w:w="208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2276"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3999" w:type="dxa"/>
            <w:tcMar>
              <w:top w:w="28" w:type="dxa"/>
              <w:left w:w="28" w:type="dxa"/>
              <w:bottom w:w="28" w:type="dxa"/>
              <w:right w:w="28" w:type="dxa"/>
            </w:tcMa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合计</w:t>
            </w:r>
          </w:p>
        </w:tc>
        <w:tc>
          <w:tcPr>
            <w:tcW w:w="208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2276"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bl>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政府补助明细</w:t>
      </w:r>
    </w:p>
    <w:tbl>
      <w:tblPr>
        <w:tblW w:w="0" w:type="auto"/>
        <w:tblBorders>
          <w:top w:val="single" w:sz="4" w:space="0" w:color="auto"/>
          <w:bottom w:val="single" w:sz="4" w:space="0" w:color="auto"/>
          <w:insideH w:val="single" w:sz="4" w:space="0" w:color="auto"/>
          <w:insideV w:val="single" w:sz="4" w:space="0" w:color="auto"/>
        </w:tblBorders>
        <w:shd w:val="clear" w:color="auto" w:fill="FFFFFF"/>
        <w:tblLayout w:type="fixed"/>
        <w:tblCellMar>
          <w:left w:w="30" w:type="dxa"/>
          <w:right w:w="30" w:type="dxa"/>
        </w:tblCellMar>
        <w:tblLook w:val="0000" w:firstRow="0" w:lastRow="0" w:firstColumn="0" w:lastColumn="0" w:noHBand="0" w:noVBand="0"/>
      </w:tblPr>
      <w:tblGrid>
        <w:gridCol w:w="1020"/>
        <w:gridCol w:w="1846"/>
        <w:gridCol w:w="1842"/>
        <w:gridCol w:w="3658"/>
      </w:tblGrid>
      <w:tr w:rsidR="008171B9" w:rsidRPr="008171B9" w:rsidTr="00652DCB">
        <w:trPr>
          <w:trHeight w:val="397"/>
        </w:trPr>
        <w:tc>
          <w:tcPr>
            <w:tcW w:w="1020" w:type="dxa"/>
            <w:shd w:val="clear" w:color="auto" w:fill="FFFFFF"/>
            <w:vAlign w:val="center"/>
          </w:tcPr>
          <w:p w:rsidR="008171B9" w:rsidRPr="008171B9" w:rsidRDefault="008171B9" w:rsidP="008171B9">
            <w:pPr>
              <w:spacing w:line="440" w:lineRule="exact"/>
              <w:jc w:val="center"/>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项目</w:t>
            </w:r>
          </w:p>
        </w:tc>
        <w:tc>
          <w:tcPr>
            <w:tcW w:w="1846" w:type="dxa"/>
            <w:shd w:val="clear" w:color="auto" w:fill="FFFFFF"/>
            <w:vAlign w:val="center"/>
          </w:tcPr>
          <w:p w:rsidR="008171B9" w:rsidRPr="008171B9" w:rsidRDefault="008171B9" w:rsidP="008171B9">
            <w:pPr>
              <w:spacing w:line="440" w:lineRule="exact"/>
              <w:jc w:val="center"/>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本年发生额</w:t>
            </w:r>
          </w:p>
        </w:tc>
        <w:tc>
          <w:tcPr>
            <w:tcW w:w="1842" w:type="dxa"/>
            <w:shd w:val="clear" w:color="auto" w:fill="FFFFFF"/>
          </w:tcPr>
          <w:p w:rsidR="008171B9" w:rsidRPr="008171B9" w:rsidRDefault="008171B9" w:rsidP="008171B9">
            <w:pPr>
              <w:spacing w:line="440" w:lineRule="exact"/>
              <w:jc w:val="center"/>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上年发生额</w:t>
            </w:r>
          </w:p>
        </w:tc>
        <w:tc>
          <w:tcPr>
            <w:tcW w:w="3658" w:type="dxa"/>
            <w:shd w:val="clear" w:color="auto" w:fill="FFFFFF"/>
            <w:vAlign w:val="center"/>
          </w:tcPr>
          <w:p w:rsidR="008171B9" w:rsidRPr="008171B9" w:rsidRDefault="008171B9" w:rsidP="008171B9">
            <w:pPr>
              <w:spacing w:line="440" w:lineRule="exact"/>
              <w:jc w:val="center"/>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说明</w:t>
            </w:r>
          </w:p>
        </w:tc>
      </w:tr>
      <w:tr w:rsidR="008171B9" w:rsidRPr="008171B9" w:rsidTr="00652DCB">
        <w:trPr>
          <w:trHeight w:val="397"/>
        </w:trPr>
        <w:tc>
          <w:tcPr>
            <w:tcW w:w="1020" w:type="dxa"/>
            <w:shd w:val="clear" w:color="auto" w:fill="FFFFFF"/>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1846" w:type="dxa"/>
            <w:shd w:val="clear" w:color="auto" w:fill="FFFFFF"/>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1842"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3658" w:type="dxa"/>
            <w:shd w:val="clear" w:color="auto" w:fill="FFFFFF"/>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trPr>
        <w:tc>
          <w:tcPr>
            <w:tcW w:w="1020" w:type="dxa"/>
            <w:shd w:val="clear" w:color="auto" w:fill="FFFFFF"/>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1846" w:type="dxa"/>
            <w:shd w:val="clear" w:color="auto" w:fill="FFFFFF"/>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1842"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3658" w:type="dxa"/>
            <w:shd w:val="clear" w:color="auto" w:fill="FFFFFF"/>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trPr>
        <w:tc>
          <w:tcPr>
            <w:tcW w:w="1020" w:type="dxa"/>
            <w:shd w:val="clear" w:color="auto" w:fill="FFFFFF"/>
            <w:vAlign w:val="center"/>
          </w:tcPr>
          <w:p w:rsidR="008171B9" w:rsidRPr="008171B9" w:rsidRDefault="008171B9" w:rsidP="008171B9">
            <w:pPr>
              <w:spacing w:line="440" w:lineRule="exact"/>
              <w:jc w:val="center"/>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合计</w:t>
            </w:r>
          </w:p>
        </w:tc>
        <w:tc>
          <w:tcPr>
            <w:tcW w:w="1846" w:type="dxa"/>
            <w:shd w:val="clear" w:color="auto" w:fill="FFFFFF"/>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1842"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3658" w:type="dxa"/>
            <w:shd w:val="clear" w:color="auto" w:fill="FFFFFF"/>
            <w:vAlign w:val="center"/>
          </w:tcPr>
          <w:p w:rsidR="008171B9" w:rsidRPr="008171B9" w:rsidRDefault="008171B9" w:rsidP="008171B9">
            <w:pPr>
              <w:spacing w:line="440" w:lineRule="exact"/>
              <w:jc w:val="center"/>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w:t>
            </w:r>
          </w:p>
        </w:tc>
      </w:tr>
    </w:tbl>
    <w:p w:rsidR="008171B9" w:rsidRPr="008171B9" w:rsidRDefault="008171B9" w:rsidP="008171B9">
      <w:pPr>
        <w:tabs>
          <w:tab w:val="left" w:pos="6900"/>
        </w:tabs>
        <w:spacing w:line="440" w:lineRule="exact"/>
        <w:ind w:firstLineChars="200" w:firstLine="420"/>
        <w:rPr>
          <w:rFonts w:ascii="仿宋_GB2312" w:eastAsia="仿宋_GB2312" w:hAnsi="仿宋" w:cs="MingLiU" w:hint="eastAsia"/>
          <w:kern w:val="0"/>
          <w:szCs w:val="28"/>
        </w:rPr>
      </w:pPr>
      <w:r w:rsidRPr="008171B9">
        <w:rPr>
          <w:rFonts w:ascii="仿宋_GB2312" w:eastAsia="仿宋_GB2312" w:hAnsi="仿宋" w:cs="MingLiU" w:hint="eastAsia"/>
          <w:kern w:val="0"/>
          <w:szCs w:val="28"/>
        </w:rPr>
        <w:t>注：企业还应当在附注中披露与政府补助有关的下列信息：</w:t>
      </w:r>
    </w:p>
    <w:p w:rsidR="008171B9" w:rsidRPr="008171B9" w:rsidRDefault="008171B9" w:rsidP="008171B9">
      <w:pPr>
        <w:spacing w:line="440" w:lineRule="exact"/>
        <w:ind w:firstLineChars="400" w:firstLine="840"/>
        <w:rPr>
          <w:rFonts w:ascii="仿宋_GB2312" w:eastAsia="仿宋_GB2312" w:hAnsi="仿宋" w:cs="MingLiU" w:hint="eastAsia"/>
          <w:kern w:val="0"/>
          <w:szCs w:val="28"/>
        </w:rPr>
      </w:pPr>
      <w:r w:rsidRPr="008171B9">
        <w:rPr>
          <w:rFonts w:ascii="仿宋_GB2312" w:eastAsia="仿宋_GB2312" w:hAnsi="仿宋" w:cs="MingLiU" w:hint="eastAsia"/>
          <w:kern w:val="0"/>
          <w:szCs w:val="28"/>
        </w:rPr>
        <w:t>1．政府补助的种类、金额和列报项目；</w:t>
      </w:r>
    </w:p>
    <w:p w:rsidR="008171B9" w:rsidRPr="008171B9" w:rsidRDefault="008171B9" w:rsidP="008171B9">
      <w:pPr>
        <w:spacing w:line="440" w:lineRule="exact"/>
        <w:ind w:firstLineChars="400" w:firstLine="840"/>
        <w:rPr>
          <w:rFonts w:ascii="仿宋_GB2312" w:eastAsia="仿宋_GB2312" w:hAnsi="仿宋" w:cs="MingLiU" w:hint="eastAsia"/>
          <w:kern w:val="0"/>
          <w:szCs w:val="28"/>
        </w:rPr>
      </w:pPr>
      <w:r w:rsidRPr="008171B9">
        <w:rPr>
          <w:rFonts w:ascii="仿宋_GB2312" w:eastAsia="仿宋_GB2312" w:hAnsi="仿宋" w:cs="MingLiU" w:hint="eastAsia"/>
          <w:kern w:val="0"/>
          <w:szCs w:val="28"/>
        </w:rPr>
        <w:t>2．计入当期损益的政府补助金额；</w:t>
      </w:r>
    </w:p>
    <w:p w:rsidR="008171B9" w:rsidRPr="008171B9" w:rsidRDefault="008171B9" w:rsidP="008171B9">
      <w:pPr>
        <w:spacing w:line="440" w:lineRule="exact"/>
        <w:ind w:firstLineChars="400" w:firstLine="840"/>
        <w:rPr>
          <w:rFonts w:ascii="仿宋_GB2312" w:eastAsia="仿宋_GB2312" w:hAnsi="仿宋" w:cs="MingLiU" w:hint="eastAsia"/>
          <w:kern w:val="0"/>
          <w:szCs w:val="28"/>
        </w:rPr>
      </w:pPr>
      <w:r w:rsidRPr="008171B9">
        <w:rPr>
          <w:rFonts w:ascii="仿宋_GB2312" w:eastAsia="仿宋_GB2312" w:hAnsi="仿宋" w:cs="MingLiU" w:hint="eastAsia"/>
          <w:kern w:val="0"/>
          <w:szCs w:val="28"/>
        </w:rPr>
        <w:t>3．本期退回的政府补助金额及原因。</w:t>
      </w:r>
    </w:p>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bookmarkStart w:id="75" w:name="_Toc302738370"/>
      <w:r w:rsidRPr="008171B9">
        <w:rPr>
          <w:rFonts w:ascii="仿宋_GB2312" w:eastAsia="仿宋_GB2312" w:hAnsi="仿宋" w:cs="MingLiU" w:hint="eastAsia"/>
          <w:kern w:val="0"/>
          <w:sz w:val="24"/>
          <w:szCs w:val="28"/>
        </w:rPr>
        <w:t>（六十六）营业外支出</w:t>
      </w:r>
      <w:bookmarkEnd w:id="75"/>
    </w:p>
    <w:tbl>
      <w:tblPr>
        <w:tblW w:w="8429" w:type="dxa"/>
        <w:jc w:val="center"/>
        <w:tblBorders>
          <w:top w:val="single" w:sz="4" w:space="0" w:color="auto"/>
          <w:bottom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068"/>
        <w:gridCol w:w="2122"/>
        <w:gridCol w:w="2239"/>
      </w:tblGrid>
      <w:tr w:rsidR="008171B9" w:rsidRPr="008171B9" w:rsidTr="00652DCB">
        <w:trPr>
          <w:trHeight w:val="397"/>
          <w:tblHeader/>
          <w:jc w:val="center"/>
        </w:trPr>
        <w:tc>
          <w:tcPr>
            <w:tcW w:w="4068" w:type="dxa"/>
            <w:tcMar>
              <w:top w:w="28" w:type="dxa"/>
              <w:left w:w="28" w:type="dxa"/>
              <w:bottom w:w="28" w:type="dxa"/>
              <w:right w:w="28" w:type="dxa"/>
            </w:tcMa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项目</w:t>
            </w:r>
          </w:p>
        </w:tc>
        <w:tc>
          <w:tcPr>
            <w:tcW w:w="2122" w:type="dxa"/>
            <w:tcMar>
              <w:top w:w="28" w:type="dxa"/>
              <w:left w:w="28" w:type="dxa"/>
              <w:bottom w:w="28" w:type="dxa"/>
              <w:right w:w="28" w:type="dxa"/>
            </w:tcMa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本年发生额</w:t>
            </w:r>
          </w:p>
        </w:tc>
        <w:tc>
          <w:tcPr>
            <w:tcW w:w="2239" w:type="dxa"/>
            <w:tcMar>
              <w:top w:w="28" w:type="dxa"/>
              <w:left w:w="28" w:type="dxa"/>
              <w:bottom w:w="28" w:type="dxa"/>
              <w:right w:w="28" w:type="dxa"/>
            </w:tcMa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上年发生额</w:t>
            </w:r>
          </w:p>
        </w:tc>
      </w:tr>
      <w:tr w:rsidR="008171B9" w:rsidRPr="008171B9" w:rsidTr="00652DCB">
        <w:trPr>
          <w:trHeight w:val="397"/>
          <w:jc w:val="center"/>
        </w:trPr>
        <w:tc>
          <w:tcPr>
            <w:tcW w:w="4068" w:type="dxa"/>
            <w:tcMar>
              <w:top w:w="28" w:type="dxa"/>
              <w:left w:w="28" w:type="dxa"/>
              <w:bottom w:w="28" w:type="dxa"/>
              <w:right w:w="28" w:type="dxa"/>
            </w:tcMar>
            <w:vAlign w:val="center"/>
          </w:tcPr>
          <w:p w:rsidR="008171B9" w:rsidRPr="008171B9" w:rsidRDefault="008171B9" w:rsidP="008171B9">
            <w:pPr>
              <w:spacing w:line="440" w:lineRule="exact"/>
              <w:ind w:left="4" w:hanging="4"/>
              <w:rPr>
                <w:rFonts w:ascii="仿宋_GB2312" w:eastAsia="仿宋_GB2312" w:hAnsi="仿宋" w:cs="MingLiU" w:hint="eastAsia"/>
                <w:kern w:val="0"/>
                <w:position w:val="-1"/>
                <w:szCs w:val="21"/>
              </w:rPr>
            </w:pPr>
            <w:r w:rsidRPr="008171B9">
              <w:rPr>
                <w:rFonts w:ascii="仿宋_GB2312" w:eastAsia="仿宋_GB2312" w:hAnsi="仿宋" w:cs="宋体" w:hint="eastAsia"/>
                <w:color w:val="000000"/>
                <w:kern w:val="0"/>
                <w:szCs w:val="21"/>
              </w:rPr>
              <w:t>非流动资产毁损报废损失</w:t>
            </w:r>
          </w:p>
        </w:tc>
        <w:tc>
          <w:tcPr>
            <w:tcW w:w="2122"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2239"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4068" w:type="dxa"/>
            <w:tcMar>
              <w:top w:w="28" w:type="dxa"/>
              <w:left w:w="28" w:type="dxa"/>
              <w:bottom w:w="28" w:type="dxa"/>
              <w:right w:w="28" w:type="dxa"/>
            </w:tcMar>
            <w:vAlign w:val="center"/>
          </w:tcPr>
          <w:p w:rsidR="008171B9" w:rsidRPr="008171B9" w:rsidRDefault="008171B9" w:rsidP="008171B9">
            <w:pPr>
              <w:spacing w:line="440" w:lineRule="exact"/>
              <w:rPr>
                <w:rFonts w:ascii="仿宋_GB2312" w:eastAsia="仿宋_GB2312" w:hAnsi="仿宋" w:cs="MingLiU" w:hint="eastAsia"/>
                <w:color w:val="FF0000"/>
                <w:kern w:val="0"/>
                <w:position w:val="-1"/>
                <w:szCs w:val="21"/>
              </w:rPr>
            </w:pPr>
            <w:r w:rsidRPr="008171B9">
              <w:rPr>
                <w:rFonts w:ascii="仿宋_GB2312" w:eastAsia="仿宋_GB2312" w:hAnsi="仿宋" w:cs="MingLiU" w:hint="eastAsia"/>
                <w:kern w:val="0"/>
                <w:position w:val="-1"/>
                <w:szCs w:val="21"/>
              </w:rPr>
              <w:t>对外捐赠支出</w:t>
            </w:r>
          </w:p>
        </w:tc>
        <w:tc>
          <w:tcPr>
            <w:tcW w:w="2122"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color w:val="FF0000"/>
                <w:kern w:val="0"/>
                <w:szCs w:val="21"/>
              </w:rPr>
            </w:pPr>
          </w:p>
        </w:tc>
        <w:tc>
          <w:tcPr>
            <w:tcW w:w="2239"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color w:val="FF0000"/>
                <w:kern w:val="0"/>
                <w:szCs w:val="21"/>
              </w:rPr>
            </w:pPr>
          </w:p>
        </w:tc>
      </w:tr>
      <w:tr w:rsidR="008171B9" w:rsidRPr="008171B9" w:rsidTr="00652DCB">
        <w:trPr>
          <w:trHeight w:val="397"/>
          <w:jc w:val="center"/>
        </w:trPr>
        <w:tc>
          <w:tcPr>
            <w:tcW w:w="406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其他</w:t>
            </w:r>
          </w:p>
        </w:tc>
        <w:tc>
          <w:tcPr>
            <w:tcW w:w="2122"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2239"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4068" w:type="dxa"/>
            <w:tcMar>
              <w:top w:w="28" w:type="dxa"/>
              <w:left w:w="28" w:type="dxa"/>
              <w:bottom w:w="28" w:type="dxa"/>
              <w:right w:w="28" w:type="dxa"/>
            </w:tcMa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合计</w:t>
            </w:r>
          </w:p>
        </w:tc>
        <w:tc>
          <w:tcPr>
            <w:tcW w:w="2122"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2239"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bl>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bookmarkStart w:id="76" w:name="_Toc302738371"/>
      <w:r w:rsidRPr="008171B9">
        <w:rPr>
          <w:rFonts w:ascii="仿宋_GB2312" w:eastAsia="仿宋_GB2312" w:hAnsi="仿宋" w:cs="MingLiU" w:hint="eastAsia"/>
          <w:kern w:val="0"/>
          <w:sz w:val="24"/>
          <w:szCs w:val="28"/>
        </w:rPr>
        <w:t>（六十七）所得税费用</w:t>
      </w:r>
      <w:bookmarkEnd w:id="76"/>
    </w:p>
    <w:tbl>
      <w:tblPr>
        <w:tblW w:w="0" w:type="auto"/>
        <w:jc w:val="center"/>
        <w:tblBorders>
          <w:top w:val="single" w:sz="4" w:space="0" w:color="auto"/>
          <w:bottom w:val="single" w:sz="4" w:space="0" w:color="auto"/>
          <w:insideH w:val="single" w:sz="4" w:space="0" w:color="auto"/>
          <w:insideV w:val="single" w:sz="4" w:space="0" w:color="auto"/>
        </w:tblBorders>
        <w:shd w:val="clear" w:color="auto" w:fill="FFFFFF"/>
        <w:tblLayout w:type="fixed"/>
        <w:tblCellMar>
          <w:left w:w="31" w:type="dxa"/>
          <w:right w:w="31" w:type="dxa"/>
        </w:tblCellMar>
        <w:tblLook w:val="0000" w:firstRow="0" w:lastRow="0" w:firstColumn="0" w:lastColumn="0" w:noHBand="0" w:noVBand="0"/>
      </w:tblPr>
      <w:tblGrid>
        <w:gridCol w:w="3442"/>
        <w:gridCol w:w="2462"/>
        <w:gridCol w:w="2464"/>
      </w:tblGrid>
      <w:tr w:rsidR="008171B9" w:rsidRPr="008171B9" w:rsidTr="00652DCB">
        <w:trPr>
          <w:trHeight w:val="397"/>
          <w:jc w:val="center"/>
        </w:trPr>
        <w:tc>
          <w:tcPr>
            <w:tcW w:w="3442" w:type="dxa"/>
            <w:shd w:val="clear" w:color="auto" w:fill="FFFFFF"/>
          </w:tcPr>
          <w:p w:rsidR="008171B9" w:rsidRPr="008171B9" w:rsidRDefault="008171B9" w:rsidP="008171B9">
            <w:pPr>
              <w:spacing w:line="440" w:lineRule="exact"/>
              <w:jc w:val="center"/>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项目</w:t>
            </w:r>
          </w:p>
        </w:tc>
        <w:tc>
          <w:tcPr>
            <w:tcW w:w="2462" w:type="dxa"/>
            <w:shd w:val="clear" w:color="auto" w:fill="FFFFFF"/>
          </w:tcPr>
          <w:p w:rsidR="008171B9" w:rsidRPr="008171B9" w:rsidRDefault="008171B9" w:rsidP="008171B9">
            <w:pPr>
              <w:spacing w:line="440" w:lineRule="exact"/>
              <w:jc w:val="center"/>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本年发生额</w:t>
            </w:r>
          </w:p>
        </w:tc>
        <w:tc>
          <w:tcPr>
            <w:tcW w:w="2464" w:type="dxa"/>
            <w:shd w:val="clear" w:color="auto" w:fill="FFFFFF"/>
          </w:tcPr>
          <w:p w:rsidR="008171B9" w:rsidRPr="008171B9" w:rsidRDefault="008171B9" w:rsidP="008171B9">
            <w:pPr>
              <w:spacing w:line="440" w:lineRule="exact"/>
              <w:jc w:val="center"/>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上年发生额</w:t>
            </w:r>
          </w:p>
        </w:tc>
      </w:tr>
      <w:tr w:rsidR="008171B9" w:rsidRPr="008171B9" w:rsidTr="00652DCB">
        <w:trPr>
          <w:trHeight w:val="397"/>
          <w:jc w:val="center"/>
        </w:trPr>
        <w:tc>
          <w:tcPr>
            <w:tcW w:w="3442" w:type="dxa"/>
            <w:shd w:val="clear" w:color="auto" w:fill="FFFFFF"/>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当期所得税费用</w:t>
            </w:r>
          </w:p>
        </w:tc>
        <w:tc>
          <w:tcPr>
            <w:tcW w:w="2462"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2464"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3442" w:type="dxa"/>
            <w:shd w:val="clear" w:color="auto" w:fill="FFFFFF"/>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递延所得税调整</w:t>
            </w:r>
          </w:p>
        </w:tc>
        <w:tc>
          <w:tcPr>
            <w:tcW w:w="2462"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2464"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3442"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其他</w:t>
            </w:r>
          </w:p>
        </w:tc>
        <w:tc>
          <w:tcPr>
            <w:tcW w:w="2462"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2464"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3442" w:type="dxa"/>
            <w:shd w:val="clear" w:color="auto" w:fill="FFFFFF"/>
          </w:tcPr>
          <w:p w:rsidR="008171B9" w:rsidRPr="008171B9" w:rsidRDefault="008171B9" w:rsidP="008171B9">
            <w:pPr>
              <w:spacing w:line="440" w:lineRule="exact"/>
              <w:jc w:val="center"/>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合计</w:t>
            </w:r>
          </w:p>
        </w:tc>
        <w:tc>
          <w:tcPr>
            <w:tcW w:w="2462"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2464"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r>
    </w:tbl>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bookmarkStart w:id="77" w:name="_Toc302738374"/>
      <w:r w:rsidRPr="008171B9">
        <w:rPr>
          <w:rFonts w:ascii="仿宋_GB2312" w:eastAsia="仿宋_GB2312" w:hAnsi="仿宋" w:cs="MingLiU" w:hint="eastAsia"/>
          <w:kern w:val="0"/>
          <w:sz w:val="24"/>
          <w:szCs w:val="28"/>
        </w:rPr>
        <w:t>（六十八）归属于母公司所有者的其他综合收益</w:t>
      </w:r>
      <w:bookmarkEnd w:id="77"/>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企业应披露关于其他综合收益各项目的信息，包括：1、其他综合收益各项目及其所得税影响；2、其他综合收益各项目原计入其他综合收益、当期转出计入当期损益的金额；3、其他综合收益各项目的期初和期末余额及其调节情况。格式如下：</w:t>
      </w:r>
    </w:p>
    <w:p w:rsidR="008171B9" w:rsidRPr="008171B9" w:rsidRDefault="008171B9" w:rsidP="008171B9">
      <w:pPr>
        <w:spacing w:line="440" w:lineRule="exact"/>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其他综合收益各项目及其所得税影响和转入损益情况</w:t>
      </w:r>
    </w:p>
    <w:tbl>
      <w:tblPr>
        <w:tblW w:w="0" w:type="auto"/>
        <w:jc w:val="center"/>
        <w:tblBorders>
          <w:top w:val="single" w:sz="4" w:space="0" w:color="auto"/>
          <w:bottom w:val="single" w:sz="4" w:space="0" w:color="auto"/>
          <w:insideH w:val="single" w:sz="4" w:space="0" w:color="auto"/>
          <w:insideV w:val="single" w:sz="4" w:space="0" w:color="auto"/>
        </w:tblBorders>
        <w:tblLayout w:type="fixed"/>
        <w:tblCellMar>
          <w:left w:w="31" w:type="dxa"/>
          <w:right w:w="31" w:type="dxa"/>
        </w:tblCellMar>
        <w:tblLook w:val="0000" w:firstRow="0" w:lastRow="0" w:firstColumn="0" w:lastColumn="0" w:noHBand="0" w:noVBand="0"/>
      </w:tblPr>
      <w:tblGrid>
        <w:gridCol w:w="5191"/>
        <w:gridCol w:w="527"/>
        <w:gridCol w:w="531"/>
        <w:gridCol w:w="532"/>
        <w:gridCol w:w="529"/>
        <w:gridCol w:w="531"/>
        <w:gridCol w:w="527"/>
      </w:tblGrid>
      <w:tr w:rsidR="008171B9" w:rsidRPr="008171B9" w:rsidTr="00652DCB">
        <w:trPr>
          <w:trHeight w:val="397"/>
          <w:tblHeader/>
          <w:jc w:val="center"/>
        </w:trPr>
        <w:tc>
          <w:tcPr>
            <w:tcW w:w="5191" w:type="dxa"/>
            <w:vMerge w:val="restart"/>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项目</w:t>
            </w:r>
          </w:p>
        </w:tc>
        <w:tc>
          <w:tcPr>
            <w:tcW w:w="1590" w:type="dxa"/>
            <w:gridSpan w:val="3"/>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本期发生额</w:t>
            </w:r>
          </w:p>
        </w:tc>
        <w:tc>
          <w:tcPr>
            <w:tcW w:w="1587" w:type="dxa"/>
            <w:gridSpan w:val="3"/>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上期发生额</w:t>
            </w:r>
          </w:p>
        </w:tc>
      </w:tr>
      <w:tr w:rsidR="008171B9" w:rsidRPr="008171B9" w:rsidTr="00652DCB">
        <w:trPr>
          <w:trHeight w:val="397"/>
          <w:tblHeader/>
          <w:jc w:val="center"/>
        </w:trPr>
        <w:tc>
          <w:tcPr>
            <w:tcW w:w="5191" w:type="dxa"/>
            <w:vMerge/>
            <w:vAlign w:val="center"/>
          </w:tcPr>
          <w:p w:rsidR="008171B9" w:rsidRPr="008171B9" w:rsidRDefault="008171B9" w:rsidP="008171B9">
            <w:pPr>
              <w:spacing w:line="440" w:lineRule="exact"/>
              <w:jc w:val="center"/>
              <w:rPr>
                <w:rFonts w:ascii="仿宋_GB2312" w:eastAsia="仿宋_GB2312" w:hAnsi="仿宋" w:cs="Times New Roman" w:hint="eastAsia"/>
                <w:szCs w:val="21"/>
              </w:rPr>
            </w:pPr>
          </w:p>
        </w:tc>
        <w:tc>
          <w:tcPr>
            <w:tcW w:w="527"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税前金额</w:t>
            </w:r>
          </w:p>
        </w:tc>
        <w:tc>
          <w:tcPr>
            <w:tcW w:w="531"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所得税</w:t>
            </w:r>
          </w:p>
        </w:tc>
        <w:tc>
          <w:tcPr>
            <w:tcW w:w="532"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税后金额</w:t>
            </w:r>
          </w:p>
        </w:tc>
        <w:tc>
          <w:tcPr>
            <w:tcW w:w="529"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税前金额</w:t>
            </w:r>
          </w:p>
        </w:tc>
        <w:tc>
          <w:tcPr>
            <w:tcW w:w="531"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所得税</w:t>
            </w:r>
          </w:p>
        </w:tc>
        <w:tc>
          <w:tcPr>
            <w:tcW w:w="527" w:type="dxa"/>
            <w:vAlign w:val="center"/>
          </w:tcPr>
          <w:p w:rsidR="008171B9" w:rsidRPr="008171B9" w:rsidRDefault="008171B9" w:rsidP="008171B9">
            <w:pPr>
              <w:spacing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税后金额</w:t>
            </w:r>
          </w:p>
        </w:tc>
      </w:tr>
      <w:tr w:rsidR="008171B9" w:rsidRPr="008171B9" w:rsidTr="00652DCB">
        <w:trPr>
          <w:trHeight w:val="397"/>
          <w:jc w:val="center"/>
        </w:trPr>
        <w:tc>
          <w:tcPr>
            <w:tcW w:w="5191"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一、不能重分类进损益的其他综合收益</w:t>
            </w: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2"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5191" w:type="dxa"/>
            <w:vAlign w:val="center"/>
          </w:tcPr>
          <w:p w:rsidR="008171B9" w:rsidRPr="008171B9" w:rsidRDefault="008171B9" w:rsidP="008171B9">
            <w:pPr>
              <w:spacing w:line="440" w:lineRule="exact"/>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1.重新计量设定受益计划变动额</w:t>
            </w: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2"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5191" w:type="dxa"/>
            <w:vAlign w:val="center"/>
          </w:tcPr>
          <w:p w:rsidR="008171B9" w:rsidRPr="008171B9" w:rsidRDefault="008171B9" w:rsidP="008171B9">
            <w:pPr>
              <w:spacing w:line="440" w:lineRule="exact"/>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lastRenderedPageBreak/>
              <w:t>2.权益法下不能转损益的其他综合收益</w:t>
            </w: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2"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5191" w:type="dxa"/>
            <w:vAlign w:val="center"/>
          </w:tcPr>
          <w:p w:rsidR="008171B9" w:rsidRPr="008171B9" w:rsidRDefault="008171B9" w:rsidP="008171B9">
            <w:pPr>
              <w:spacing w:line="440" w:lineRule="exact"/>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3.其他权益工具投资公允价值变动</w:t>
            </w: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2"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9" w:type="dxa"/>
            <w:vAlign w:val="center"/>
          </w:tcPr>
          <w:p w:rsidR="008171B9" w:rsidRPr="008171B9" w:rsidRDefault="008171B9" w:rsidP="008171B9">
            <w:pPr>
              <w:jc w:val="center"/>
              <w:rPr>
                <w:rFonts w:ascii="Calibri" w:eastAsia="宋体" w:hAnsi="Calibri" w:cs="Times New Roman"/>
              </w:rPr>
            </w:pPr>
            <w:r w:rsidRPr="008171B9">
              <w:rPr>
                <w:rFonts w:ascii="仿宋_GB2312" w:eastAsia="仿宋_GB2312" w:hAnsi="仿宋" w:cs="Times New Roman" w:hint="eastAsia"/>
                <w:szCs w:val="21"/>
              </w:rPr>
              <w:t>-</w:t>
            </w:r>
          </w:p>
        </w:tc>
        <w:tc>
          <w:tcPr>
            <w:tcW w:w="531" w:type="dxa"/>
            <w:vAlign w:val="center"/>
          </w:tcPr>
          <w:p w:rsidR="008171B9" w:rsidRPr="008171B9" w:rsidRDefault="008171B9" w:rsidP="008171B9">
            <w:pPr>
              <w:jc w:val="center"/>
              <w:rPr>
                <w:rFonts w:ascii="Calibri" w:eastAsia="宋体" w:hAnsi="Calibri" w:cs="Times New Roman"/>
              </w:rPr>
            </w:pPr>
            <w:r w:rsidRPr="008171B9">
              <w:rPr>
                <w:rFonts w:ascii="仿宋_GB2312" w:eastAsia="仿宋_GB2312" w:hAnsi="仿宋" w:cs="Times New Roman" w:hint="eastAsia"/>
                <w:szCs w:val="21"/>
              </w:rPr>
              <w:t>-</w:t>
            </w:r>
          </w:p>
        </w:tc>
        <w:tc>
          <w:tcPr>
            <w:tcW w:w="527" w:type="dxa"/>
            <w:vAlign w:val="center"/>
          </w:tcPr>
          <w:p w:rsidR="008171B9" w:rsidRPr="008171B9" w:rsidRDefault="008171B9" w:rsidP="008171B9">
            <w:pPr>
              <w:jc w:val="center"/>
              <w:rPr>
                <w:rFonts w:ascii="Calibri" w:eastAsia="宋体" w:hAnsi="Calibri" w:cs="Times New Roman"/>
              </w:rPr>
            </w:pPr>
            <w:r w:rsidRPr="008171B9">
              <w:rPr>
                <w:rFonts w:ascii="仿宋_GB2312" w:eastAsia="仿宋_GB2312" w:hAnsi="仿宋" w:cs="Times New Roman" w:hint="eastAsia"/>
                <w:szCs w:val="21"/>
              </w:rPr>
              <w:t>-</w:t>
            </w:r>
          </w:p>
        </w:tc>
      </w:tr>
      <w:tr w:rsidR="008171B9" w:rsidRPr="008171B9" w:rsidTr="00652DCB">
        <w:trPr>
          <w:trHeight w:val="397"/>
          <w:jc w:val="center"/>
        </w:trPr>
        <w:tc>
          <w:tcPr>
            <w:tcW w:w="5191" w:type="dxa"/>
            <w:vAlign w:val="center"/>
          </w:tcPr>
          <w:p w:rsidR="008171B9" w:rsidRPr="008171B9" w:rsidRDefault="008171B9" w:rsidP="008171B9">
            <w:pPr>
              <w:spacing w:line="440" w:lineRule="exact"/>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4.企业自身信用风险公允价值变动</w:t>
            </w: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2"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9" w:type="dxa"/>
            <w:vAlign w:val="center"/>
          </w:tcPr>
          <w:p w:rsidR="008171B9" w:rsidRPr="008171B9" w:rsidRDefault="008171B9" w:rsidP="008171B9">
            <w:pPr>
              <w:jc w:val="center"/>
              <w:rPr>
                <w:rFonts w:ascii="Calibri" w:eastAsia="宋体" w:hAnsi="Calibri" w:cs="Times New Roman"/>
              </w:rPr>
            </w:pPr>
            <w:r w:rsidRPr="008171B9">
              <w:rPr>
                <w:rFonts w:ascii="仿宋_GB2312" w:eastAsia="仿宋_GB2312" w:hAnsi="仿宋" w:cs="Times New Roman" w:hint="eastAsia"/>
                <w:szCs w:val="21"/>
              </w:rPr>
              <w:t>-</w:t>
            </w:r>
          </w:p>
        </w:tc>
        <w:tc>
          <w:tcPr>
            <w:tcW w:w="531" w:type="dxa"/>
            <w:vAlign w:val="center"/>
          </w:tcPr>
          <w:p w:rsidR="008171B9" w:rsidRPr="008171B9" w:rsidRDefault="008171B9" w:rsidP="008171B9">
            <w:pPr>
              <w:jc w:val="center"/>
              <w:rPr>
                <w:rFonts w:ascii="Calibri" w:eastAsia="宋体" w:hAnsi="Calibri" w:cs="Times New Roman"/>
              </w:rPr>
            </w:pPr>
            <w:r w:rsidRPr="008171B9">
              <w:rPr>
                <w:rFonts w:ascii="仿宋_GB2312" w:eastAsia="仿宋_GB2312" w:hAnsi="仿宋" w:cs="Times New Roman" w:hint="eastAsia"/>
                <w:szCs w:val="21"/>
              </w:rPr>
              <w:t>-</w:t>
            </w:r>
          </w:p>
        </w:tc>
        <w:tc>
          <w:tcPr>
            <w:tcW w:w="527" w:type="dxa"/>
            <w:vAlign w:val="center"/>
          </w:tcPr>
          <w:p w:rsidR="008171B9" w:rsidRPr="008171B9" w:rsidRDefault="008171B9" w:rsidP="008171B9">
            <w:pPr>
              <w:jc w:val="center"/>
              <w:rPr>
                <w:rFonts w:ascii="Calibri" w:eastAsia="宋体" w:hAnsi="Calibri" w:cs="Times New Roman"/>
              </w:rPr>
            </w:pPr>
            <w:r w:rsidRPr="008171B9">
              <w:rPr>
                <w:rFonts w:ascii="仿宋_GB2312" w:eastAsia="仿宋_GB2312" w:hAnsi="仿宋" w:cs="Times New Roman" w:hint="eastAsia"/>
                <w:szCs w:val="21"/>
              </w:rPr>
              <w:t>-</w:t>
            </w:r>
          </w:p>
        </w:tc>
      </w:tr>
      <w:tr w:rsidR="008171B9" w:rsidRPr="008171B9" w:rsidTr="00652DCB">
        <w:trPr>
          <w:trHeight w:val="397"/>
          <w:jc w:val="center"/>
        </w:trPr>
        <w:tc>
          <w:tcPr>
            <w:tcW w:w="5191"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5.其他</w:t>
            </w: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2"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9" w:type="dxa"/>
            <w:vAlign w:val="center"/>
          </w:tcPr>
          <w:p w:rsidR="008171B9" w:rsidRPr="008171B9" w:rsidRDefault="008171B9" w:rsidP="008171B9">
            <w:pPr>
              <w:jc w:val="center"/>
              <w:rPr>
                <w:rFonts w:ascii="Calibri" w:eastAsia="宋体" w:hAnsi="Calibri" w:cs="Times New Roman"/>
              </w:rPr>
            </w:pPr>
            <w:r w:rsidRPr="008171B9">
              <w:rPr>
                <w:rFonts w:ascii="仿宋_GB2312" w:eastAsia="仿宋_GB2312" w:hAnsi="仿宋" w:cs="Times New Roman" w:hint="eastAsia"/>
                <w:szCs w:val="21"/>
              </w:rPr>
              <w:t>-</w:t>
            </w:r>
          </w:p>
        </w:tc>
        <w:tc>
          <w:tcPr>
            <w:tcW w:w="531" w:type="dxa"/>
            <w:vAlign w:val="center"/>
          </w:tcPr>
          <w:p w:rsidR="008171B9" w:rsidRPr="008171B9" w:rsidRDefault="008171B9" w:rsidP="008171B9">
            <w:pPr>
              <w:jc w:val="center"/>
              <w:rPr>
                <w:rFonts w:ascii="Calibri" w:eastAsia="宋体" w:hAnsi="Calibri" w:cs="Times New Roman"/>
              </w:rPr>
            </w:pPr>
            <w:r w:rsidRPr="008171B9">
              <w:rPr>
                <w:rFonts w:ascii="仿宋_GB2312" w:eastAsia="仿宋_GB2312" w:hAnsi="仿宋" w:cs="Times New Roman" w:hint="eastAsia"/>
                <w:szCs w:val="21"/>
              </w:rPr>
              <w:t>-</w:t>
            </w:r>
          </w:p>
        </w:tc>
        <w:tc>
          <w:tcPr>
            <w:tcW w:w="527" w:type="dxa"/>
            <w:vAlign w:val="center"/>
          </w:tcPr>
          <w:p w:rsidR="008171B9" w:rsidRPr="008171B9" w:rsidRDefault="008171B9" w:rsidP="008171B9">
            <w:pPr>
              <w:jc w:val="center"/>
              <w:rPr>
                <w:rFonts w:ascii="Calibri" w:eastAsia="宋体" w:hAnsi="Calibri" w:cs="Times New Roman"/>
              </w:rPr>
            </w:pPr>
            <w:r w:rsidRPr="008171B9">
              <w:rPr>
                <w:rFonts w:ascii="仿宋_GB2312" w:eastAsia="仿宋_GB2312" w:hAnsi="仿宋" w:cs="Times New Roman" w:hint="eastAsia"/>
                <w:szCs w:val="21"/>
              </w:rPr>
              <w:t>-</w:t>
            </w:r>
          </w:p>
        </w:tc>
      </w:tr>
      <w:tr w:rsidR="008171B9" w:rsidRPr="008171B9" w:rsidTr="00652DCB">
        <w:trPr>
          <w:trHeight w:val="397"/>
          <w:jc w:val="center"/>
        </w:trPr>
        <w:tc>
          <w:tcPr>
            <w:tcW w:w="5191" w:type="dxa"/>
            <w:vAlign w:val="center"/>
          </w:tcPr>
          <w:p w:rsidR="008171B9" w:rsidRPr="008171B9" w:rsidRDefault="008171B9" w:rsidP="008171B9">
            <w:pPr>
              <w:spacing w:line="440" w:lineRule="exact"/>
              <w:rPr>
                <w:rFonts w:ascii="仿宋_GB2312" w:eastAsia="仿宋_GB2312" w:hAnsi="仿宋" w:cs="Times New Roman" w:hint="eastAsia"/>
                <w:kern w:val="0"/>
                <w:szCs w:val="21"/>
              </w:rPr>
            </w:pPr>
            <w:r w:rsidRPr="008171B9">
              <w:rPr>
                <w:rFonts w:ascii="仿宋_GB2312" w:eastAsia="仿宋_GB2312" w:hAnsi="仿宋" w:cs="Times New Roman" w:hint="eastAsia"/>
                <w:kern w:val="0"/>
                <w:szCs w:val="21"/>
              </w:rPr>
              <w:t>二、将重分类进损益的其他综合收益</w:t>
            </w: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2"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5191"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1.权益法下可转进损益的其他综合收益</w:t>
            </w: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2"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5191"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减：前期计入其他综合收益当期转入损益</w:t>
            </w: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2"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5191"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 xml:space="preserve">　　小计</w:t>
            </w: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2"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5191"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2.其他债权投资公允价值变动</w:t>
            </w: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2" w:type="dxa"/>
            <w:vAlign w:val="center"/>
          </w:tcPr>
          <w:p w:rsidR="008171B9" w:rsidRPr="008171B9" w:rsidRDefault="008171B9" w:rsidP="008171B9">
            <w:pPr>
              <w:jc w:val="center"/>
              <w:rPr>
                <w:rFonts w:ascii="Calibri" w:eastAsia="宋体" w:hAnsi="Calibri" w:cs="Times New Roman"/>
              </w:rPr>
            </w:pPr>
            <w:r w:rsidRPr="008171B9">
              <w:rPr>
                <w:rFonts w:ascii="仿宋_GB2312" w:eastAsia="仿宋_GB2312" w:hAnsi="仿宋" w:cs="Times New Roman" w:hint="eastAsia"/>
                <w:szCs w:val="21"/>
              </w:rPr>
              <w:t>-</w:t>
            </w:r>
          </w:p>
        </w:tc>
        <w:tc>
          <w:tcPr>
            <w:tcW w:w="529" w:type="dxa"/>
            <w:vAlign w:val="center"/>
          </w:tcPr>
          <w:p w:rsidR="008171B9" w:rsidRPr="008171B9" w:rsidRDefault="008171B9" w:rsidP="008171B9">
            <w:pPr>
              <w:jc w:val="center"/>
              <w:rPr>
                <w:rFonts w:ascii="Calibri" w:eastAsia="宋体" w:hAnsi="Calibri" w:cs="Times New Roman"/>
              </w:rPr>
            </w:pPr>
            <w:r w:rsidRPr="008171B9">
              <w:rPr>
                <w:rFonts w:ascii="仿宋_GB2312" w:eastAsia="仿宋_GB2312" w:hAnsi="仿宋" w:cs="Times New Roman" w:hint="eastAsia"/>
                <w:szCs w:val="21"/>
              </w:rPr>
              <w:t>-</w:t>
            </w:r>
          </w:p>
        </w:tc>
        <w:tc>
          <w:tcPr>
            <w:tcW w:w="531" w:type="dxa"/>
            <w:vAlign w:val="center"/>
          </w:tcPr>
          <w:p w:rsidR="008171B9" w:rsidRPr="008171B9" w:rsidRDefault="008171B9" w:rsidP="008171B9">
            <w:pPr>
              <w:jc w:val="center"/>
              <w:rPr>
                <w:rFonts w:ascii="Calibri" w:eastAsia="宋体" w:hAnsi="Calibri" w:cs="Times New Roman"/>
              </w:rPr>
            </w:pPr>
            <w:r w:rsidRPr="008171B9">
              <w:rPr>
                <w:rFonts w:ascii="仿宋_GB2312" w:eastAsia="仿宋_GB2312" w:hAnsi="仿宋" w:cs="Times New Roman" w:hint="eastAsia"/>
                <w:szCs w:val="21"/>
              </w:rPr>
              <w:t>-</w:t>
            </w:r>
          </w:p>
        </w:tc>
        <w:tc>
          <w:tcPr>
            <w:tcW w:w="527" w:type="dxa"/>
            <w:vAlign w:val="center"/>
          </w:tcPr>
          <w:p w:rsidR="008171B9" w:rsidRPr="008171B9" w:rsidRDefault="008171B9" w:rsidP="008171B9">
            <w:pPr>
              <w:jc w:val="center"/>
              <w:rPr>
                <w:rFonts w:ascii="Calibri" w:eastAsia="宋体" w:hAnsi="Calibri" w:cs="Times New Roman"/>
              </w:rPr>
            </w:pPr>
            <w:r w:rsidRPr="008171B9">
              <w:rPr>
                <w:rFonts w:ascii="仿宋_GB2312" w:eastAsia="仿宋_GB2312" w:hAnsi="仿宋" w:cs="Times New Roman" w:hint="eastAsia"/>
                <w:szCs w:val="21"/>
              </w:rPr>
              <w:t>-</w:t>
            </w:r>
          </w:p>
        </w:tc>
      </w:tr>
      <w:tr w:rsidR="008171B9" w:rsidRPr="008171B9" w:rsidTr="00652DCB">
        <w:trPr>
          <w:trHeight w:val="397"/>
          <w:jc w:val="center"/>
        </w:trPr>
        <w:tc>
          <w:tcPr>
            <w:tcW w:w="5191"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减：前期计入其他综合收益当期转入损益</w:t>
            </w: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2" w:type="dxa"/>
            <w:vAlign w:val="center"/>
          </w:tcPr>
          <w:p w:rsidR="008171B9" w:rsidRPr="008171B9" w:rsidRDefault="008171B9" w:rsidP="008171B9">
            <w:pPr>
              <w:jc w:val="center"/>
              <w:rPr>
                <w:rFonts w:ascii="Calibri" w:eastAsia="宋体" w:hAnsi="Calibri" w:cs="Times New Roman"/>
              </w:rPr>
            </w:pPr>
            <w:r w:rsidRPr="008171B9">
              <w:rPr>
                <w:rFonts w:ascii="仿宋_GB2312" w:eastAsia="仿宋_GB2312" w:hAnsi="仿宋" w:cs="Times New Roman" w:hint="eastAsia"/>
                <w:szCs w:val="21"/>
              </w:rPr>
              <w:t>-</w:t>
            </w:r>
          </w:p>
        </w:tc>
        <w:tc>
          <w:tcPr>
            <w:tcW w:w="529" w:type="dxa"/>
            <w:vAlign w:val="center"/>
          </w:tcPr>
          <w:p w:rsidR="008171B9" w:rsidRPr="008171B9" w:rsidRDefault="008171B9" w:rsidP="008171B9">
            <w:pPr>
              <w:jc w:val="center"/>
              <w:rPr>
                <w:rFonts w:ascii="Calibri" w:eastAsia="宋体" w:hAnsi="Calibri" w:cs="Times New Roman"/>
              </w:rPr>
            </w:pPr>
            <w:r w:rsidRPr="008171B9">
              <w:rPr>
                <w:rFonts w:ascii="仿宋_GB2312" w:eastAsia="仿宋_GB2312" w:hAnsi="仿宋" w:cs="Times New Roman" w:hint="eastAsia"/>
                <w:szCs w:val="21"/>
              </w:rPr>
              <w:t>-</w:t>
            </w:r>
          </w:p>
        </w:tc>
        <w:tc>
          <w:tcPr>
            <w:tcW w:w="531" w:type="dxa"/>
            <w:vAlign w:val="center"/>
          </w:tcPr>
          <w:p w:rsidR="008171B9" w:rsidRPr="008171B9" w:rsidRDefault="008171B9" w:rsidP="008171B9">
            <w:pPr>
              <w:jc w:val="center"/>
              <w:rPr>
                <w:rFonts w:ascii="Calibri" w:eastAsia="宋体" w:hAnsi="Calibri" w:cs="Times New Roman"/>
              </w:rPr>
            </w:pPr>
            <w:r w:rsidRPr="008171B9">
              <w:rPr>
                <w:rFonts w:ascii="仿宋_GB2312" w:eastAsia="仿宋_GB2312" w:hAnsi="仿宋" w:cs="Times New Roman" w:hint="eastAsia"/>
                <w:szCs w:val="21"/>
              </w:rPr>
              <w:t>-</w:t>
            </w:r>
          </w:p>
        </w:tc>
        <w:tc>
          <w:tcPr>
            <w:tcW w:w="527" w:type="dxa"/>
            <w:vAlign w:val="center"/>
          </w:tcPr>
          <w:p w:rsidR="008171B9" w:rsidRPr="008171B9" w:rsidRDefault="008171B9" w:rsidP="008171B9">
            <w:pPr>
              <w:jc w:val="center"/>
              <w:rPr>
                <w:rFonts w:ascii="Calibri" w:eastAsia="宋体" w:hAnsi="Calibri" w:cs="Times New Roman"/>
              </w:rPr>
            </w:pPr>
            <w:r w:rsidRPr="008171B9">
              <w:rPr>
                <w:rFonts w:ascii="仿宋_GB2312" w:eastAsia="仿宋_GB2312" w:hAnsi="仿宋" w:cs="Times New Roman" w:hint="eastAsia"/>
                <w:szCs w:val="21"/>
              </w:rPr>
              <w:t>-</w:t>
            </w:r>
          </w:p>
        </w:tc>
      </w:tr>
      <w:tr w:rsidR="008171B9" w:rsidRPr="008171B9" w:rsidTr="00652DCB">
        <w:trPr>
          <w:trHeight w:val="397"/>
          <w:jc w:val="center"/>
        </w:trPr>
        <w:tc>
          <w:tcPr>
            <w:tcW w:w="5191"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 xml:space="preserve">　　小计</w:t>
            </w: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2" w:type="dxa"/>
            <w:vAlign w:val="center"/>
          </w:tcPr>
          <w:p w:rsidR="008171B9" w:rsidRPr="008171B9" w:rsidRDefault="008171B9" w:rsidP="008171B9">
            <w:pPr>
              <w:jc w:val="center"/>
              <w:rPr>
                <w:rFonts w:ascii="Calibri" w:eastAsia="宋体" w:hAnsi="Calibri" w:cs="Times New Roman"/>
              </w:rPr>
            </w:pPr>
            <w:r w:rsidRPr="008171B9">
              <w:rPr>
                <w:rFonts w:ascii="仿宋_GB2312" w:eastAsia="仿宋_GB2312" w:hAnsi="仿宋" w:cs="Times New Roman" w:hint="eastAsia"/>
                <w:szCs w:val="21"/>
              </w:rPr>
              <w:t>-</w:t>
            </w:r>
          </w:p>
        </w:tc>
        <w:tc>
          <w:tcPr>
            <w:tcW w:w="529" w:type="dxa"/>
            <w:vAlign w:val="center"/>
          </w:tcPr>
          <w:p w:rsidR="008171B9" w:rsidRPr="008171B9" w:rsidRDefault="008171B9" w:rsidP="008171B9">
            <w:pPr>
              <w:jc w:val="center"/>
              <w:rPr>
                <w:rFonts w:ascii="Calibri" w:eastAsia="宋体" w:hAnsi="Calibri" w:cs="Times New Roman"/>
              </w:rPr>
            </w:pPr>
            <w:r w:rsidRPr="008171B9">
              <w:rPr>
                <w:rFonts w:ascii="仿宋_GB2312" w:eastAsia="仿宋_GB2312" w:hAnsi="仿宋" w:cs="Times New Roman" w:hint="eastAsia"/>
                <w:szCs w:val="21"/>
              </w:rPr>
              <w:t>-</w:t>
            </w:r>
          </w:p>
        </w:tc>
        <w:tc>
          <w:tcPr>
            <w:tcW w:w="531" w:type="dxa"/>
            <w:vAlign w:val="center"/>
          </w:tcPr>
          <w:p w:rsidR="008171B9" w:rsidRPr="008171B9" w:rsidRDefault="008171B9" w:rsidP="008171B9">
            <w:pPr>
              <w:jc w:val="center"/>
              <w:rPr>
                <w:rFonts w:ascii="Calibri" w:eastAsia="宋体" w:hAnsi="Calibri" w:cs="Times New Roman"/>
              </w:rPr>
            </w:pPr>
            <w:r w:rsidRPr="008171B9">
              <w:rPr>
                <w:rFonts w:ascii="仿宋_GB2312" w:eastAsia="仿宋_GB2312" w:hAnsi="仿宋" w:cs="Times New Roman" w:hint="eastAsia"/>
                <w:szCs w:val="21"/>
              </w:rPr>
              <w:t>-</w:t>
            </w:r>
          </w:p>
        </w:tc>
        <w:tc>
          <w:tcPr>
            <w:tcW w:w="527" w:type="dxa"/>
            <w:vAlign w:val="center"/>
          </w:tcPr>
          <w:p w:rsidR="008171B9" w:rsidRPr="008171B9" w:rsidRDefault="008171B9" w:rsidP="008171B9">
            <w:pPr>
              <w:jc w:val="center"/>
              <w:rPr>
                <w:rFonts w:ascii="Calibri" w:eastAsia="宋体" w:hAnsi="Calibri" w:cs="Times New Roman"/>
              </w:rPr>
            </w:pPr>
            <w:r w:rsidRPr="008171B9">
              <w:rPr>
                <w:rFonts w:ascii="仿宋_GB2312" w:eastAsia="仿宋_GB2312" w:hAnsi="仿宋" w:cs="Times New Roman" w:hint="eastAsia"/>
                <w:szCs w:val="21"/>
              </w:rPr>
              <w:t>-</w:t>
            </w:r>
          </w:p>
        </w:tc>
      </w:tr>
      <w:tr w:rsidR="008171B9" w:rsidRPr="008171B9" w:rsidTr="00652DCB">
        <w:trPr>
          <w:trHeight w:val="397"/>
          <w:jc w:val="center"/>
        </w:trPr>
        <w:tc>
          <w:tcPr>
            <w:tcW w:w="5191"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3.可供出售金融资产公允价值变动损益</w:t>
            </w: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2"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5191"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减：前期计入其他综合收益当期转入损益</w:t>
            </w: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2"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5191"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 xml:space="preserve">　　小计</w:t>
            </w: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2"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5191"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4.金融资产重分类计入其他综合收益的金额</w:t>
            </w: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2" w:type="dxa"/>
            <w:vAlign w:val="center"/>
          </w:tcPr>
          <w:p w:rsidR="008171B9" w:rsidRPr="008171B9" w:rsidRDefault="008171B9" w:rsidP="008171B9">
            <w:pPr>
              <w:jc w:val="center"/>
              <w:rPr>
                <w:rFonts w:ascii="Calibri" w:eastAsia="宋体" w:hAnsi="Calibri" w:cs="Times New Roman"/>
              </w:rPr>
            </w:pPr>
            <w:r w:rsidRPr="008171B9">
              <w:rPr>
                <w:rFonts w:ascii="仿宋_GB2312" w:eastAsia="仿宋_GB2312" w:hAnsi="仿宋" w:cs="Times New Roman" w:hint="eastAsia"/>
                <w:szCs w:val="21"/>
              </w:rPr>
              <w:t>-</w:t>
            </w:r>
          </w:p>
        </w:tc>
        <w:tc>
          <w:tcPr>
            <w:tcW w:w="529" w:type="dxa"/>
            <w:vAlign w:val="center"/>
          </w:tcPr>
          <w:p w:rsidR="008171B9" w:rsidRPr="008171B9" w:rsidRDefault="008171B9" w:rsidP="008171B9">
            <w:pPr>
              <w:jc w:val="center"/>
              <w:rPr>
                <w:rFonts w:ascii="Calibri" w:eastAsia="宋体" w:hAnsi="Calibri" w:cs="Times New Roman"/>
              </w:rPr>
            </w:pPr>
            <w:r w:rsidRPr="008171B9">
              <w:rPr>
                <w:rFonts w:ascii="仿宋_GB2312" w:eastAsia="仿宋_GB2312" w:hAnsi="仿宋" w:cs="Times New Roman" w:hint="eastAsia"/>
                <w:szCs w:val="21"/>
              </w:rPr>
              <w:t>-</w:t>
            </w:r>
          </w:p>
        </w:tc>
        <w:tc>
          <w:tcPr>
            <w:tcW w:w="531" w:type="dxa"/>
            <w:vAlign w:val="center"/>
          </w:tcPr>
          <w:p w:rsidR="008171B9" w:rsidRPr="008171B9" w:rsidRDefault="008171B9" w:rsidP="008171B9">
            <w:pPr>
              <w:jc w:val="center"/>
              <w:rPr>
                <w:rFonts w:ascii="Calibri" w:eastAsia="宋体" w:hAnsi="Calibri" w:cs="Times New Roman"/>
              </w:rPr>
            </w:pPr>
            <w:r w:rsidRPr="008171B9">
              <w:rPr>
                <w:rFonts w:ascii="仿宋_GB2312" w:eastAsia="仿宋_GB2312" w:hAnsi="仿宋" w:cs="Times New Roman" w:hint="eastAsia"/>
                <w:szCs w:val="21"/>
              </w:rPr>
              <w:t>-</w:t>
            </w:r>
          </w:p>
        </w:tc>
        <w:tc>
          <w:tcPr>
            <w:tcW w:w="527" w:type="dxa"/>
            <w:vAlign w:val="center"/>
          </w:tcPr>
          <w:p w:rsidR="008171B9" w:rsidRPr="008171B9" w:rsidRDefault="008171B9" w:rsidP="008171B9">
            <w:pPr>
              <w:jc w:val="center"/>
              <w:rPr>
                <w:rFonts w:ascii="Calibri" w:eastAsia="宋体" w:hAnsi="Calibri" w:cs="Times New Roman"/>
              </w:rPr>
            </w:pPr>
            <w:r w:rsidRPr="008171B9">
              <w:rPr>
                <w:rFonts w:ascii="仿宋_GB2312" w:eastAsia="仿宋_GB2312" w:hAnsi="仿宋" w:cs="Times New Roman" w:hint="eastAsia"/>
                <w:szCs w:val="21"/>
              </w:rPr>
              <w:t>-</w:t>
            </w:r>
          </w:p>
        </w:tc>
      </w:tr>
      <w:tr w:rsidR="008171B9" w:rsidRPr="008171B9" w:rsidTr="00652DCB">
        <w:trPr>
          <w:trHeight w:val="397"/>
          <w:jc w:val="center"/>
        </w:trPr>
        <w:tc>
          <w:tcPr>
            <w:tcW w:w="5191"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减：前期计入其他综合收益当期转入损益</w:t>
            </w: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2" w:type="dxa"/>
            <w:vAlign w:val="center"/>
          </w:tcPr>
          <w:p w:rsidR="008171B9" w:rsidRPr="008171B9" w:rsidRDefault="008171B9" w:rsidP="008171B9">
            <w:pPr>
              <w:jc w:val="center"/>
              <w:rPr>
                <w:rFonts w:ascii="Calibri" w:eastAsia="宋体" w:hAnsi="Calibri" w:cs="Times New Roman"/>
              </w:rPr>
            </w:pPr>
            <w:r w:rsidRPr="008171B9">
              <w:rPr>
                <w:rFonts w:ascii="仿宋_GB2312" w:eastAsia="仿宋_GB2312" w:hAnsi="仿宋" w:cs="Times New Roman" w:hint="eastAsia"/>
                <w:szCs w:val="21"/>
              </w:rPr>
              <w:t>-</w:t>
            </w:r>
          </w:p>
        </w:tc>
        <w:tc>
          <w:tcPr>
            <w:tcW w:w="529" w:type="dxa"/>
            <w:vAlign w:val="center"/>
          </w:tcPr>
          <w:p w:rsidR="008171B9" w:rsidRPr="008171B9" w:rsidRDefault="008171B9" w:rsidP="008171B9">
            <w:pPr>
              <w:jc w:val="center"/>
              <w:rPr>
                <w:rFonts w:ascii="Calibri" w:eastAsia="宋体" w:hAnsi="Calibri" w:cs="Times New Roman"/>
              </w:rPr>
            </w:pPr>
            <w:r w:rsidRPr="008171B9">
              <w:rPr>
                <w:rFonts w:ascii="仿宋_GB2312" w:eastAsia="仿宋_GB2312" w:hAnsi="仿宋" w:cs="Times New Roman" w:hint="eastAsia"/>
                <w:szCs w:val="21"/>
              </w:rPr>
              <w:t>-</w:t>
            </w:r>
          </w:p>
        </w:tc>
        <w:tc>
          <w:tcPr>
            <w:tcW w:w="531" w:type="dxa"/>
            <w:vAlign w:val="center"/>
          </w:tcPr>
          <w:p w:rsidR="008171B9" w:rsidRPr="008171B9" w:rsidRDefault="008171B9" w:rsidP="008171B9">
            <w:pPr>
              <w:jc w:val="center"/>
              <w:rPr>
                <w:rFonts w:ascii="Calibri" w:eastAsia="宋体" w:hAnsi="Calibri" w:cs="Times New Roman"/>
              </w:rPr>
            </w:pPr>
            <w:r w:rsidRPr="008171B9">
              <w:rPr>
                <w:rFonts w:ascii="仿宋_GB2312" w:eastAsia="仿宋_GB2312" w:hAnsi="仿宋" w:cs="Times New Roman" w:hint="eastAsia"/>
                <w:szCs w:val="21"/>
              </w:rPr>
              <w:t>-</w:t>
            </w:r>
          </w:p>
        </w:tc>
        <w:tc>
          <w:tcPr>
            <w:tcW w:w="527" w:type="dxa"/>
            <w:vAlign w:val="center"/>
          </w:tcPr>
          <w:p w:rsidR="008171B9" w:rsidRPr="008171B9" w:rsidRDefault="008171B9" w:rsidP="008171B9">
            <w:pPr>
              <w:jc w:val="center"/>
              <w:rPr>
                <w:rFonts w:ascii="Calibri" w:eastAsia="宋体" w:hAnsi="Calibri" w:cs="Times New Roman"/>
              </w:rPr>
            </w:pPr>
            <w:r w:rsidRPr="008171B9">
              <w:rPr>
                <w:rFonts w:ascii="仿宋_GB2312" w:eastAsia="仿宋_GB2312" w:hAnsi="仿宋" w:cs="Times New Roman" w:hint="eastAsia"/>
                <w:szCs w:val="21"/>
              </w:rPr>
              <w:t>-</w:t>
            </w:r>
          </w:p>
        </w:tc>
      </w:tr>
      <w:tr w:rsidR="008171B9" w:rsidRPr="008171B9" w:rsidTr="00652DCB">
        <w:trPr>
          <w:trHeight w:val="397"/>
          <w:jc w:val="center"/>
        </w:trPr>
        <w:tc>
          <w:tcPr>
            <w:tcW w:w="5191"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 xml:space="preserve">　　小计</w:t>
            </w: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2" w:type="dxa"/>
            <w:vAlign w:val="center"/>
          </w:tcPr>
          <w:p w:rsidR="008171B9" w:rsidRPr="008171B9" w:rsidRDefault="008171B9" w:rsidP="008171B9">
            <w:pPr>
              <w:jc w:val="center"/>
              <w:rPr>
                <w:rFonts w:ascii="Calibri" w:eastAsia="宋体" w:hAnsi="Calibri" w:cs="Times New Roman"/>
              </w:rPr>
            </w:pPr>
            <w:r w:rsidRPr="008171B9">
              <w:rPr>
                <w:rFonts w:ascii="仿宋_GB2312" w:eastAsia="仿宋_GB2312" w:hAnsi="仿宋" w:cs="Times New Roman" w:hint="eastAsia"/>
                <w:szCs w:val="21"/>
              </w:rPr>
              <w:t>-</w:t>
            </w:r>
          </w:p>
        </w:tc>
        <w:tc>
          <w:tcPr>
            <w:tcW w:w="529" w:type="dxa"/>
            <w:vAlign w:val="center"/>
          </w:tcPr>
          <w:p w:rsidR="008171B9" w:rsidRPr="008171B9" w:rsidRDefault="008171B9" w:rsidP="008171B9">
            <w:pPr>
              <w:jc w:val="center"/>
              <w:rPr>
                <w:rFonts w:ascii="Calibri" w:eastAsia="宋体" w:hAnsi="Calibri" w:cs="Times New Roman"/>
              </w:rPr>
            </w:pPr>
            <w:r w:rsidRPr="008171B9">
              <w:rPr>
                <w:rFonts w:ascii="仿宋_GB2312" w:eastAsia="仿宋_GB2312" w:hAnsi="仿宋" w:cs="Times New Roman" w:hint="eastAsia"/>
                <w:szCs w:val="21"/>
              </w:rPr>
              <w:t>-</w:t>
            </w:r>
          </w:p>
        </w:tc>
        <w:tc>
          <w:tcPr>
            <w:tcW w:w="531" w:type="dxa"/>
            <w:vAlign w:val="center"/>
          </w:tcPr>
          <w:p w:rsidR="008171B9" w:rsidRPr="008171B9" w:rsidRDefault="008171B9" w:rsidP="008171B9">
            <w:pPr>
              <w:jc w:val="center"/>
              <w:rPr>
                <w:rFonts w:ascii="Calibri" w:eastAsia="宋体" w:hAnsi="Calibri" w:cs="Times New Roman"/>
              </w:rPr>
            </w:pPr>
            <w:r w:rsidRPr="008171B9">
              <w:rPr>
                <w:rFonts w:ascii="仿宋_GB2312" w:eastAsia="仿宋_GB2312" w:hAnsi="仿宋" w:cs="Times New Roman" w:hint="eastAsia"/>
                <w:szCs w:val="21"/>
              </w:rPr>
              <w:t>-</w:t>
            </w:r>
          </w:p>
        </w:tc>
        <w:tc>
          <w:tcPr>
            <w:tcW w:w="527" w:type="dxa"/>
            <w:vAlign w:val="center"/>
          </w:tcPr>
          <w:p w:rsidR="008171B9" w:rsidRPr="008171B9" w:rsidRDefault="008171B9" w:rsidP="008171B9">
            <w:pPr>
              <w:jc w:val="center"/>
              <w:rPr>
                <w:rFonts w:ascii="Calibri" w:eastAsia="宋体" w:hAnsi="Calibri" w:cs="Times New Roman"/>
              </w:rPr>
            </w:pPr>
            <w:r w:rsidRPr="008171B9">
              <w:rPr>
                <w:rFonts w:ascii="仿宋_GB2312" w:eastAsia="仿宋_GB2312" w:hAnsi="仿宋" w:cs="Times New Roman" w:hint="eastAsia"/>
                <w:szCs w:val="21"/>
              </w:rPr>
              <w:t>-</w:t>
            </w:r>
          </w:p>
        </w:tc>
      </w:tr>
      <w:tr w:rsidR="008171B9" w:rsidRPr="008171B9" w:rsidTr="00652DCB">
        <w:trPr>
          <w:trHeight w:val="397"/>
          <w:jc w:val="center"/>
        </w:trPr>
        <w:tc>
          <w:tcPr>
            <w:tcW w:w="5191"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5.持有至到期投资重分类为可供出售金融资产损益</w:t>
            </w: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2"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5191"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减：前期计入其他综合收益当期转入损益</w:t>
            </w: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2"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5191"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 xml:space="preserve">　　小计</w:t>
            </w: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2"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5191"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6.其他债权投资信用减值准备</w:t>
            </w: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2" w:type="dxa"/>
            <w:vAlign w:val="center"/>
          </w:tcPr>
          <w:p w:rsidR="008171B9" w:rsidRPr="008171B9" w:rsidRDefault="008171B9" w:rsidP="008171B9">
            <w:pPr>
              <w:jc w:val="center"/>
              <w:rPr>
                <w:rFonts w:ascii="Calibri" w:eastAsia="宋体" w:hAnsi="Calibri" w:cs="Times New Roman"/>
              </w:rPr>
            </w:pPr>
            <w:r w:rsidRPr="008171B9">
              <w:rPr>
                <w:rFonts w:ascii="仿宋_GB2312" w:eastAsia="仿宋_GB2312" w:hAnsi="仿宋" w:cs="Times New Roman" w:hint="eastAsia"/>
                <w:szCs w:val="21"/>
              </w:rPr>
              <w:t>-</w:t>
            </w:r>
          </w:p>
        </w:tc>
        <w:tc>
          <w:tcPr>
            <w:tcW w:w="529" w:type="dxa"/>
            <w:vAlign w:val="center"/>
          </w:tcPr>
          <w:p w:rsidR="008171B9" w:rsidRPr="008171B9" w:rsidRDefault="008171B9" w:rsidP="008171B9">
            <w:pPr>
              <w:jc w:val="center"/>
              <w:rPr>
                <w:rFonts w:ascii="Calibri" w:eastAsia="宋体" w:hAnsi="Calibri" w:cs="Times New Roman"/>
              </w:rPr>
            </w:pPr>
            <w:r w:rsidRPr="008171B9">
              <w:rPr>
                <w:rFonts w:ascii="仿宋_GB2312" w:eastAsia="仿宋_GB2312" w:hAnsi="仿宋" w:cs="Times New Roman" w:hint="eastAsia"/>
                <w:szCs w:val="21"/>
              </w:rPr>
              <w:t>-</w:t>
            </w:r>
          </w:p>
        </w:tc>
        <w:tc>
          <w:tcPr>
            <w:tcW w:w="531" w:type="dxa"/>
            <w:vAlign w:val="center"/>
          </w:tcPr>
          <w:p w:rsidR="008171B9" w:rsidRPr="008171B9" w:rsidRDefault="008171B9" w:rsidP="008171B9">
            <w:pPr>
              <w:jc w:val="center"/>
              <w:rPr>
                <w:rFonts w:ascii="Calibri" w:eastAsia="宋体" w:hAnsi="Calibri" w:cs="Times New Roman"/>
              </w:rPr>
            </w:pPr>
            <w:r w:rsidRPr="008171B9">
              <w:rPr>
                <w:rFonts w:ascii="仿宋_GB2312" w:eastAsia="仿宋_GB2312" w:hAnsi="仿宋" w:cs="Times New Roman" w:hint="eastAsia"/>
                <w:szCs w:val="21"/>
              </w:rPr>
              <w:t>-</w:t>
            </w:r>
          </w:p>
        </w:tc>
        <w:tc>
          <w:tcPr>
            <w:tcW w:w="527" w:type="dxa"/>
            <w:vAlign w:val="center"/>
          </w:tcPr>
          <w:p w:rsidR="008171B9" w:rsidRPr="008171B9" w:rsidRDefault="008171B9" w:rsidP="008171B9">
            <w:pPr>
              <w:jc w:val="center"/>
              <w:rPr>
                <w:rFonts w:ascii="Calibri" w:eastAsia="宋体" w:hAnsi="Calibri" w:cs="Times New Roman"/>
              </w:rPr>
            </w:pPr>
            <w:r w:rsidRPr="008171B9">
              <w:rPr>
                <w:rFonts w:ascii="仿宋_GB2312" w:eastAsia="仿宋_GB2312" w:hAnsi="仿宋" w:cs="Times New Roman" w:hint="eastAsia"/>
                <w:szCs w:val="21"/>
              </w:rPr>
              <w:t>-</w:t>
            </w:r>
          </w:p>
        </w:tc>
      </w:tr>
      <w:tr w:rsidR="008171B9" w:rsidRPr="008171B9" w:rsidTr="00652DCB">
        <w:trPr>
          <w:trHeight w:val="397"/>
          <w:jc w:val="center"/>
        </w:trPr>
        <w:tc>
          <w:tcPr>
            <w:tcW w:w="5191"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减：前期计入其他综合收益当期转入损益</w:t>
            </w: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2" w:type="dxa"/>
            <w:vAlign w:val="center"/>
          </w:tcPr>
          <w:p w:rsidR="008171B9" w:rsidRPr="008171B9" w:rsidRDefault="008171B9" w:rsidP="008171B9">
            <w:pPr>
              <w:jc w:val="center"/>
              <w:rPr>
                <w:rFonts w:ascii="Calibri" w:eastAsia="宋体" w:hAnsi="Calibri" w:cs="Times New Roman"/>
              </w:rPr>
            </w:pPr>
            <w:r w:rsidRPr="008171B9">
              <w:rPr>
                <w:rFonts w:ascii="仿宋_GB2312" w:eastAsia="仿宋_GB2312" w:hAnsi="仿宋" w:cs="Times New Roman" w:hint="eastAsia"/>
                <w:szCs w:val="21"/>
              </w:rPr>
              <w:t>-</w:t>
            </w:r>
          </w:p>
        </w:tc>
        <w:tc>
          <w:tcPr>
            <w:tcW w:w="529" w:type="dxa"/>
            <w:vAlign w:val="center"/>
          </w:tcPr>
          <w:p w:rsidR="008171B9" w:rsidRPr="008171B9" w:rsidRDefault="008171B9" w:rsidP="008171B9">
            <w:pPr>
              <w:jc w:val="center"/>
              <w:rPr>
                <w:rFonts w:ascii="Calibri" w:eastAsia="宋体" w:hAnsi="Calibri" w:cs="Times New Roman"/>
              </w:rPr>
            </w:pPr>
            <w:r w:rsidRPr="008171B9">
              <w:rPr>
                <w:rFonts w:ascii="仿宋_GB2312" w:eastAsia="仿宋_GB2312" w:hAnsi="仿宋" w:cs="Times New Roman" w:hint="eastAsia"/>
                <w:szCs w:val="21"/>
              </w:rPr>
              <w:t>-</w:t>
            </w:r>
          </w:p>
        </w:tc>
        <w:tc>
          <w:tcPr>
            <w:tcW w:w="531" w:type="dxa"/>
            <w:vAlign w:val="center"/>
          </w:tcPr>
          <w:p w:rsidR="008171B9" w:rsidRPr="008171B9" w:rsidRDefault="008171B9" w:rsidP="008171B9">
            <w:pPr>
              <w:jc w:val="center"/>
              <w:rPr>
                <w:rFonts w:ascii="Calibri" w:eastAsia="宋体" w:hAnsi="Calibri" w:cs="Times New Roman"/>
              </w:rPr>
            </w:pPr>
            <w:r w:rsidRPr="008171B9">
              <w:rPr>
                <w:rFonts w:ascii="仿宋_GB2312" w:eastAsia="仿宋_GB2312" w:hAnsi="仿宋" w:cs="Times New Roman" w:hint="eastAsia"/>
                <w:szCs w:val="21"/>
              </w:rPr>
              <w:t>-</w:t>
            </w:r>
          </w:p>
        </w:tc>
        <w:tc>
          <w:tcPr>
            <w:tcW w:w="527" w:type="dxa"/>
            <w:vAlign w:val="center"/>
          </w:tcPr>
          <w:p w:rsidR="008171B9" w:rsidRPr="008171B9" w:rsidRDefault="008171B9" w:rsidP="008171B9">
            <w:pPr>
              <w:jc w:val="center"/>
              <w:rPr>
                <w:rFonts w:ascii="Calibri" w:eastAsia="宋体" w:hAnsi="Calibri" w:cs="Times New Roman"/>
              </w:rPr>
            </w:pPr>
            <w:r w:rsidRPr="008171B9">
              <w:rPr>
                <w:rFonts w:ascii="仿宋_GB2312" w:eastAsia="仿宋_GB2312" w:hAnsi="仿宋" w:cs="Times New Roman" w:hint="eastAsia"/>
                <w:szCs w:val="21"/>
              </w:rPr>
              <w:t>-</w:t>
            </w:r>
          </w:p>
        </w:tc>
      </w:tr>
      <w:tr w:rsidR="008171B9" w:rsidRPr="008171B9" w:rsidTr="00652DCB">
        <w:trPr>
          <w:trHeight w:val="397"/>
          <w:jc w:val="center"/>
        </w:trPr>
        <w:tc>
          <w:tcPr>
            <w:tcW w:w="5191"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 xml:space="preserve">　　小计</w:t>
            </w: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2"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5191"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7.现金流量套期储备（现金流量套期损益的有效部分）</w:t>
            </w: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2"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5191"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减：前期计入其他综合收益当期转入损益</w:t>
            </w: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2"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5191" w:type="dxa"/>
            <w:vAlign w:val="center"/>
          </w:tcPr>
          <w:p w:rsidR="008171B9" w:rsidRPr="008171B9" w:rsidRDefault="008171B9" w:rsidP="008171B9">
            <w:pPr>
              <w:spacing w:line="440" w:lineRule="exact"/>
              <w:ind w:firstLineChars="200" w:firstLine="420"/>
              <w:rPr>
                <w:rFonts w:ascii="仿宋_GB2312" w:eastAsia="仿宋_GB2312" w:hAnsi="仿宋" w:cs="Times New Roman" w:hint="eastAsia"/>
                <w:szCs w:val="21"/>
              </w:rPr>
            </w:pPr>
            <w:r w:rsidRPr="008171B9">
              <w:rPr>
                <w:rFonts w:ascii="仿宋_GB2312" w:eastAsia="仿宋_GB2312" w:hAnsi="仿宋" w:cs="Times New Roman" w:hint="eastAsia"/>
                <w:szCs w:val="21"/>
              </w:rPr>
              <w:t>转为被套期项目初始确认金额的调整额</w:t>
            </w: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2"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5191"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 xml:space="preserve">　　小计</w:t>
            </w: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2"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5191"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8.外币财务报表折算差额</w:t>
            </w: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2"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5191"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lastRenderedPageBreak/>
              <w:t>减：前期计入其他综合收益当期转入损益</w:t>
            </w: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2"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5191"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 xml:space="preserve">　　小计</w:t>
            </w: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2"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5191"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9.其他</w:t>
            </w: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2"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5191"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减：前期计入其他综合收益当期转入损益</w:t>
            </w: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2"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5191"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 xml:space="preserve">　　小计</w:t>
            </w: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2"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5191" w:type="dxa"/>
            <w:vAlign w:val="center"/>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三、其他综合收益合计</w:t>
            </w: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2"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9"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31" w:type="dxa"/>
            <w:vAlign w:val="center"/>
          </w:tcPr>
          <w:p w:rsidR="008171B9" w:rsidRPr="008171B9" w:rsidRDefault="008171B9" w:rsidP="008171B9">
            <w:pPr>
              <w:spacing w:line="440" w:lineRule="exact"/>
              <w:rPr>
                <w:rFonts w:ascii="仿宋_GB2312" w:eastAsia="仿宋_GB2312" w:hAnsi="仿宋" w:cs="Times New Roman" w:hint="eastAsia"/>
                <w:szCs w:val="21"/>
              </w:rPr>
            </w:pPr>
          </w:p>
        </w:tc>
        <w:tc>
          <w:tcPr>
            <w:tcW w:w="527" w:type="dxa"/>
            <w:vAlign w:val="center"/>
          </w:tcPr>
          <w:p w:rsidR="008171B9" w:rsidRPr="008171B9" w:rsidRDefault="008171B9" w:rsidP="008171B9">
            <w:pPr>
              <w:spacing w:line="440" w:lineRule="exact"/>
              <w:rPr>
                <w:rFonts w:ascii="仿宋_GB2312" w:eastAsia="仿宋_GB2312" w:hAnsi="仿宋" w:cs="Times New Roman" w:hint="eastAsia"/>
                <w:szCs w:val="21"/>
              </w:rPr>
            </w:pPr>
          </w:p>
        </w:tc>
      </w:tr>
    </w:tbl>
    <w:p w:rsidR="008171B9" w:rsidRPr="008171B9" w:rsidRDefault="008171B9" w:rsidP="008171B9">
      <w:pPr>
        <w:spacing w:line="440" w:lineRule="exact"/>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其他综合收益各项目的调节情况</w:t>
      </w:r>
    </w:p>
    <w:tbl>
      <w:tblPr>
        <w:tblW w:w="0" w:type="auto"/>
        <w:tblLayout w:type="fixed"/>
        <w:tblLook w:val="0000" w:firstRow="0" w:lastRow="0" w:firstColumn="0" w:lastColumn="0" w:noHBand="0" w:noVBand="0"/>
      </w:tblPr>
      <w:tblGrid>
        <w:gridCol w:w="5046"/>
        <w:gridCol w:w="636"/>
        <w:gridCol w:w="771"/>
        <w:gridCol w:w="636"/>
        <w:gridCol w:w="797"/>
        <w:gridCol w:w="636"/>
      </w:tblGrid>
      <w:tr w:rsidR="008171B9" w:rsidRPr="008171B9" w:rsidTr="00652DCB">
        <w:trPr>
          <w:trHeight w:val="1463"/>
        </w:trPr>
        <w:tc>
          <w:tcPr>
            <w:tcW w:w="5046" w:type="dxa"/>
            <w:tcBorders>
              <w:top w:val="single" w:sz="4" w:space="0" w:color="auto"/>
              <w:left w:val="nil"/>
              <w:bottom w:val="single" w:sz="4" w:space="0" w:color="auto"/>
              <w:right w:val="single" w:sz="4" w:space="0" w:color="auto"/>
            </w:tcBorders>
            <w:vAlign w:val="center"/>
          </w:tcPr>
          <w:p w:rsidR="008171B9" w:rsidRPr="008171B9" w:rsidRDefault="008171B9" w:rsidP="008171B9">
            <w:pPr>
              <w:widowControl/>
              <w:jc w:val="center"/>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项目</w:t>
            </w:r>
          </w:p>
        </w:tc>
        <w:tc>
          <w:tcPr>
            <w:tcW w:w="636" w:type="dxa"/>
            <w:tcBorders>
              <w:top w:val="single" w:sz="4" w:space="0" w:color="auto"/>
              <w:left w:val="nil"/>
              <w:bottom w:val="single" w:sz="4" w:space="0" w:color="auto"/>
              <w:right w:val="single" w:sz="4" w:space="0" w:color="auto"/>
            </w:tcBorders>
            <w:vAlign w:val="center"/>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一、上年年初余额</w:t>
            </w:r>
          </w:p>
        </w:tc>
        <w:tc>
          <w:tcPr>
            <w:tcW w:w="771" w:type="dxa"/>
            <w:tcBorders>
              <w:top w:val="single" w:sz="4" w:space="0" w:color="auto"/>
              <w:left w:val="nil"/>
              <w:bottom w:val="single" w:sz="4" w:space="0" w:color="auto"/>
              <w:right w:val="single" w:sz="4" w:space="0" w:color="auto"/>
            </w:tcBorders>
            <w:vAlign w:val="center"/>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二、上年增减变动金额（减少以“-”填列）</w:t>
            </w:r>
          </w:p>
        </w:tc>
        <w:tc>
          <w:tcPr>
            <w:tcW w:w="636" w:type="dxa"/>
            <w:tcBorders>
              <w:top w:val="single" w:sz="4" w:space="0" w:color="auto"/>
              <w:left w:val="nil"/>
              <w:bottom w:val="single" w:sz="4" w:space="0" w:color="auto"/>
              <w:right w:val="single" w:sz="4" w:space="0" w:color="auto"/>
            </w:tcBorders>
            <w:vAlign w:val="center"/>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三、本年年初余额</w:t>
            </w:r>
          </w:p>
        </w:tc>
        <w:tc>
          <w:tcPr>
            <w:tcW w:w="797" w:type="dxa"/>
            <w:tcBorders>
              <w:top w:val="single" w:sz="4" w:space="0" w:color="auto"/>
              <w:left w:val="nil"/>
              <w:bottom w:val="single" w:sz="4" w:space="0" w:color="auto"/>
              <w:right w:val="single" w:sz="4" w:space="0" w:color="auto"/>
            </w:tcBorders>
            <w:vAlign w:val="center"/>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四、本年增减变动金额（减少以“-”填列）</w:t>
            </w:r>
          </w:p>
        </w:tc>
        <w:tc>
          <w:tcPr>
            <w:tcW w:w="636" w:type="dxa"/>
            <w:tcBorders>
              <w:top w:val="single" w:sz="4" w:space="0" w:color="auto"/>
              <w:left w:val="nil"/>
              <w:bottom w:val="single" w:sz="4" w:space="0" w:color="auto"/>
              <w:right w:val="nil"/>
            </w:tcBorders>
            <w:vAlign w:val="center"/>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五、本年年末余额</w:t>
            </w:r>
          </w:p>
        </w:tc>
      </w:tr>
      <w:tr w:rsidR="008171B9" w:rsidRPr="008171B9" w:rsidTr="00652DCB">
        <w:trPr>
          <w:trHeight w:val="270"/>
        </w:trPr>
        <w:tc>
          <w:tcPr>
            <w:tcW w:w="5046" w:type="dxa"/>
            <w:tcBorders>
              <w:top w:val="nil"/>
              <w:left w:val="nil"/>
              <w:bottom w:val="single" w:sz="4" w:space="0" w:color="auto"/>
              <w:right w:val="single" w:sz="4" w:space="0" w:color="auto"/>
            </w:tcBorders>
            <w:shd w:val="clear" w:color="000000" w:fill="FFFFFF"/>
            <w:vAlign w:val="center"/>
          </w:tcPr>
          <w:p w:rsidR="008171B9" w:rsidRPr="008171B9" w:rsidRDefault="008171B9" w:rsidP="008171B9">
            <w:pPr>
              <w:widowControl/>
              <w:jc w:val="left"/>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重新计量设定受益计划变动额</w:t>
            </w:r>
          </w:p>
        </w:tc>
        <w:tc>
          <w:tcPr>
            <w:tcW w:w="636" w:type="dxa"/>
            <w:tcBorders>
              <w:top w:val="nil"/>
              <w:left w:val="nil"/>
              <w:bottom w:val="single" w:sz="4" w:space="0" w:color="auto"/>
              <w:right w:val="single" w:sz="4" w:space="0" w:color="auto"/>
            </w:tcBorders>
            <w:vAlign w:val="center"/>
          </w:tcPr>
          <w:p w:rsidR="008171B9" w:rsidRPr="008171B9" w:rsidRDefault="008171B9" w:rsidP="008171B9">
            <w:pPr>
              <w:widowControl/>
              <w:jc w:val="left"/>
              <w:rPr>
                <w:rFonts w:ascii="宋体" w:eastAsia="宋体" w:hAnsi="宋体" w:cs="宋体"/>
                <w:color w:val="000000"/>
                <w:kern w:val="0"/>
                <w:sz w:val="22"/>
              </w:rPr>
            </w:pPr>
            <w:r w:rsidRPr="008171B9">
              <w:rPr>
                <w:rFonts w:ascii="宋体" w:eastAsia="宋体" w:hAnsi="宋体" w:cs="宋体" w:hint="eastAsia"/>
                <w:color w:val="000000"/>
                <w:kern w:val="0"/>
                <w:sz w:val="22"/>
              </w:rPr>
              <w:t xml:space="preserve">　</w:t>
            </w:r>
          </w:p>
        </w:tc>
        <w:tc>
          <w:tcPr>
            <w:tcW w:w="771" w:type="dxa"/>
            <w:tcBorders>
              <w:top w:val="nil"/>
              <w:left w:val="nil"/>
              <w:bottom w:val="single" w:sz="4" w:space="0" w:color="auto"/>
              <w:right w:val="single" w:sz="4" w:space="0" w:color="auto"/>
            </w:tcBorders>
            <w:vAlign w:val="center"/>
          </w:tcPr>
          <w:p w:rsidR="008171B9" w:rsidRPr="008171B9" w:rsidRDefault="008171B9" w:rsidP="008171B9">
            <w:pPr>
              <w:widowControl/>
              <w:jc w:val="left"/>
              <w:rPr>
                <w:rFonts w:ascii="宋体" w:eastAsia="宋体" w:hAnsi="宋体" w:cs="宋体"/>
                <w:color w:val="000000"/>
                <w:kern w:val="0"/>
                <w:sz w:val="22"/>
              </w:rPr>
            </w:pPr>
            <w:r w:rsidRPr="008171B9">
              <w:rPr>
                <w:rFonts w:ascii="宋体" w:eastAsia="宋体" w:hAnsi="宋体" w:cs="宋体" w:hint="eastAsia"/>
                <w:color w:val="000000"/>
                <w:kern w:val="0"/>
                <w:sz w:val="22"/>
              </w:rPr>
              <w:t xml:space="preserve">　</w:t>
            </w:r>
          </w:p>
        </w:tc>
        <w:tc>
          <w:tcPr>
            <w:tcW w:w="636" w:type="dxa"/>
            <w:tcBorders>
              <w:top w:val="nil"/>
              <w:left w:val="nil"/>
              <w:bottom w:val="single" w:sz="4" w:space="0" w:color="auto"/>
              <w:right w:val="single" w:sz="4" w:space="0" w:color="auto"/>
            </w:tcBorders>
            <w:vAlign w:val="center"/>
          </w:tcPr>
          <w:p w:rsidR="008171B9" w:rsidRPr="008171B9" w:rsidRDefault="008171B9" w:rsidP="008171B9">
            <w:pPr>
              <w:widowControl/>
              <w:jc w:val="left"/>
              <w:rPr>
                <w:rFonts w:ascii="宋体" w:eastAsia="宋体" w:hAnsi="宋体" w:cs="宋体"/>
                <w:color w:val="000000"/>
                <w:kern w:val="0"/>
                <w:sz w:val="22"/>
              </w:rPr>
            </w:pPr>
            <w:r w:rsidRPr="008171B9">
              <w:rPr>
                <w:rFonts w:ascii="宋体" w:eastAsia="宋体" w:hAnsi="宋体" w:cs="宋体" w:hint="eastAsia"/>
                <w:color w:val="000000"/>
                <w:kern w:val="0"/>
                <w:sz w:val="22"/>
              </w:rPr>
              <w:t xml:space="preserve">　</w:t>
            </w:r>
          </w:p>
        </w:tc>
        <w:tc>
          <w:tcPr>
            <w:tcW w:w="797" w:type="dxa"/>
            <w:tcBorders>
              <w:top w:val="nil"/>
              <w:left w:val="nil"/>
              <w:bottom w:val="single" w:sz="4" w:space="0" w:color="auto"/>
              <w:right w:val="single" w:sz="4" w:space="0" w:color="auto"/>
            </w:tcBorders>
            <w:vAlign w:val="center"/>
          </w:tcPr>
          <w:p w:rsidR="008171B9" w:rsidRPr="008171B9" w:rsidRDefault="008171B9" w:rsidP="008171B9">
            <w:pPr>
              <w:widowControl/>
              <w:jc w:val="left"/>
              <w:rPr>
                <w:rFonts w:ascii="宋体" w:eastAsia="宋体" w:hAnsi="宋体" w:cs="宋体"/>
                <w:color w:val="000000"/>
                <w:kern w:val="0"/>
                <w:sz w:val="22"/>
              </w:rPr>
            </w:pPr>
            <w:r w:rsidRPr="008171B9">
              <w:rPr>
                <w:rFonts w:ascii="宋体" w:eastAsia="宋体" w:hAnsi="宋体" w:cs="宋体" w:hint="eastAsia"/>
                <w:color w:val="000000"/>
                <w:kern w:val="0"/>
                <w:sz w:val="22"/>
              </w:rPr>
              <w:t xml:space="preserve">　</w:t>
            </w:r>
          </w:p>
        </w:tc>
        <w:tc>
          <w:tcPr>
            <w:tcW w:w="636" w:type="dxa"/>
            <w:tcBorders>
              <w:top w:val="nil"/>
              <w:left w:val="nil"/>
              <w:bottom w:val="single" w:sz="4" w:space="0" w:color="auto"/>
              <w:right w:val="nil"/>
            </w:tcBorders>
            <w:vAlign w:val="center"/>
          </w:tcPr>
          <w:p w:rsidR="008171B9" w:rsidRPr="008171B9" w:rsidRDefault="008171B9" w:rsidP="008171B9">
            <w:pPr>
              <w:widowControl/>
              <w:jc w:val="left"/>
              <w:rPr>
                <w:rFonts w:ascii="宋体" w:eastAsia="宋体" w:hAnsi="宋体" w:cs="宋体"/>
                <w:color w:val="000000"/>
                <w:kern w:val="0"/>
                <w:sz w:val="22"/>
              </w:rPr>
            </w:pPr>
            <w:r w:rsidRPr="008171B9">
              <w:rPr>
                <w:rFonts w:ascii="宋体" w:eastAsia="宋体" w:hAnsi="宋体" w:cs="宋体" w:hint="eastAsia"/>
                <w:color w:val="000000"/>
                <w:kern w:val="0"/>
                <w:sz w:val="22"/>
              </w:rPr>
              <w:t xml:space="preserve">　</w:t>
            </w:r>
          </w:p>
        </w:tc>
      </w:tr>
      <w:tr w:rsidR="008171B9" w:rsidRPr="008171B9" w:rsidTr="00652DCB">
        <w:trPr>
          <w:trHeight w:val="270"/>
        </w:trPr>
        <w:tc>
          <w:tcPr>
            <w:tcW w:w="5046" w:type="dxa"/>
            <w:tcBorders>
              <w:top w:val="nil"/>
              <w:left w:val="nil"/>
              <w:bottom w:val="single" w:sz="4" w:space="0" w:color="auto"/>
              <w:right w:val="single" w:sz="4" w:space="0" w:color="auto"/>
            </w:tcBorders>
            <w:shd w:val="clear" w:color="000000" w:fill="FFFFFF"/>
            <w:vAlign w:val="center"/>
          </w:tcPr>
          <w:p w:rsidR="008171B9" w:rsidRPr="008171B9" w:rsidRDefault="008171B9" w:rsidP="008171B9">
            <w:pPr>
              <w:widowControl/>
              <w:jc w:val="left"/>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权益法下不能转损益的其他综合收益</w:t>
            </w:r>
          </w:p>
        </w:tc>
        <w:tc>
          <w:tcPr>
            <w:tcW w:w="636" w:type="dxa"/>
            <w:tcBorders>
              <w:top w:val="nil"/>
              <w:left w:val="nil"/>
              <w:bottom w:val="single" w:sz="4" w:space="0" w:color="auto"/>
              <w:right w:val="single" w:sz="4" w:space="0" w:color="auto"/>
            </w:tcBorders>
            <w:vAlign w:val="center"/>
          </w:tcPr>
          <w:p w:rsidR="008171B9" w:rsidRPr="008171B9" w:rsidRDefault="008171B9" w:rsidP="008171B9">
            <w:pPr>
              <w:widowControl/>
              <w:jc w:val="left"/>
              <w:rPr>
                <w:rFonts w:ascii="宋体" w:eastAsia="宋体" w:hAnsi="宋体" w:cs="宋体"/>
                <w:color w:val="000000"/>
                <w:kern w:val="0"/>
                <w:sz w:val="22"/>
              </w:rPr>
            </w:pPr>
            <w:r w:rsidRPr="008171B9">
              <w:rPr>
                <w:rFonts w:ascii="宋体" w:eastAsia="宋体" w:hAnsi="宋体" w:cs="宋体" w:hint="eastAsia"/>
                <w:color w:val="000000"/>
                <w:kern w:val="0"/>
                <w:sz w:val="22"/>
              </w:rPr>
              <w:t xml:space="preserve">　</w:t>
            </w:r>
          </w:p>
        </w:tc>
        <w:tc>
          <w:tcPr>
            <w:tcW w:w="771" w:type="dxa"/>
            <w:tcBorders>
              <w:top w:val="nil"/>
              <w:left w:val="nil"/>
              <w:bottom w:val="single" w:sz="4" w:space="0" w:color="auto"/>
              <w:right w:val="single" w:sz="4" w:space="0" w:color="auto"/>
            </w:tcBorders>
            <w:vAlign w:val="center"/>
          </w:tcPr>
          <w:p w:rsidR="008171B9" w:rsidRPr="008171B9" w:rsidRDefault="008171B9" w:rsidP="008171B9">
            <w:pPr>
              <w:widowControl/>
              <w:jc w:val="left"/>
              <w:rPr>
                <w:rFonts w:ascii="宋体" w:eastAsia="宋体" w:hAnsi="宋体" w:cs="宋体"/>
                <w:color w:val="000000"/>
                <w:kern w:val="0"/>
                <w:sz w:val="22"/>
              </w:rPr>
            </w:pPr>
            <w:r w:rsidRPr="008171B9">
              <w:rPr>
                <w:rFonts w:ascii="宋体" w:eastAsia="宋体" w:hAnsi="宋体" w:cs="宋体" w:hint="eastAsia"/>
                <w:color w:val="000000"/>
                <w:kern w:val="0"/>
                <w:sz w:val="22"/>
              </w:rPr>
              <w:t xml:space="preserve">　</w:t>
            </w:r>
          </w:p>
        </w:tc>
        <w:tc>
          <w:tcPr>
            <w:tcW w:w="636" w:type="dxa"/>
            <w:tcBorders>
              <w:top w:val="nil"/>
              <w:left w:val="nil"/>
              <w:bottom w:val="single" w:sz="4" w:space="0" w:color="auto"/>
              <w:right w:val="single" w:sz="4" w:space="0" w:color="auto"/>
            </w:tcBorders>
            <w:vAlign w:val="center"/>
          </w:tcPr>
          <w:p w:rsidR="008171B9" w:rsidRPr="008171B9" w:rsidRDefault="008171B9" w:rsidP="008171B9">
            <w:pPr>
              <w:widowControl/>
              <w:jc w:val="left"/>
              <w:rPr>
                <w:rFonts w:ascii="宋体" w:eastAsia="宋体" w:hAnsi="宋体" w:cs="宋体"/>
                <w:color w:val="000000"/>
                <w:kern w:val="0"/>
                <w:sz w:val="22"/>
              </w:rPr>
            </w:pPr>
            <w:r w:rsidRPr="008171B9">
              <w:rPr>
                <w:rFonts w:ascii="宋体" w:eastAsia="宋体" w:hAnsi="宋体" w:cs="宋体" w:hint="eastAsia"/>
                <w:color w:val="000000"/>
                <w:kern w:val="0"/>
                <w:sz w:val="22"/>
              </w:rPr>
              <w:t xml:space="preserve">　</w:t>
            </w:r>
          </w:p>
        </w:tc>
        <w:tc>
          <w:tcPr>
            <w:tcW w:w="797" w:type="dxa"/>
            <w:tcBorders>
              <w:top w:val="nil"/>
              <w:left w:val="nil"/>
              <w:bottom w:val="single" w:sz="4" w:space="0" w:color="auto"/>
              <w:right w:val="single" w:sz="4" w:space="0" w:color="auto"/>
            </w:tcBorders>
            <w:vAlign w:val="center"/>
          </w:tcPr>
          <w:p w:rsidR="008171B9" w:rsidRPr="008171B9" w:rsidRDefault="008171B9" w:rsidP="008171B9">
            <w:pPr>
              <w:widowControl/>
              <w:jc w:val="left"/>
              <w:rPr>
                <w:rFonts w:ascii="宋体" w:eastAsia="宋体" w:hAnsi="宋体" w:cs="宋体"/>
                <w:color w:val="000000"/>
                <w:kern w:val="0"/>
                <w:sz w:val="22"/>
              </w:rPr>
            </w:pPr>
            <w:r w:rsidRPr="008171B9">
              <w:rPr>
                <w:rFonts w:ascii="宋体" w:eastAsia="宋体" w:hAnsi="宋体" w:cs="宋体" w:hint="eastAsia"/>
                <w:color w:val="000000"/>
                <w:kern w:val="0"/>
                <w:sz w:val="22"/>
              </w:rPr>
              <w:t xml:space="preserve">　</w:t>
            </w:r>
          </w:p>
        </w:tc>
        <w:tc>
          <w:tcPr>
            <w:tcW w:w="636" w:type="dxa"/>
            <w:tcBorders>
              <w:top w:val="nil"/>
              <w:left w:val="nil"/>
              <w:bottom w:val="single" w:sz="4" w:space="0" w:color="auto"/>
              <w:right w:val="nil"/>
            </w:tcBorders>
            <w:vAlign w:val="center"/>
          </w:tcPr>
          <w:p w:rsidR="008171B9" w:rsidRPr="008171B9" w:rsidRDefault="008171B9" w:rsidP="008171B9">
            <w:pPr>
              <w:widowControl/>
              <w:jc w:val="left"/>
              <w:rPr>
                <w:rFonts w:ascii="宋体" w:eastAsia="宋体" w:hAnsi="宋体" w:cs="宋体"/>
                <w:color w:val="000000"/>
                <w:kern w:val="0"/>
                <w:sz w:val="22"/>
              </w:rPr>
            </w:pPr>
            <w:r w:rsidRPr="008171B9">
              <w:rPr>
                <w:rFonts w:ascii="宋体" w:eastAsia="宋体" w:hAnsi="宋体" w:cs="宋体" w:hint="eastAsia"/>
                <w:color w:val="000000"/>
                <w:kern w:val="0"/>
                <w:sz w:val="22"/>
              </w:rPr>
              <w:t xml:space="preserve">　</w:t>
            </w:r>
          </w:p>
        </w:tc>
      </w:tr>
      <w:tr w:rsidR="008171B9" w:rsidRPr="008171B9" w:rsidTr="00652DCB">
        <w:trPr>
          <w:trHeight w:val="270"/>
        </w:trPr>
        <w:tc>
          <w:tcPr>
            <w:tcW w:w="5046" w:type="dxa"/>
            <w:tcBorders>
              <w:top w:val="nil"/>
              <w:left w:val="nil"/>
              <w:bottom w:val="single" w:sz="4" w:space="0" w:color="auto"/>
              <w:right w:val="single" w:sz="4" w:space="0" w:color="auto"/>
            </w:tcBorders>
            <w:shd w:val="clear" w:color="000000" w:fill="FFFFFF"/>
            <w:vAlign w:val="center"/>
          </w:tcPr>
          <w:p w:rsidR="008171B9" w:rsidRPr="008171B9" w:rsidRDefault="008171B9" w:rsidP="008171B9">
            <w:pPr>
              <w:widowControl/>
              <w:jc w:val="left"/>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其他权益工具投资公允价值变动</w:t>
            </w:r>
          </w:p>
        </w:tc>
        <w:tc>
          <w:tcPr>
            <w:tcW w:w="636" w:type="dxa"/>
            <w:tcBorders>
              <w:top w:val="nil"/>
              <w:left w:val="nil"/>
              <w:bottom w:val="single" w:sz="4" w:space="0" w:color="auto"/>
              <w:right w:val="single" w:sz="4" w:space="0" w:color="auto"/>
            </w:tcBorders>
            <w:vAlign w:val="center"/>
          </w:tcPr>
          <w:p w:rsidR="008171B9" w:rsidRPr="008171B9" w:rsidRDefault="008171B9" w:rsidP="008171B9">
            <w:pPr>
              <w:widowControl/>
              <w:jc w:val="left"/>
              <w:rPr>
                <w:rFonts w:ascii="宋体" w:eastAsia="宋体" w:hAnsi="宋体" w:cs="宋体"/>
                <w:color w:val="000000"/>
                <w:kern w:val="0"/>
                <w:sz w:val="22"/>
              </w:rPr>
            </w:pPr>
            <w:r w:rsidRPr="008171B9">
              <w:rPr>
                <w:rFonts w:ascii="宋体" w:eastAsia="宋体" w:hAnsi="宋体" w:cs="宋体" w:hint="eastAsia"/>
                <w:color w:val="000000"/>
                <w:kern w:val="0"/>
                <w:sz w:val="22"/>
              </w:rPr>
              <w:t xml:space="preserve">　</w:t>
            </w:r>
          </w:p>
        </w:tc>
        <w:tc>
          <w:tcPr>
            <w:tcW w:w="771" w:type="dxa"/>
            <w:tcBorders>
              <w:top w:val="nil"/>
              <w:left w:val="nil"/>
              <w:bottom w:val="single" w:sz="4" w:space="0" w:color="auto"/>
              <w:right w:val="single" w:sz="4" w:space="0" w:color="auto"/>
            </w:tcBorders>
            <w:vAlign w:val="center"/>
          </w:tcPr>
          <w:p w:rsidR="008171B9" w:rsidRPr="008171B9" w:rsidRDefault="008171B9" w:rsidP="008171B9">
            <w:pPr>
              <w:widowControl/>
              <w:jc w:val="left"/>
              <w:rPr>
                <w:rFonts w:ascii="宋体" w:eastAsia="宋体" w:hAnsi="宋体" w:cs="宋体"/>
                <w:color w:val="000000"/>
                <w:kern w:val="0"/>
                <w:sz w:val="22"/>
              </w:rPr>
            </w:pPr>
            <w:r w:rsidRPr="008171B9">
              <w:rPr>
                <w:rFonts w:ascii="宋体" w:eastAsia="宋体" w:hAnsi="宋体" w:cs="宋体" w:hint="eastAsia"/>
                <w:color w:val="000000"/>
                <w:kern w:val="0"/>
                <w:sz w:val="22"/>
              </w:rPr>
              <w:t xml:space="preserve">　</w:t>
            </w:r>
          </w:p>
        </w:tc>
        <w:tc>
          <w:tcPr>
            <w:tcW w:w="636" w:type="dxa"/>
            <w:tcBorders>
              <w:top w:val="nil"/>
              <w:left w:val="nil"/>
              <w:bottom w:val="single" w:sz="4" w:space="0" w:color="auto"/>
              <w:right w:val="single" w:sz="4" w:space="0" w:color="auto"/>
            </w:tcBorders>
            <w:vAlign w:val="center"/>
          </w:tcPr>
          <w:p w:rsidR="008171B9" w:rsidRPr="008171B9" w:rsidRDefault="008171B9" w:rsidP="008171B9">
            <w:pPr>
              <w:widowControl/>
              <w:jc w:val="left"/>
              <w:rPr>
                <w:rFonts w:ascii="宋体" w:eastAsia="宋体" w:hAnsi="宋体" w:cs="宋体"/>
                <w:color w:val="000000"/>
                <w:kern w:val="0"/>
                <w:sz w:val="22"/>
              </w:rPr>
            </w:pPr>
            <w:r w:rsidRPr="008171B9">
              <w:rPr>
                <w:rFonts w:ascii="宋体" w:eastAsia="宋体" w:hAnsi="宋体" w:cs="宋体" w:hint="eastAsia"/>
                <w:color w:val="000000"/>
                <w:kern w:val="0"/>
                <w:sz w:val="22"/>
              </w:rPr>
              <w:t xml:space="preserve">　</w:t>
            </w:r>
          </w:p>
        </w:tc>
        <w:tc>
          <w:tcPr>
            <w:tcW w:w="797" w:type="dxa"/>
            <w:tcBorders>
              <w:top w:val="nil"/>
              <w:left w:val="nil"/>
              <w:bottom w:val="single" w:sz="4" w:space="0" w:color="auto"/>
              <w:right w:val="single" w:sz="4" w:space="0" w:color="auto"/>
            </w:tcBorders>
            <w:vAlign w:val="center"/>
          </w:tcPr>
          <w:p w:rsidR="008171B9" w:rsidRPr="008171B9" w:rsidRDefault="008171B9" w:rsidP="008171B9">
            <w:pPr>
              <w:widowControl/>
              <w:jc w:val="left"/>
              <w:rPr>
                <w:rFonts w:ascii="宋体" w:eastAsia="宋体" w:hAnsi="宋体" w:cs="宋体"/>
                <w:color w:val="000000"/>
                <w:kern w:val="0"/>
                <w:sz w:val="22"/>
              </w:rPr>
            </w:pPr>
            <w:r w:rsidRPr="008171B9">
              <w:rPr>
                <w:rFonts w:ascii="宋体" w:eastAsia="宋体" w:hAnsi="宋体" w:cs="宋体" w:hint="eastAsia"/>
                <w:color w:val="000000"/>
                <w:kern w:val="0"/>
                <w:sz w:val="22"/>
              </w:rPr>
              <w:t xml:space="preserve">　</w:t>
            </w:r>
          </w:p>
        </w:tc>
        <w:tc>
          <w:tcPr>
            <w:tcW w:w="636" w:type="dxa"/>
            <w:tcBorders>
              <w:top w:val="nil"/>
              <w:left w:val="nil"/>
              <w:bottom w:val="single" w:sz="4" w:space="0" w:color="auto"/>
              <w:right w:val="nil"/>
            </w:tcBorders>
            <w:vAlign w:val="center"/>
          </w:tcPr>
          <w:p w:rsidR="008171B9" w:rsidRPr="008171B9" w:rsidRDefault="008171B9" w:rsidP="008171B9">
            <w:pPr>
              <w:widowControl/>
              <w:jc w:val="left"/>
              <w:rPr>
                <w:rFonts w:ascii="宋体" w:eastAsia="宋体" w:hAnsi="宋体" w:cs="宋体"/>
                <w:color w:val="000000"/>
                <w:kern w:val="0"/>
                <w:sz w:val="22"/>
              </w:rPr>
            </w:pPr>
            <w:r w:rsidRPr="008171B9">
              <w:rPr>
                <w:rFonts w:ascii="宋体" w:eastAsia="宋体" w:hAnsi="宋体" w:cs="宋体" w:hint="eastAsia"/>
                <w:color w:val="000000"/>
                <w:kern w:val="0"/>
                <w:sz w:val="22"/>
              </w:rPr>
              <w:t xml:space="preserve">　</w:t>
            </w:r>
          </w:p>
        </w:tc>
      </w:tr>
      <w:tr w:rsidR="008171B9" w:rsidRPr="008171B9" w:rsidTr="00652DCB">
        <w:trPr>
          <w:trHeight w:val="270"/>
        </w:trPr>
        <w:tc>
          <w:tcPr>
            <w:tcW w:w="5046" w:type="dxa"/>
            <w:tcBorders>
              <w:top w:val="nil"/>
              <w:left w:val="nil"/>
              <w:bottom w:val="single" w:sz="4" w:space="0" w:color="auto"/>
              <w:right w:val="single" w:sz="4" w:space="0" w:color="auto"/>
            </w:tcBorders>
            <w:shd w:val="clear" w:color="000000" w:fill="FFFFFF"/>
            <w:vAlign w:val="center"/>
          </w:tcPr>
          <w:p w:rsidR="008171B9" w:rsidRPr="008171B9" w:rsidRDefault="008171B9" w:rsidP="008171B9">
            <w:pPr>
              <w:widowControl/>
              <w:jc w:val="left"/>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企业自身信用风险公允价值变动</w:t>
            </w:r>
          </w:p>
        </w:tc>
        <w:tc>
          <w:tcPr>
            <w:tcW w:w="636" w:type="dxa"/>
            <w:tcBorders>
              <w:top w:val="nil"/>
              <w:left w:val="nil"/>
              <w:bottom w:val="single" w:sz="4" w:space="0" w:color="auto"/>
              <w:right w:val="single" w:sz="4" w:space="0" w:color="auto"/>
            </w:tcBorders>
            <w:vAlign w:val="center"/>
          </w:tcPr>
          <w:p w:rsidR="008171B9" w:rsidRPr="008171B9" w:rsidRDefault="008171B9" w:rsidP="008171B9">
            <w:pPr>
              <w:widowControl/>
              <w:jc w:val="left"/>
              <w:rPr>
                <w:rFonts w:ascii="宋体" w:eastAsia="宋体" w:hAnsi="宋体" w:cs="宋体"/>
                <w:color w:val="000000"/>
                <w:kern w:val="0"/>
                <w:sz w:val="22"/>
              </w:rPr>
            </w:pPr>
            <w:r w:rsidRPr="008171B9">
              <w:rPr>
                <w:rFonts w:ascii="宋体" w:eastAsia="宋体" w:hAnsi="宋体" w:cs="宋体" w:hint="eastAsia"/>
                <w:color w:val="000000"/>
                <w:kern w:val="0"/>
                <w:sz w:val="22"/>
              </w:rPr>
              <w:t xml:space="preserve">　</w:t>
            </w:r>
          </w:p>
        </w:tc>
        <w:tc>
          <w:tcPr>
            <w:tcW w:w="771" w:type="dxa"/>
            <w:tcBorders>
              <w:top w:val="nil"/>
              <w:left w:val="nil"/>
              <w:bottom w:val="single" w:sz="4" w:space="0" w:color="auto"/>
              <w:right w:val="single" w:sz="4" w:space="0" w:color="auto"/>
            </w:tcBorders>
            <w:vAlign w:val="center"/>
          </w:tcPr>
          <w:p w:rsidR="008171B9" w:rsidRPr="008171B9" w:rsidRDefault="008171B9" w:rsidP="008171B9">
            <w:pPr>
              <w:widowControl/>
              <w:jc w:val="left"/>
              <w:rPr>
                <w:rFonts w:ascii="宋体" w:eastAsia="宋体" w:hAnsi="宋体" w:cs="宋体"/>
                <w:color w:val="000000"/>
                <w:kern w:val="0"/>
                <w:sz w:val="22"/>
              </w:rPr>
            </w:pPr>
            <w:r w:rsidRPr="008171B9">
              <w:rPr>
                <w:rFonts w:ascii="宋体" w:eastAsia="宋体" w:hAnsi="宋体" w:cs="宋体" w:hint="eastAsia"/>
                <w:color w:val="000000"/>
                <w:kern w:val="0"/>
                <w:sz w:val="22"/>
              </w:rPr>
              <w:t xml:space="preserve">　</w:t>
            </w:r>
          </w:p>
        </w:tc>
        <w:tc>
          <w:tcPr>
            <w:tcW w:w="636" w:type="dxa"/>
            <w:tcBorders>
              <w:top w:val="nil"/>
              <w:left w:val="nil"/>
              <w:bottom w:val="single" w:sz="4" w:space="0" w:color="auto"/>
              <w:right w:val="single" w:sz="4" w:space="0" w:color="auto"/>
            </w:tcBorders>
            <w:vAlign w:val="center"/>
          </w:tcPr>
          <w:p w:rsidR="008171B9" w:rsidRPr="008171B9" w:rsidRDefault="008171B9" w:rsidP="008171B9">
            <w:pPr>
              <w:widowControl/>
              <w:jc w:val="left"/>
              <w:rPr>
                <w:rFonts w:ascii="宋体" w:eastAsia="宋体" w:hAnsi="宋体" w:cs="宋体"/>
                <w:color w:val="000000"/>
                <w:kern w:val="0"/>
                <w:sz w:val="22"/>
              </w:rPr>
            </w:pPr>
            <w:r w:rsidRPr="008171B9">
              <w:rPr>
                <w:rFonts w:ascii="宋体" w:eastAsia="宋体" w:hAnsi="宋体" w:cs="宋体" w:hint="eastAsia"/>
                <w:color w:val="000000"/>
                <w:kern w:val="0"/>
                <w:sz w:val="22"/>
              </w:rPr>
              <w:t xml:space="preserve">　</w:t>
            </w:r>
          </w:p>
        </w:tc>
        <w:tc>
          <w:tcPr>
            <w:tcW w:w="797" w:type="dxa"/>
            <w:tcBorders>
              <w:top w:val="nil"/>
              <w:left w:val="nil"/>
              <w:bottom w:val="single" w:sz="4" w:space="0" w:color="auto"/>
              <w:right w:val="single" w:sz="4" w:space="0" w:color="auto"/>
            </w:tcBorders>
            <w:vAlign w:val="center"/>
          </w:tcPr>
          <w:p w:rsidR="008171B9" w:rsidRPr="008171B9" w:rsidRDefault="008171B9" w:rsidP="008171B9">
            <w:pPr>
              <w:widowControl/>
              <w:jc w:val="left"/>
              <w:rPr>
                <w:rFonts w:ascii="宋体" w:eastAsia="宋体" w:hAnsi="宋体" w:cs="宋体"/>
                <w:color w:val="000000"/>
                <w:kern w:val="0"/>
                <w:sz w:val="22"/>
              </w:rPr>
            </w:pPr>
            <w:r w:rsidRPr="008171B9">
              <w:rPr>
                <w:rFonts w:ascii="宋体" w:eastAsia="宋体" w:hAnsi="宋体" w:cs="宋体" w:hint="eastAsia"/>
                <w:color w:val="000000"/>
                <w:kern w:val="0"/>
                <w:sz w:val="22"/>
              </w:rPr>
              <w:t xml:space="preserve">　</w:t>
            </w:r>
          </w:p>
        </w:tc>
        <w:tc>
          <w:tcPr>
            <w:tcW w:w="636" w:type="dxa"/>
            <w:tcBorders>
              <w:top w:val="nil"/>
              <w:left w:val="nil"/>
              <w:bottom w:val="single" w:sz="4" w:space="0" w:color="auto"/>
              <w:right w:val="nil"/>
            </w:tcBorders>
            <w:vAlign w:val="center"/>
          </w:tcPr>
          <w:p w:rsidR="008171B9" w:rsidRPr="008171B9" w:rsidRDefault="008171B9" w:rsidP="008171B9">
            <w:pPr>
              <w:widowControl/>
              <w:jc w:val="left"/>
              <w:rPr>
                <w:rFonts w:ascii="宋体" w:eastAsia="宋体" w:hAnsi="宋体" w:cs="宋体"/>
                <w:color w:val="000000"/>
                <w:kern w:val="0"/>
                <w:sz w:val="22"/>
              </w:rPr>
            </w:pPr>
            <w:r w:rsidRPr="008171B9">
              <w:rPr>
                <w:rFonts w:ascii="宋体" w:eastAsia="宋体" w:hAnsi="宋体" w:cs="宋体" w:hint="eastAsia"/>
                <w:color w:val="000000"/>
                <w:kern w:val="0"/>
                <w:sz w:val="22"/>
              </w:rPr>
              <w:t xml:space="preserve">　</w:t>
            </w:r>
          </w:p>
        </w:tc>
      </w:tr>
      <w:tr w:rsidR="008171B9" w:rsidRPr="008171B9" w:rsidTr="00652DCB">
        <w:trPr>
          <w:trHeight w:val="270"/>
        </w:trPr>
        <w:tc>
          <w:tcPr>
            <w:tcW w:w="5046" w:type="dxa"/>
            <w:tcBorders>
              <w:top w:val="nil"/>
              <w:left w:val="nil"/>
              <w:bottom w:val="single" w:sz="4" w:space="0" w:color="auto"/>
              <w:right w:val="single" w:sz="4" w:space="0" w:color="auto"/>
            </w:tcBorders>
            <w:shd w:val="clear" w:color="000000" w:fill="FFFFFF"/>
            <w:vAlign w:val="center"/>
          </w:tcPr>
          <w:p w:rsidR="008171B9" w:rsidRPr="008171B9" w:rsidRDefault="008171B9" w:rsidP="008171B9">
            <w:pPr>
              <w:widowControl/>
              <w:jc w:val="left"/>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权益法下可转进损益的其他综合收益</w:t>
            </w:r>
          </w:p>
        </w:tc>
        <w:tc>
          <w:tcPr>
            <w:tcW w:w="636" w:type="dxa"/>
            <w:tcBorders>
              <w:top w:val="nil"/>
              <w:left w:val="nil"/>
              <w:bottom w:val="single" w:sz="4" w:space="0" w:color="auto"/>
              <w:right w:val="single" w:sz="4" w:space="0" w:color="auto"/>
            </w:tcBorders>
            <w:vAlign w:val="center"/>
          </w:tcPr>
          <w:p w:rsidR="008171B9" w:rsidRPr="008171B9" w:rsidRDefault="008171B9" w:rsidP="008171B9">
            <w:pPr>
              <w:widowControl/>
              <w:jc w:val="left"/>
              <w:rPr>
                <w:rFonts w:ascii="宋体" w:eastAsia="宋体" w:hAnsi="宋体" w:cs="宋体"/>
                <w:color w:val="000000"/>
                <w:kern w:val="0"/>
                <w:sz w:val="22"/>
              </w:rPr>
            </w:pPr>
            <w:r w:rsidRPr="008171B9">
              <w:rPr>
                <w:rFonts w:ascii="宋体" w:eastAsia="宋体" w:hAnsi="宋体" w:cs="宋体" w:hint="eastAsia"/>
                <w:color w:val="000000"/>
                <w:kern w:val="0"/>
                <w:sz w:val="22"/>
              </w:rPr>
              <w:t xml:space="preserve">　</w:t>
            </w:r>
          </w:p>
        </w:tc>
        <w:tc>
          <w:tcPr>
            <w:tcW w:w="771" w:type="dxa"/>
            <w:tcBorders>
              <w:top w:val="nil"/>
              <w:left w:val="nil"/>
              <w:bottom w:val="single" w:sz="4" w:space="0" w:color="auto"/>
              <w:right w:val="single" w:sz="4" w:space="0" w:color="auto"/>
            </w:tcBorders>
            <w:vAlign w:val="center"/>
          </w:tcPr>
          <w:p w:rsidR="008171B9" w:rsidRPr="008171B9" w:rsidRDefault="008171B9" w:rsidP="008171B9">
            <w:pPr>
              <w:widowControl/>
              <w:jc w:val="left"/>
              <w:rPr>
                <w:rFonts w:ascii="宋体" w:eastAsia="宋体" w:hAnsi="宋体" w:cs="宋体"/>
                <w:color w:val="000000"/>
                <w:kern w:val="0"/>
                <w:sz w:val="22"/>
              </w:rPr>
            </w:pPr>
            <w:r w:rsidRPr="008171B9">
              <w:rPr>
                <w:rFonts w:ascii="宋体" w:eastAsia="宋体" w:hAnsi="宋体" w:cs="宋体" w:hint="eastAsia"/>
                <w:color w:val="000000"/>
                <w:kern w:val="0"/>
                <w:sz w:val="22"/>
              </w:rPr>
              <w:t xml:space="preserve">　</w:t>
            </w:r>
          </w:p>
        </w:tc>
        <w:tc>
          <w:tcPr>
            <w:tcW w:w="636" w:type="dxa"/>
            <w:tcBorders>
              <w:top w:val="nil"/>
              <w:left w:val="nil"/>
              <w:bottom w:val="single" w:sz="4" w:space="0" w:color="auto"/>
              <w:right w:val="single" w:sz="4" w:space="0" w:color="auto"/>
            </w:tcBorders>
            <w:vAlign w:val="center"/>
          </w:tcPr>
          <w:p w:rsidR="008171B9" w:rsidRPr="008171B9" w:rsidRDefault="008171B9" w:rsidP="008171B9">
            <w:pPr>
              <w:widowControl/>
              <w:jc w:val="left"/>
              <w:rPr>
                <w:rFonts w:ascii="宋体" w:eastAsia="宋体" w:hAnsi="宋体" w:cs="宋体"/>
                <w:color w:val="000000"/>
                <w:kern w:val="0"/>
                <w:sz w:val="22"/>
              </w:rPr>
            </w:pPr>
            <w:r w:rsidRPr="008171B9">
              <w:rPr>
                <w:rFonts w:ascii="宋体" w:eastAsia="宋体" w:hAnsi="宋体" w:cs="宋体" w:hint="eastAsia"/>
                <w:color w:val="000000"/>
                <w:kern w:val="0"/>
                <w:sz w:val="22"/>
              </w:rPr>
              <w:t xml:space="preserve">　</w:t>
            </w:r>
          </w:p>
        </w:tc>
        <w:tc>
          <w:tcPr>
            <w:tcW w:w="797" w:type="dxa"/>
            <w:tcBorders>
              <w:top w:val="nil"/>
              <w:left w:val="nil"/>
              <w:bottom w:val="single" w:sz="4" w:space="0" w:color="auto"/>
              <w:right w:val="single" w:sz="4" w:space="0" w:color="auto"/>
            </w:tcBorders>
            <w:vAlign w:val="center"/>
          </w:tcPr>
          <w:p w:rsidR="008171B9" w:rsidRPr="008171B9" w:rsidRDefault="008171B9" w:rsidP="008171B9">
            <w:pPr>
              <w:widowControl/>
              <w:jc w:val="left"/>
              <w:rPr>
                <w:rFonts w:ascii="宋体" w:eastAsia="宋体" w:hAnsi="宋体" w:cs="宋体"/>
                <w:color w:val="000000"/>
                <w:kern w:val="0"/>
                <w:sz w:val="22"/>
              </w:rPr>
            </w:pPr>
            <w:r w:rsidRPr="008171B9">
              <w:rPr>
                <w:rFonts w:ascii="宋体" w:eastAsia="宋体" w:hAnsi="宋体" w:cs="宋体" w:hint="eastAsia"/>
                <w:color w:val="000000"/>
                <w:kern w:val="0"/>
                <w:sz w:val="22"/>
              </w:rPr>
              <w:t xml:space="preserve">　</w:t>
            </w:r>
          </w:p>
        </w:tc>
        <w:tc>
          <w:tcPr>
            <w:tcW w:w="636" w:type="dxa"/>
            <w:tcBorders>
              <w:top w:val="nil"/>
              <w:left w:val="nil"/>
              <w:bottom w:val="single" w:sz="4" w:space="0" w:color="auto"/>
              <w:right w:val="nil"/>
            </w:tcBorders>
            <w:vAlign w:val="center"/>
          </w:tcPr>
          <w:p w:rsidR="008171B9" w:rsidRPr="008171B9" w:rsidRDefault="008171B9" w:rsidP="008171B9">
            <w:pPr>
              <w:widowControl/>
              <w:jc w:val="left"/>
              <w:rPr>
                <w:rFonts w:ascii="宋体" w:eastAsia="宋体" w:hAnsi="宋体" w:cs="宋体"/>
                <w:color w:val="000000"/>
                <w:kern w:val="0"/>
                <w:sz w:val="22"/>
              </w:rPr>
            </w:pPr>
            <w:r w:rsidRPr="008171B9">
              <w:rPr>
                <w:rFonts w:ascii="宋体" w:eastAsia="宋体" w:hAnsi="宋体" w:cs="宋体" w:hint="eastAsia"/>
                <w:color w:val="000000"/>
                <w:kern w:val="0"/>
                <w:sz w:val="22"/>
              </w:rPr>
              <w:t xml:space="preserve">　</w:t>
            </w:r>
          </w:p>
        </w:tc>
      </w:tr>
      <w:tr w:rsidR="008171B9" w:rsidRPr="008171B9" w:rsidTr="00652DCB">
        <w:trPr>
          <w:trHeight w:val="270"/>
        </w:trPr>
        <w:tc>
          <w:tcPr>
            <w:tcW w:w="5046" w:type="dxa"/>
            <w:tcBorders>
              <w:top w:val="nil"/>
              <w:left w:val="nil"/>
              <w:bottom w:val="single" w:sz="4" w:space="0" w:color="auto"/>
              <w:right w:val="single" w:sz="4" w:space="0" w:color="auto"/>
            </w:tcBorders>
            <w:shd w:val="clear" w:color="000000" w:fill="FFFFFF"/>
            <w:vAlign w:val="center"/>
          </w:tcPr>
          <w:p w:rsidR="008171B9" w:rsidRPr="008171B9" w:rsidRDefault="008171B9" w:rsidP="008171B9">
            <w:pPr>
              <w:widowControl/>
              <w:jc w:val="left"/>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其他债权投资公允价值变动</w:t>
            </w:r>
          </w:p>
        </w:tc>
        <w:tc>
          <w:tcPr>
            <w:tcW w:w="636" w:type="dxa"/>
            <w:tcBorders>
              <w:top w:val="nil"/>
              <w:left w:val="nil"/>
              <w:bottom w:val="single" w:sz="4" w:space="0" w:color="auto"/>
              <w:right w:val="single" w:sz="4" w:space="0" w:color="auto"/>
            </w:tcBorders>
            <w:vAlign w:val="center"/>
          </w:tcPr>
          <w:p w:rsidR="008171B9" w:rsidRPr="008171B9" w:rsidRDefault="008171B9" w:rsidP="008171B9">
            <w:pPr>
              <w:widowControl/>
              <w:jc w:val="left"/>
              <w:rPr>
                <w:rFonts w:ascii="宋体" w:eastAsia="宋体" w:hAnsi="宋体" w:cs="宋体"/>
                <w:color w:val="000000"/>
                <w:kern w:val="0"/>
                <w:sz w:val="22"/>
              </w:rPr>
            </w:pPr>
            <w:r w:rsidRPr="008171B9">
              <w:rPr>
                <w:rFonts w:ascii="宋体" w:eastAsia="宋体" w:hAnsi="宋体" w:cs="宋体" w:hint="eastAsia"/>
                <w:color w:val="000000"/>
                <w:kern w:val="0"/>
                <w:sz w:val="22"/>
              </w:rPr>
              <w:t xml:space="preserve">　</w:t>
            </w:r>
          </w:p>
        </w:tc>
        <w:tc>
          <w:tcPr>
            <w:tcW w:w="771" w:type="dxa"/>
            <w:tcBorders>
              <w:top w:val="nil"/>
              <w:left w:val="nil"/>
              <w:bottom w:val="single" w:sz="4" w:space="0" w:color="auto"/>
              <w:right w:val="single" w:sz="4" w:space="0" w:color="auto"/>
            </w:tcBorders>
            <w:vAlign w:val="center"/>
          </w:tcPr>
          <w:p w:rsidR="008171B9" w:rsidRPr="008171B9" w:rsidRDefault="008171B9" w:rsidP="008171B9">
            <w:pPr>
              <w:widowControl/>
              <w:jc w:val="left"/>
              <w:rPr>
                <w:rFonts w:ascii="宋体" w:eastAsia="宋体" w:hAnsi="宋体" w:cs="宋体"/>
                <w:color w:val="000000"/>
                <w:kern w:val="0"/>
                <w:sz w:val="22"/>
              </w:rPr>
            </w:pPr>
            <w:r w:rsidRPr="008171B9">
              <w:rPr>
                <w:rFonts w:ascii="宋体" w:eastAsia="宋体" w:hAnsi="宋体" w:cs="宋体" w:hint="eastAsia"/>
                <w:color w:val="000000"/>
                <w:kern w:val="0"/>
                <w:sz w:val="22"/>
              </w:rPr>
              <w:t xml:space="preserve">　</w:t>
            </w:r>
          </w:p>
        </w:tc>
        <w:tc>
          <w:tcPr>
            <w:tcW w:w="636" w:type="dxa"/>
            <w:tcBorders>
              <w:top w:val="nil"/>
              <w:left w:val="nil"/>
              <w:bottom w:val="single" w:sz="4" w:space="0" w:color="auto"/>
              <w:right w:val="single" w:sz="4" w:space="0" w:color="auto"/>
            </w:tcBorders>
            <w:vAlign w:val="center"/>
          </w:tcPr>
          <w:p w:rsidR="008171B9" w:rsidRPr="008171B9" w:rsidRDefault="008171B9" w:rsidP="008171B9">
            <w:pPr>
              <w:widowControl/>
              <w:jc w:val="left"/>
              <w:rPr>
                <w:rFonts w:ascii="宋体" w:eastAsia="宋体" w:hAnsi="宋体" w:cs="宋体"/>
                <w:color w:val="000000"/>
                <w:kern w:val="0"/>
                <w:sz w:val="22"/>
              </w:rPr>
            </w:pPr>
            <w:r w:rsidRPr="008171B9">
              <w:rPr>
                <w:rFonts w:ascii="宋体" w:eastAsia="宋体" w:hAnsi="宋体" w:cs="宋体" w:hint="eastAsia"/>
                <w:color w:val="000000"/>
                <w:kern w:val="0"/>
                <w:sz w:val="22"/>
              </w:rPr>
              <w:t xml:space="preserve">　</w:t>
            </w:r>
          </w:p>
        </w:tc>
        <w:tc>
          <w:tcPr>
            <w:tcW w:w="797" w:type="dxa"/>
            <w:tcBorders>
              <w:top w:val="nil"/>
              <w:left w:val="nil"/>
              <w:bottom w:val="single" w:sz="4" w:space="0" w:color="auto"/>
              <w:right w:val="single" w:sz="4" w:space="0" w:color="auto"/>
            </w:tcBorders>
            <w:vAlign w:val="center"/>
          </w:tcPr>
          <w:p w:rsidR="008171B9" w:rsidRPr="008171B9" w:rsidRDefault="008171B9" w:rsidP="008171B9">
            <w:pPr>
              <w:widowControl/>
              <w:jc w:val="left"/>
              <w:rPr>
                <w:rFonts w:ascii="宋体" w:eastAsia="宋体" w:hAnsi="宋体" w:cs="宋体"/>
                <w:color w:val="000000"/>
                <w:kern w:val="0"/>
                <w:sz w:val="22"/>
              </w:rPr>
            </w:pPr>
            <w:r w:rsidRPr="008171B9">
              <w:rPr>
                <w:rFonts w:ascii="宋体" w:eastAsia="宋体" w:hAnsi="宋体" w:cs="宋体" w:hint="eastAsia"/>
                <w:color w:val="000000"/>
                <w:kern w:val="0"/>
                <w:sz w:val="22"/>
              </w:rPr>
              <w:t xml:space="preserve">　</w:t>
            </w:r>
          </w:p>
        </w:tc>
        <w:tc>
          <w:tcPr>
            <w:tcW w:w="636" w:type="dxa"/>
            <w:tcBorders>
              <w:top w:val="nil"/>
              <w:left w:val="nil"/>
              <w:bottom w:val="single" w:sz="4" w:space="0" w:color="auto"/>
              <w:right w:val="nil"/>
            </w:tcBorders>
            <w:vAlign w:val="center"/>
          </w:tcPr>
          <w:p w:rsidR="008171B9" w:rsidRPr="008171B9" w:rsidRDefault="008171B9" w:rsidP="008171B9">
            <w:pPr>
              <w:widowControl/>
              <w:jc w:val="left"/>
              <w:rPr>
                <w:rFonts w:ascii="宋体" w:eastAsia="宋体" w:hAnsi="宋体" w:cs="宋体"/>
                <w:color w:val="000000"/>
                <w:kern w:val="0"/>
                <w:sz w:val="22"/>
              </w:rPr>
            </w:pPr>
            <w:r w:rsidRPr="008171B9">
              <w:rPr>
                <w:rFonts w:ascii="宋体" w:eastAsia="宋体" w:hAnsi="宋体" w:cs="宋体" w:hint="eastAsia"/>
                <w:color w:val="000000"/>
                <w:kern w:val="0"/>
                <w:sz w:val="22"/>
              </w:rPr>
              <w:t xml:space="preserve">　</w:t>
            </w:r>
          </w:p>
        </w:tc>
      </w:tr>
      <w:tr w:rsidR="008171B9" w:rsidRPr="008171B9" w:rsidTr="00652DCB">
        <w:trPr>
          <w:trHeight w:val="270"/>
        </w:trPr>
        <w:tc>
          <w:tcPr>
            <w:tcW w:w="5046" w:type="dxa"/>
            <w:tcBorders>
              <w:top w:val="nil"/>
              <w:left w:val="nil"/>
              <w:bottom w:val="single" w:sz="4" w:space="0" w:color="auto"/>
              <w:right w:val="single" w:sz="4" w:space="0" w:color="auto"/>
            </w:tcBorders>
            <w:shd w:val="clear" w:color="000000" w:fill="FFFFFF"/>
            <w:vAlign w:val="center"/>
          </w:tcPr>
          <w:p w:rsidR="008171B9" w:rsidRPr="008171B9" w:rsidRDefault="008171B9" w:rsidP="008171B9">
            <w:pPr>
              <w:widowControl/>
              <w:jc w:val="left"/>
              <w:rPr>
                <w:rFonts w:ascii="仿宋_GB2312" w:eastAsia="仿宋_GB2312" w:hAnsi="宋体" w:cs="宋体" w:hint="eastAsia"/>
                <w:color w:val="000000"/>
                <w:kern w:val="0"/>
                <w:szCs w:val="21"/>
              </w:rPr>
            </w:pPr>
            <w:r w:rsidRPr="008171B9">
              <w:rPr>
                <w:rFonts w:ascii="仿宋_GB2312" w:eastAsia="仿宋_GB2312" w:hAnsi="仿宋" w:cs="Times New Roman" w:hint="eastAsia"/>
                <w:szCs w:val="21"/>
              </w:rPr>
              <w:t>可供出售金融资产公允价值变动损益</w:t>
            </w:r>
          </w:p>
        </w:tc>
        <w:tc>
          <w:tcPr>
            <w:tcW w:w="636" w:type="dxa"/>
            <w:tcBorders>
              <w:top w:val="nil"/>
              <w:left w:val="nil"/>
              <w:bottom w:val="single" w:sz="4" w:space="0" w:color="auto"/>
              <w:right w:val="single" w:sz="4" w:space="0" w:color="auto"/>
            </w:tcBorders>
            <w:vAlign w:val="center"/>
          </w:tcPr>
          <w:p w:rsidR="008171B9" w:rsidRPr="008171B9" w:rsidRDefault="008171B9" w:rsidP="008171B9">
            <w:pPr>
              <w:widowControl/>
              <w:jc w:val="left"/>
              <w:rPr>
                <w:rFonts w:ascii="宋体" w:eastAsia="宋体" w:hAnsi="宋体" w:cs="宋体" w:hint="eastAsia"/>
                <w:color w:val="000000"/>
                <w:kern w:val="0"/>
                <w:sz w:val="22"/>
              </w:rPr>
            </w:pPr>
          </w:p>
        </w:tc>
        <w:tc>
          <w:tcPr>
            <w:tcW w:w="771" w:type="dxa"/>
            <w:tcBorders>
              <w:top w:val="nil"/>
              <w:left w:val="nil"/>
              <w:bottom w:val="single" w:sz="4" w:space="0" w:color="auto"/>
              <w:right w:val="single" w:sz="4" w:space="0" w:color="auto"/>
            </w:tcBorders>
            <w:vAlign w:val="center"/>
          </w:tcPr>
          <w:p w:rsidR="008171B9" w:rsidRPr="008171B9" w:rsidRDefault="008171B9" w:rsidP="008171B9">
            <w:pPr>
              <w:widowControl/>
              <w:jc w:val="left"/>
              <w:rPr>
                <w:rFonts w:ascii="宋体" w:eastAsia="宋体" w:hAnsi="宋体" w:cs="宋体" w:hint="eastAsia"/>
                <w:color w:val="000000"/>
                <w:kern w:val="0"/>
                <w:sz w:val="22"/>
              </w:rPr>
            </w:pPr>
          </w:p>
        </w:tc>
        <w:tc>
          <w:tcPr>
            <w:tcW w:w="636" w:type="dxa"/>
            <w:tcBorders>
              <w:top w:val="nil"/>
              <w:left w:val="nil"/>
              <w:bottom w:val="single" w:sz="4" w:space="0" w:color="auto"/>
              <w:right w:val="single" w:sz="4" w:space="0" w:color="auto"/>
            </w:tcBorders>
            <w:vAlign w:val="center"/>
          </w:tcPr>
          <w:p w:rsidR="008171B9" w:rsidRPr="008171B9" w:rsidRDefault="008171B9" w:rsidP="008171B9">
            <w:pPr>
              <w:widowControl/>
              <w:jc w:val="left"/>
              <w:rPr>
                <w:rFonts w:ascii="宋体" w:eastAsia="宋体" w:hAnsi="宋体" w:cs="宋体" w:hint="eastAsia"/>
                <w:color w:val="000000"/>
                <w:kern w:val="0"/>
                <w:sz w:val="22"/>
              </w:rPr>
            </w:pPr>
          </w:p>
        </w:tc>
        <w:tc>
          <w:tcPr>
            <w:tcW w:w="797" w:type="dxa"/>
            <w:tcBorders>
              <w:top w:val="nil"/>
              <w:left w:val="nil"/>
              <w:bottom w:val="single" w:sz="4" w:space="0" w:color="auto"/>
              <w:right w:val="single" w:sz="4" w:space="0" w:color="auto"/>
            </w:tcBorders>
            <w:vAlign w:val="center"/>
          </w:tcPr>
          <w:p w:rsidR="008171B9" w:rsidRPr="008171B9" w:rsidRDefault="008171B9" w:rsidP="008171B9">
            <w:pPr>
              <w:widowControl/>
              <w:jc w:val="left"/>
              <w:rPr>
                <w:rFonts w:ascii="宋体" w:eastAsia="宋体" w:hAnsi="宋体" w:cs="宋体" w:hint="eastAsia"/>
                <w:color w:val="000000"/>
                <w:kern w:val="0"/>
                <w:sz w:val="22"/>
              </w:rPr>
            </w:pPr>
          </w:p>
        </w:tc>
        <w:tc>
          <w:tcPr>
            <w:tcW w:w="636" w:type="dxa"/>
            <w:tcBorders>
              <w:top w:val="nil"/>
              <w:left w:val="nil"/>
              <w:bottom w:val="single" w:sz="4" w:space="0" w:color="auto"/>
              <w:right w:val="nil"/>
            </w:tcBorders>
            <w:vAlign w:val="center"/>
          </w:tcPr>
          <w:p w:rsidR="008171B9" w:rsidRPr="008171B9" w:rsidRDefault="008171B9" w:rsidP="008171B9">
            <w:pPr>
              <w:widowControl/>
              <w:jc w:val="left"/>
              <w:rPr>
                <w:rFonts w:ascii="宋体" w:eastAsia="宋体" w:hAnsi="宋体" w:cs="宋体" w:hint="eastAsia"/>
                <w:color w:val="000000"/>
                <w:kern w:val="0"/>
                <w:sz w:val="22"/>
              </w:rPr>
            </w:pPr>
          </w:p>
        </w:tc>
      </w:tr>
      <w:tr w:rsidR="008171B9" w:rsidRPr="008171B9" w:rsidTr="00652DCB">
        <w:trPr>
          <w:trHeight w:val="270"/>
        </w:trPr>
        <w:tc>
          <w:tcPr>
            <w:tcW w:w="5046" w:type="dxa"/>
            <w:tcBorders>
              <w:top w:val="nil"/>
              <w:left w:val="nil"/>
              <w:bottom w:val="single" w:sz="4" w:space="0" w:color="auto"/>
              <w:right w:val="single" w:sz="4" w:space="0" w:color="auto"/>
            </w:tcBorders>
            <w:shd w:val="clear" w:color="000000" w:fill="FFFFFF"/>
            <w:vAlign w:val="center"/>
          </w:tcPr>
          <w:p w:rsidR="008171B9" w:rsidRPr="008171B9" w:rsidRDefault="008171B9" w:rsidP="008171B9">
            <w:pPr>
              <w:widowControl/>
              <w:jc w:val="left"/>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金融资产重分类计入其他综合收益的金额</w:t>
            </w:r>
          </w:p>
        </w:tc>
        <w:tc>
          <w:tcPr>
            <w:tcW w:w="636" w:type="dxa"/>
            <w:tcBorders>
              <w:top w:val="nil"/>
              <w:left w:val="nil"/>
              <w:bottom w:val="single" w:sz="4" w:space="0" w:color="auto"/>
              <w:right w:val="single" w:sz="4" w:space="0" w:color="auto"/>
            </w:tcBorders>
            <w:vAlign w:val="center"/>
          </w:tcPr>
          <w:p w:rsidR="008171B9" w:rsidRPr="008171B9" w:rsidRDefault="008171B9" w:rsidP="008171B9">
            <w:pPr>
              <w:widowControl/>
              <w:jc w:val="left"/>
              <w:rPr>
                <w:rFonts w:ascii="宋体" w:eastAsia="宋体" w:hAnsi="宋体" w:cs="宋体"/>
                <w:color w:val="000000"/>
                <w:kern w:val="0"/>
                <w:sz w:val="22"/>
              </w:rPr>
            </w:pPr>
            <w:r w:rsidRPr="008171B9">
              <w:rPr>
                <w:rFonts w:ascii="宋体" w:eastAsia="宋体" w:hAnsi="宋体" w:cs="宋体" w:hint="eastAsia"/>
                <w:color w:val="000000"/>
                <w:kern w:val="0"/>
                <w:sz w:val="22"/>
              </w:rPr>
              <w:t xml:space="preserve">　</w:t>
            </w:r>
          </w:p>
        </w:tc>
        <w:tc>
          <w:tcPr>
            <w:tcW w:w="771" w:type="dxa"/>
            <w:tcBorders>
              <w:top w:val="nil"/>
              <w:left w:val="nil"/>
              <w:bottom w:val="single" w:sz="4" w:space="0" w:color="auto"/>
              <w:right w:val="single" w:sz="4" w:space="0" w:color="auto"/>
            </w:tcBorders>
            <w:vAlign w:val="center"/>
          </w:tcPr>
          <w:p w:rsidR="008171B9" w:rsidRPr="008171B9" w:rsidRDefault="008171B9" w:rsidP="008171B9">
            <w:pPr>
              <w:widowControl/>
              <w:jc w:val="left"/>
              <w:rPr>
                <w:rFonts w:ascii="宋体" w:eastAsia="宋体" w:hAnsi="宋体" w:cs="宋体"/>
                <w:color w:val="000000"/>
                <w:kern w:val="0"/>
                <w:sz w:val="22"/>
              </w:rPr>
            </w:pPr>
            <w:r w:rsidRPr="008171B9">
              <w:rPr>
                <w:rFonts w:ascii="宋体" w:eastAsia="宋体" w:hAnsi="宋体" w:cs="宋体" w:hint="eastAsia"/>
                <w:color w:val="000000"/>
                <w:kern w:val="0"/>
                <w:sz w:val="22"/>
              </w:rPr>
              <w:t xml:space="preserve">　</w:t>
            </w:r>
          </w:p>
        </w:tc>
        <w:tc>
          <w:tcPr>
            <w:tcW w:w="636" w:type="dxa"/>
            <w:tcBorders>
              <w:top w:val="nil"/>
              <w:left w:val="nil"/>
              <w:bottom w:val="single" w:sz="4" w:space="0" w:color="auto"/>
              <w:right w:val="single" w:sz="4" w:space="0" w:color="auto"/>
            </w:tcBorders>
            <w:vAlign w:val="center"/>
          </w:tcPr>
          <w:p w:rsidR="008171B9" w:rsidRPr="008171B9" w:rsidRDefault="008171B9" w:rsidP="008171B9">
            <w:pPr>
              <w:widowControl/>
              <w:jc w:val="left"/>
              <w:rPr>
                <w:rFonts w:ascii="宋体" w:eastAsia="宋体" w:hAnsi="宋体" w:cs="宋体"/>
                <w:color w:val="000000"/>
                <w:kern w:val="0"/>
                <w:sz w:val="22"/>
              </w:rPr>
            </w:pPr>
            <w:r w:rsidRPr="008171B9">
              <w:rPr>
                <w:rFonts w:ascii="宋体" w:eastAsia="宋体" w:hAnsi="宋体" w:cs="宋体" w:hint="eastAsia"/>
                <w:color w:val="000000"/>
                <w:kern w:val="0"/>
                <w:sz w:val="22"/>
              </w:rPr>
              <w:t xml:space="preserve">　</w:t>
            </w:r>
          </w:p>
        </w:tc>
        <w:tc>
          <w:tcPr>
            <w:tcW w:w="797" w:type="dxa"/>
            <w:tcBorders>
              <w:top w:val="nil"/>
              <w:left w:val="nil"/>
              <w:bottom w:val="single" w:sz="4" w:space="0" w:color="auto"/>
              <w:right w:val="single" w:sz="4" w:space="0" w:color="auto"/>
            </w:tcBorders>
            <w:vAlign w:val="center"/>
          </w:tcPr>
          <w:p w:rsidR="008171B9" w:rsidRPr="008171B9" w:rsidRDefault="008171B9" w:rsidP="008171B9">
            <w:pPr>
              <w:widowControl/>
              <w:jc w:val="left"/>
              <w:rPr>
                <w:rFonts w:ascii="宋体" w:eastAsia="宋体" w:hAnsi="宋体" w:cs="宋体"/>
                <w:color w:val="000000"/>
                <w:kern w:val="0"/>
                <w:sz w:val="22"/>
              </w:rPr>
            </w:pPr>
            <w:r w:rsidRPr="008171B9">
              <w:rPr>
                <w:rFonts w:ascii="宋体" w:eastAsia="宋体" w:hAnsi="宋体" w:cs="宋体" w:hint="eastAsia"/>
                <w:color w:val="000000"/>
                <w:kern w:val="0"/>
                <w:sz w:val="22"/>
              </w:rPr>
              <w:t xml:space="preserve">　</w:t>
            </w:r>
          </w:p>
        </w:tc>
        <w:tc>
          <w:tcPr>
            <w:tcW w:w="636" w:type="dxa"/>
            <w:tcBorders>
              <w:top w:val="nil"/>
              <w:left w:val="nil"/>
              <w:bottom w:val="single" w:sz="4" w:space="0" w:color="auto"/>
              <w:right w:val="nil"/>
            </w:tcBorders>
            <w:vAlign w:val="center"/>
          </w:tcPr>
          <w:p w:rsidR="008171B9" w:rsidRPr="008171B9" w:rsidRDefault="008171B9" w:rsidP="008171B9">
            <w:pPr>
              <w:widowControl/>
              <w:jc w:val="left"/>
              <w:rPr>
                <w:rFonts w:ascii="宋体" w:eastAsia="宋体" w:hAnsi="宋体" w:cs="宋体"/>
                <w:color w:val="000000"/>
                <w:kern w:val="0"/>
                <w:sz w:val="22"/>
              </w:rPr>
            </w:pPr>
            <w:r w:rsidRPr="008171B9">
              <w:rPr>
                <w:rFonts w:ascii="宋体" w:eastAsia="宋体" w:hAnsi="宋体" w:cs="宋体" w:hint="eastAsia"/>
                <w:color w:val="000000"/>
                <w:kern w:val="0"/>
                <w:sz w:val="22"/>
              </w:rPr>
              <w:t xml:space="preserve">　</w:t>
            </w:r>
          </w:p>
        </w:tc>
      </w:tr>
      <w:tr w:rsidR="008171B9" w:rsidRPr="008171B9" w:rsidTr="00652DCB">
        <w:trPr>
          <w:trHeight w:val="270"/>
        </w:trPr>
        <w:tc>
          <w:tcPr>
            <w:tcW w:w="5046" w:type="dxa"/>
            <w:tcBorders>
              <w:top w:val="nil"/>
              <w:left w:val="nil"/>
              <w:bottom w:val="single" w:sz="4" w:space="0" w:color="auto"/>
              <w:right w:val="single" w:sz="4" w:space="0" w:color="auto"/>
            </w:tcBorders>
            <w:shd w:val="clear" w:color="000000" w:fill="FFFFFF"/>
            <w:vAlign w:val="center"/>
          </w:tcPr>
          <w:p w:rsidR="008171B9" w:rsidRPr="008171B9" w:rsidRDefault="008171B9" w:rsidP="008171B9">
            <w:pPr>
              <w:widowControl/>
              <w:jc w:val="left"/>
              <w:rPr>
                <w:rFonts w:ascii="仿宋_GB2312" w:eastAsia="仿宋_GB2312" w:hAnsi="宋体" w:cs="宋体" w:hint="eastAsia"/>
                <w:color w:val="000000"/>
                <w:kern w:val="0"/>
                <w:szCs w:val="21"/>
              </w:rPr>
            </w:pPr>
            <w:r w:rsidRPr="008171B9">
              <w:rPr>
                <w:rFonts w:ascii="仿宋_GB2312" w:eastAsia="仿宋_GB2312" w:hAnsi="仿宋" w:cs="Times New Roman" w:hint="eastAsia"/>
                <w:szCs w:val="21"/>
              </w:rPr>
              <w:t>持有至到期投资重分类为可供出售金融资产损益</w:t>
            </w:r>
          </w:p>
        </w:tc>
        <w:tc>
          <w:tcPr>
            <w:tcW w:w="636" w:type="dxa"/>
            <w:tcBorders>
              <w:top w:val="nil"/>
              <w:left w:val="nil"/>
              <w:bottom w:val="single" w:sz="4" w:space="0" w:color="auto"/>
              <w:right w:val="single" w:sz="4" w:space="0" w:color="auto"/>
            </w:tcBorders>
            <w:vAlign w:val="center"/>
          </w:tcPr>
          <w:p w:rsidR="008171B9" w:rsidRPr="008171B9" w:rsidRDefault="008171B9" w:rsidP="008171B9">
            <w:pPr>
              <w:widowControl/>
              <w:jc w:val="left"/>
              <w:rPr>
                <w:rFonts w:ascii="宋体" w:eastAsia="宋体" w:hAnsi="宋体" w:cs="宋体" w:hint="eastAsia"/>
                <w:color w:val="000000"/>
                <w:kern w:val="0"/>
                <w:sz w:val="22"/>
              </w:rPr>
            </w:pPr>
          </w:p>
        </w:tc>
        <w:tc>
          <w:tcPr>
            <w:tcW w:w="771" w:type="dxa"/>
            <w:tcBorders>
              <w:top w:val="nil"/>
              <w:left w:val="nil"/>
              <w:bottom w:val="single" w:sz="4" w:space="0" w:color="auto"/>
              <w:right w:val="single" w:sz="4" w:space="0" w:color="auto"/>
            </w:tcBorders>
            <w:vAlign w:val="center"/>
          </w:tcPr>
          <w:p w:rsidR="008171B9" w:rsidRPr="008171B9" w:rsidRDefault="008171B9" w:rsidP="008171B9">
            <w:pPr>
              <w:widowControl/>
              <w:jc w:val="left"/>
              <w:rPr>
                <w:rFonts w:ascii="宋体" w:eastAsia="宋体" w:hAnsi="宋体" w:cs="宋体" w:hint="eastAsia"/>
                <w:color w:val="000000"/>
                <w:kern w:val="0"/>
                <w:sz w:val="22"/>
              </w:rPr>
            </w:pPr>
          </w:p>
        </w:tc>
        <w:tc>
          <w:tcPr>
            <w:tcW w:w="636" w:type="dxa"/>
            <w:tcBorders>
              <w:top w:val="nil"/>
              <w:left w:val="nil"/>
              <w:bottom w:val="single" w:sz="4" w:space="0" w:color="auto"/>
              <w:right w:val="single" w:sz="4" w:space="0" w:color="auto"/>
            </w:tcBorders>
            <w:vAlign w:val="center"/>
          </w:tcPr>
          <w:p w:rsidR="008171B9" w:rsidRPr="008171B9" w:rsidRDefault="008171B9" w:rsidP="008171B9">
            <w:pPr>
              <w:widowControl/>
              <w:jc w:val="left"/>
              <w:rPr>
                <w:rFonts w:ascii="宋体" w:eastAsia="宋体" w:hAnsi="宋体" w:cs="宋体" w:hint="eastAsia"/>
                <w:color w:val="000000"/>
                <w:kern w:val="0"/>
                <w:sz w:val="22"/>
              </w:rPr>
            </w:pPr>
          </w:p>
        </w:tc>
        <w:tc>
          <w:tcPr>
            <w:tcW w:w="797" w:type="dxa"/>
            <w:tcBorders>
              <w:top w:val="nil"/>
              <w:left w:val="nil"/>
              <w:bottom w:val="single" w:sz="4" w:space="0" w:color="auto"/>
              <w:right w:val="single" w:sz="4" w:space="0" w:color="auto"/>
            </w:tcBorders>
            <w:vAlign w:val="center"/>
          </w:tcPr>
          <w:p w:rsidR="008171B9" w:rsidRPr="008171B9" w:rsidRDefault="008171B9" w:rsidP="008171B9">
            <w:pPr>
              <w:widowControl/>
              <w:jc w:val="left"/>
              <w:rPr>
                <w:rFonts w:ascii="宋体" w:eastAsia="宋体" w:hAnsi="宋体" w:cs="宋体" w:hint="eastAsia"/>
                <w:color w:val="000000"/>
                <w:kern w:val="0"/>
                <w:sz w:val="22"/>
              </w:rPr>
            </w:pPr>
          </w:p>
        </w:tc>
        <w:tc>
          <w:tcPr>
            <w:tcW w:w="636" w:type="dxa"/>
            <w:tcBorders>
              <w:top w:val="nil"/>
              <w:left w:val="nil"/>
              <w:bottom w:val="single" w:sz="4" w:space="0" w:color="auto"/>
              <w:right w:val="nil"/>
            </w:tcBorders>
            <w:vAlign w:val="center"/>
          </w:tcPr>
          <w:p w:rsidR="008171B9" w:rsidRPr="008171B9" w:rsidRDefault="008171B9" w:rsidP="008171B9">
            <w:pPr>
              <w:widowControl/>
              <w:jc w:val="left"/>
              <w:rPr>
                <w:rFonts w:ascii="宋体" w:eastAsia="宋体" w:hAnsi="宋体" w:cs="宋体" w:hint="eastAsia"/>
                <w:color w:val="000000"/>
                <w:kern w:val="0"/>
                <w:sz w:val="22"/>
              </w:rPr>
            </w:pPr>
          </w:p>
        </w:tc>
      </w:tr>
      <w:tr w:rsidR="008171B9" w:rsidRPr="008171B9" w:rsidTr="00652DCB">
        <w:trPr>
          <w:trHeight w:val="270"/>
        </w:trPr>
        <w:tc>
          <w:tcPr>
            <w:tcW w:w="5046" w:type="dxa"/>
            <w:tcBorders>
              <w:top w:val="nil"/>
              <w:left w:val="nil"/>
              <w:bottom w:val="single" w:sz="4" w:space="0" w:color="auto"/>
              <w:right w:val="single" w:sz="4" w:space="0" w:color="auto"/>
            </w:tcBorders>
            <w:shd w:val="clear" w:color="000000" w:fill="FFFFFF"/>
            <w:vAlign w:val="center"/>
          </w:tcPr>
          <w:p w:rsidR="008171B9" w:rsidRPr="008171B9" w:rsidRDefault="008171B9" w:rsidP="008171B9">
            <w:pPr>
              <w:widowControl/>
              <w:jc w:val="left"/>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其他债权投资信用减值准备</w:t>
            </w:r>
          </w:p>
        </w:tc>
        <w:tc>
          <w:tcPr>
            <w:tcW w:w="636" w:type="dxa"/>
            <w:tcBorders>
              <w:top w:val="nil"/>
              <w:left w:val="nil"/>
              <w:bottom w:val="single" w:sz="4" w:space="0" w:color="auto"/>
              <w:right w:val="single" w:sz="4" w:space="0" w:color="auto"/>
            </w:tcBorders>
            <w:vAlign w:val="center"/>
          </w:tcPr>
          <w:p w:rsidR="008171B9" w:rsidRPr="008171B9" w:rsidRDefault="008171B9" w:rsidP="008171B9">
            <w:pPr>
              <w:widowControl/>
              <w:jc w:val="left"/>
              <w:rPr>
                <w:rFonts w:ascii="宋体" w:eastAsia="宋体" w:hAnsi="宋体" w:cs="宋体"/>
                <w:color w:val="000000"/>
                <w:kern w:val="0"/>
                <w:sz w:val="22"/>
              </w:rPr>
            </w:pPr>
            <w:r w:rsidRPr="008171B9">
              <w:rPr>
                <w:rFonts w:ascii="宋体" w:eastAsia="宋体" w:hAnsi="宋体" w:cs="宋体" w:hint="eastAsia"/>
                <w:color w:val="000000"/>
                <w:kern w:val="0"/>
                <w:sz w:val="22"/>
              </w:rPr>
              <w:t xml:space="preserve">　</w:t>
            </w:r>
          </w:p>
        </w:tc>
        <w:tc>
          <w:tcPr>
            <w:tcW w:w="771" w:type="dxa"/>
            <w:tcBorders>
              <w:top w:val="nil"/>
              <w:left w:val="nil"/>
              <w:bottom w:val="single" w:sz="4" w:space="0" w:color="auto"/>
              <w:right w:val="single" w:sz="4" w:space="0" w:color="auto"/>
            </w:tcBorders>
            <w:vAlign w:val="center"/>
          </w:tcPr>
          <w:p w:rsidR="008171B9" w:rsidRPr="008171B9" w:rsidRDefault="008171B9" w:rsidP="008171B9">
            <w:pPr>
              <w:widowControl/>
              <w:jc w:val="left"/>
              <w:rPr>
                <w:rFonts w:ascii="宋体" w:eastAsia="宋体" w:hAnsi="宋体" w:cs="宋体"/>
                <w:color w:val="000000"/>
                <w:kern w:val="0"/>
                <w:sz w:val="22"/>
              </w:rPr>
            </w:pPr>
            <w:r w:rsidRPr="008171B9">
              <w:rPr>
                <w:rFonts w:ascii="宋体" w:eastAsia="宋体" w:hAnsi="宋体" w:cs="宋体" w:hint="eastAsia"/>
                <w:color w:val="000000"/>
                <w:kern w:val="0"/>
                <w:sz w:val="22"/>
              </w:rPr>
              <w:t xml:space="preserve">　</w:t>
            </w:r>
          </w:p>
        </w:tc>
        <w:tc>
          <w:tcPr>
            <w:tcW w:w="636" w:type="dxa"/>
            <w:tcBorders>
              <w:top w:val="nil"/>
              <w:left w:val="nil"/>
              <w:bottom w:val="single" w:sz="4" w:space="0" w:color="auto"/>
              <w:right w:val="single" w:sz="4" w:space="0" w:color="auto"/>
            </w:tcBorders>
            <w:vAlign w:val="center"/>
          </w:tcPr>
          <w:p w:rsidR="008171B9" w:rsidRPr="008171B9" w:rsidRDefault="008171B9" w:rsidP="008171B9">
            <w:pPr>
              <w:widowControl/>
              <w:jc w:val="left"/>
              <w:rPr>
                <w:rFonts w:ascii="宋体" w:eastAsia="宋体" w:hAnsi="宋体" w:cs="宋体"/>
                <w:color w:val="000000"/>
                <w:kern w:val="0"/>
                <w:sz w:val="22"/>
              </w:rPr>
            </w:pPr>
            <w:r w:rsidRPr="008171B9">
              <w:rPr>
                <w:rFonts w:ascii="宋体" w:eastAsia="宋体" w:hAnsi="宋体" w:cs="宋体" w:hint="eastAsia"/>
                <w:color w:val="000000"/>
                <w:kern w:val="0"/>
                <w:sz w:val="22"/>
              </w:rPr>
              <w:t xml:space="preserve">　</w:t>
            </w:r>
          </w:p>
        </w:tc>
        <w:tc>
          <w:tcPr>
            <w:tcW w:w="797" w:type="dxa"/>
            <w:tcBorders>
              <w:top w:val="nil"/>
              <w:left w:val="nil"/>
              <w:bottom w:val="single" w:sz="4" w:space="0" w:color="auto"/>
              <w:right w:val="single" w:sz="4" w:space="0" w:color="auto"/>
            </w:tcBorders>
            <w:vAlign w:val="center"/>
          </w:tcPr>
          <w:p w:rsidR="008171B9" w:rsidRPr="008171B9" w:rsidRDefault="008171B9" w:rsidP="008171B9">
            <w:pPr>
              <w:widowControl/>
              <w:jc w:val="left"/>
              <w:rPr>
                <w:rFonts w:ascii="宋体" w:eastAsia="宋体" w:hAnsi="宋体" w:cs="宋体"/>
                <w:color w:val="000000"/>
                <w:kern w:val="0"/>
                <w:sz w:val="22"/>
              </w:rPr>
            </w:pPr>
            <w:r w:rsidRPr="008171B9">
              <w:rPr>
                <w:rFonts w:ascii="宋体" w:eastAsia="宋体" w:hAnsi="宋体" w:cs="宋体" w:hint="eastAsia"/>
                <w:color w:val="000000"/>
                <w:kern w:val="0"/>
                <w:sz w:val="22"/>
              </w:rPr>
              <w:t xml:space="preserve">　</w:t>
            </w:r>
          </w:p>
        </w:tc>
        <w:tc>
          <w:tcPr>
            <w:tcW w:w="636" w:type="dxa"/>
            <w:tcBorders>
              <w:top w:val="nil"/>
              <w:left w:val="nil"/>
              <w:bottom w:val="single" w:sz="4" w:space="0" w:color="auto"/>
              <w:right w:val="nil"/>
            </w:tcBorders>
            <w:vAlign w:val="center"/>
          </w:tcPr>
          <w:p w:rsidR="008171B9" w:rsidRPr="008171B9" w:rsidRDefault="008171B9" w:rsidP="008171B9">
            <w:pPr>
              <w:widowControl/>
              <w:jc w:val="left"/>
              <w:rPr>
                <w:rFonts w:ascii="宋体" w:eastAsia="宋体" w:hAnsi="宋体" w:cs="宋体"/>
                <w:color w:val="000000"/>
                <w:kern w:val="0"/>
                <w:sz w:val="22"/>
              </w:rPr>
            </w:pPr>
            <w:r w:rsidRPr="008171B9">
              <w:rPr>
                <w:rFonts w:ascii="宋体" w:eastAsia="宋体" w:hAnsi="宋体" w:cs="宋体" w:hint="eastAsia"/>
                <w:color w:val="000000"/>
                <w:kern w:val="0"/>
                <w:sz w:val="22"/>
              </w:rPr>
              <w:t xml:space="preserve">　</w:t>
            </w:r>
          </w:p>
        </w:tc>
      </w:tr>
      <w:tr w:rsidR="008171B9" w:rsidRPr="008171B9" w:rsidTr="00652DCB">
        <w:trPr>
          <w:trHeight w:val="270"/>
        </w:trPr>
        <w:tc>
          <w:tcPr>
            <w:tcW w:w="5046" w:type="dxa"/>
            <w:tcBorders>
              <w:top w:val="nil"/>
              <w:left w:val="nil"/>
              <w:bottom w:val="single" w:sz="4" w:space="0" w:color="auto"/>
              <w:right w:val="single" w:sz="4" w:space="0" w:color="auto"/>
            </w:tcBorders>
            <w:shd w:val="clear" w:color="000000" w:fill="FFFFFF"/>
            <w:vAlign w:val="center"/>
          </w:tcPr>
          <w:p w:rsidR="008171B9" w:rsidRPr="008171B9" w:rsidRDefault="008171B9" w:rsidP="008171B9">
            <w:pPr>
              <w:widowControl/>
              <w:jc w:val="left"/>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现金流量套期储备（</w:t>
            </w:r>
            <w:r w:rsidRPr="008171B9">
              <w:rPr>
                <w:rFonts w:ascii="仿宋_GB2312" w:eastAsia="仿宋_GB2312" w:hAnsi="仿宋" w:cs="Times New Roman" w:hint="eastAsia"/>
                <w:szCs w:val="21"/>
              </w:rPr>
              <w:t>现金流量套期损益的有效部分）</w:t>
            </w:r>
          </w:p>
        </w:tc>
        <w:tc>
          <w:tcPr>
            <w:tcW w:w="636" w:type="dxa"/>
            <w:tcBorders>
              <w:top w:val="nil"/>
              <w:left w:val="nil"/>
              <w:bottom w:val="single" w:sz="4" w:space="0" w:color="auto"/>
              <w:right w:val="single" w:sz="4" w:space="0" w:color="auto"/>
            </w:tcBorders>
            <w:vAlign w:val="center"/>
          </w:tcPr>
          <w:p w:rsidR="008171B9" w:rsidRPr="008171B9" w:rsidRDefault="008171B9" w:rsidP="008171B9">
            <w:pPr>
              <w:widowControl/>
              <w:jc w:val="left"/>
              <w:rPr>
                <w:rFonts w:ascii="宋体" w:eastAsia="宋体" w:hAnsi="宋体" w:cs="宋体"/>
                <w:color w:val="000000"/>
                <w:kern w:val="0"/>
                <w:sz w:val="22"/>
              </w:rPr>
            </w:pPr>
            <w:r w:rsidRPr="008171B9">
              <w:rPr>
                <w:rFonts w:ascii="宋体" w:eastAsia="宋体" w:hAnsi="宋体" w:cs="宋体" w:hint="eastAsia"/>
                <w:color w:val="000000"/>
                <w:kern w:val="0"/>
                <w:sz w:val="22"/>
              </w:rPr>
              <w:t xml:space="preserve">　</w:t>
            </w:r>
          </w:p>
        </w:tc>
        <w:tc>
          <w:tcPr>
            <w:tcW w:w="771" w:type="dxa"/>
            <w:tcBorders>
              <w:top w:val="nil"/>
              <w:left w:val="nil"/>
              <w:bottom w:val="single" w:sz="4" w:space="0" w:color="auto"/>
              <w:right w:val="single" w:sz="4" w:space="0" w:color="auto"/>
            </w:tcBorders>
            <w:vAlign w:val="center"/>
          </w:tcPr>
          <w:p w:rsidR="008171B9" w:rsidRPr="008171B9" w:rsidRDefault="008171B9" w:rsidP="008171B9">
            <w:pPr>
              <w:widowControl/>
              <w:jc w:val="left"/>
              <w:rPr>
                <w:rFonts w:ascii="宋体" w:eastAsia="宋体" w:hAnsi="宋体" w:cs="宋体"/>
                <w:color w:val="000000"/>
                <w:kern w:val="0"/>
                <w:sz w:val="22"/>
              </w:rPr>
            </w:pPr>
            <w:r w:rsidRPr="008171B9">
              <w:rPr>
                <w:rFonts w:ascii="宋体" w:eastAsia="宋体" w:hAnsi="宋体" w:cs="宋体" w:hint="eastAsia"/>
                <w:color w:val="000000"/>
                <w:kern w:val="0"/>
                <w:sz w:val="22"/>
              </w:rPr>
              <w:t xml:space="preserve">　</w:t>
            </w:r>
          </w:p>
        </w:tc>
        <w:tc>
          <w:tcPr>
            <w:tcW w:w="636" w:type="dxa"/>
            <w:tcBorders>
              <w:top w:val="nil"/>
              <w:left w:val="nil"/>
              <w:bottom w:val="single" w:sz="4" w:space="0" w:color="auto"/>
              <w:right w:val="single" w:sz="4" w:space="0" w:color="auto"/>
            </w:tcBorders>
            <w:vAlign w:val="center"/>
          </w:tcPr>
          <w:p w:rsidR="008171B9" w:rsidRPr="008171B9" w:rsidRDefault="008171B9" w:rsidP="008171B9">
            <w:pPr>
              <w:widowControl/>
              <w:jc w:val="left"/>
              <w:rPr>
                <w:rFonts w:ascii="宋体" w:eastAsia="宋体" w:hAnsi="宋体" w:cs="宋体"/>
                <w:color w:val="000000"/>
                <w:kern w:val="0"/>
                <w:sz w:val="22"/>
              </w:rPr>
            </w:pPr>
            <w:r w:rsidRPr="008171B9">
              <w:rPr>
                <w:rFonts w:ascii="宋体" w:eastAsia="宋体" w:hAnsi="宋体" w:cs="宋体" w:hint="eastAsia"/>
                <w:color w:val="000000"/>
                <w:kern w:val="0"/>
                <w:sz w:val="22"/>
              </w:rPr>
              <w:t xml:space="preserve">　</w:t>
            </w:r>
          </w:p>
        </w:tc>
        <w:tc>
          <w:tcPr>
            <w:tcW w:w="797" w:type="dxa"/>
            <w:tcBorders>
              <w:top w:val="nil"/>
              <w:left w:val="nil"/>
              <w:bottom w:val="single" w:sz="4" w:space="0" w:color="auto"/>
              <w:right w:val="single" w:sz="4" w:space="0" w:color="auto"/>
            </w:tcBorders>
            <w:vAlign w:val="center"/>
          </w:tcPr>
          <w:p w:rsidR="008171B9" w:rsidRPr="008171B9" w:rsidRDefault="008171B9" w:rsidP="008171B9">
            <w:pPr>
              <w:widowControl/>
              <w:jc w:val="left"/>
              <w:rPr>
                <w:rFonts w:ascii="宋体" w:eastAsia="宋体" w:hAnsi="宋体" w:cs="宋体"/>
                <w:color w:val="000000"/>
                <w:kern w:val="0"/>
                <w:sz w:val="22"/>
              </w:rPr>
            </w:pPr>
            <w:r w:rsidRPr="008171B9">
              <w:rPr>
                <w:rFonts w:ascii="宋体" w:eastAsia="宋体" w:hAnsi="宋体" w:cs="宋体" w:hint="eastAsia"/>
                <w:color w:val="000000"/>
                <w:kern w:val="0"/>
                <w:sz w:val="22"/>
              </w:rPr>
              <w:t xml:space="preserve">　</w:t>
            </w:r>
          </w:p>
        </w:tc>
        <w:tc>
          <w:tcPr>
            <w:tcW w:w="636" w:type="dxa"/>
            <w:tcBorders>
              <w:top w:val="nil"/>
              <w:left w:val="nil"/>
              <w:bottom w:val="single" w:sz="4" w:space="0" w:color="auto"/>
              <w:right w:val="nil"/>
            </w:tcBorders>
            <w:vAlign w:val="center"/>
          </w:tcPr>
          <w:p w:rsidR="008171B9" w:rsidRPr="008171B9" w:rsidRDefault="008171B9" w:rsidP="008171B9">
            <w:pPr>
              <w:widowControl/>
              <w:jc w:val="left"/>
              <w:rPr>
                <w:rFonts w:ascii="宋体" w:eastAsia="宋体" w:hAnsi="宋体" w:cs="宋体"/>
                <w:color w:val="000000"/>
                <w:kern w:val="0"/>
                <w:sz w:val="22"/>
              </w:rPr>
            </w:pPr>
            <w:r w:rsidRPr="008171B9">
              <w:rPr>
                <w:rFonts w:ascii="宋体" w:eastAsia="宋体" w:hAnsi="宋体" w:cs="宋体" w:hint="eastAsia"/>
                <w:color w:val="000000"/>
                <w:kern w:val="0"/>
                <w:sz w:val="22"/>
              </w:rPr>
              <w:t xml:space="preserve">　</w:t>
            </w:r>
          </w:p>
        </w:tc>
      </w:tr>
      <w:tr w:rsidR="008171B9" w:rsidRPr="008171B9" w:rsidTr="00652DCB">
        <w:trPr>
          <w:trHeight w:val="270"/>
        </w:trPr>
        <w:tc>
          <w:tcPr>
            <w:tcW w:w="5046" w:type="dxa"/>
            <w:tcBorders>
              <w:top w:val="nil"/>
              <w:left w:val="nil"/>
              <w:bottom w:val="single" w:sz="4" w:space="0" w:color="auto"/>
              <w:right w:val="single" w:sz="4" w:space="0" w:color="auto"/>
            </w:tcBorders>
            <w:shd w:val="clear" w:color="000000" w:fill="FFFFFF"/>
            <w:vAlign w:val="center"/>
          </w:tcPr>
          <w:p w:rsidR="008171B9" w:rsidRPr="008171B9" w:rsidRDefault="008171B9" w:rsidP="008171B9">
            <w:pPr>
              <w:widowControl/>
              <w:jc w:val="left"/>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外币财务报表折算差额</w:t>
            </w:r>
          </w:p>
        </w:tc>
        <w:tc>
          <w:tcPr>
            <w:tcW w:w="636" w:type="dxa"/>
            <w:tcBorders>
              <w:top w:val="nil"/>
              <w:left w:val="nil"/>
              <w:bottom w:val="single" w:sz="4" w:space="0" w:color="auto"/>
              <w:right w:val="single" w:sz="4" w:space="0" w:color="auto"/>
            </w:tcBorders>
            <w:vAlign w:val="center"/>
          </w:tcPr>
          <w:p w:rsidR="008171B9" w:rsidRPr="008171B9" w:rsidRDefault="008171B9" w:rsidP="008171B9">
            <w:pPr>
              <w:widowControl/>
              <w:jc w:val="left"/>
              <w:rPr>
                <w:rFonts w:ascii="宋体" w:eastAsia="宋体" w:hAnsi="宋体" w:cs="宋体"/>
                <w:color w:val="000000"/>
                <w:kern w:val="0"/>
                <w:sz w:val="22"/>
              </w:rPr>
            </w:pPr>
            <w:r w:rsidRPr="008171B9">
              <w:rPr>
                <w:rFonts w:ascii="宋体" w:eastAsia="宋体" w:hAnsi="宋体" w:cs="宋体" w:hint="eastAsia"/>
                <w:color w:val="000000"/>
                <w:kern w:val="0"/>
                <w:sz w:val="22"/>
              </w:rPr>
              <w:t xml:space="preserve">　</w:t>
            </w:r>
          </w:p>
        </w:tc>
        <w:tc>
          <w:tcPr>
            <w:tcW w:w="771" w:type="dxa"/>
            <w:tcBorders>
              <w:top w:val="nil"/>
              <w:left w:val="nil"/>
              <w:bottom w:val="single" w:sz="4" w:space="0" w:color="auto"/>
              <w:right w:val="single" w:sz="4" w:space="0" w:color="auto"/>
            </w:tcBorders>
            <w:vAlign w:val="center"/>
          </w:tcPr>
          <w:p w:rsidR="008171B9" w:rsidRPr="008171B9" w:rsidRDefault="008171B9" w:rsidP="008171B9">
            <w:pPr>
              <w:widowControl/>
              <w:jc w:val="left"/>
              <w:rPr>
                <w:rFonts w:ascii="宋体" w:eastAsia="宋体" w:hAnsi="宋体" w:cs="宋体"/>
                <w:color w:val="000000"/>
                <w:kern w:val="0"/>
                <w:sz w:val="22"/>
              </w:rPr>
            </w:pPr>
            <w:r w:rsidRPr="008171B9">
              <w:rPr>
                <w:rFonts w:ascii="宋体" w:eastAsia="宋体" w:hAnsi="宋体" w:cs="宋体" w:hint="eastAsia"/>
                <w:color w:val="000000"/>
                <w:kern w:val="0"/>
                <w:sz w:val="22"/>
              </w:rPr>
              <w:t xml:space="preserve">　</w:t>
            </w:r>
          </w:p>
        </w:tc>
        <w:tc>
          <w:tcPr>
            <w:tcW w:w="636" w:type="dxa"/>
            <w:tcBorders>
              <w:top w:val="nil"/>
              <w:left w:val="nil"/>
              <w:bottom w:val="single" w:sz="4" w:space="0" w:color="auto"/>
              <w:right w:val="single" w:sz="4" w:space="0" w:color="auto"/>
            </w:tcBorders>
            <w:vAlign w:val="center"/>
          </w:tcPr>
          <w:p w:rsidR="008171B9" w:rsidRPr="008171B9" w:rsidRDefault="008171B9" w:rsidP="008171B9">
            <w:pPr>
              <w:widowControl/>
              <w:jc w:val="left"/>
              <w:rPr>
                <w:rFonts w:ascii="宋体" w:eastAsia="宋体" w:hAnsi="宋体" w:cs="宋体"/>
                <w:color w:val="000000"/>
                <w:kern w:val="0"/>
                <w:sz w:val="22"/>
              </w:rPr>
            </w:pPr>
            <w:r w:rsidRPr="008171B9">
              <w:rPr>
                <w:rFonts w:ascii="宋体" w:eastAsia="宋体" w:hAnsi="宋体" w:cs="宋体" w:hint="eastAsia"/>
                <w:color w:val="000000"/>
                <w:kern w:val="0"/>
                <w:sz w:val="22"/>
              </w:rPr>
              <w:t xml:space="preserve">　</w:t>
            </w:r>
          </w:p>
        </w:tc>
        <w:tc>
          <w:tcPr>
            <w:tcW w:w="797" w:type="dxa"/>
            <w:tcBorders>
              <w:top w:val="nil"/>
              <w:left w:val="nil"/>
              <w:bottom w:val="single" w:sz="4" w:space="0" w:color="auto"/>
              <w:right w:val="single" w:sz="4" w:space="0" w:color="auto"/>
            </w:tcBorders>
            <w:vAlign w:val="center"/>
          </w:tcPr>
          <w:p w:rsidR="008171B9" w:rsidRPr="008171B9" w:rsidRDefault="008171B9" w:rsidP="008171B9">
            <w:pPr>
              <w:widowControl/>
              <w:jc w:val="left"/>
              <w:rPr>
                <w:rFonts w:ascii="宋体" w:eastAsia="宋体" w:hAnsi="宋体" w:cs="宋体"/>
                <w:color w:val="000000"/>
                <w:kern w:val="0"/>
                <w:sz w:val="22"/>
              </w:rPr>
            </w:pPr>
            <w:r w:rsidRPr="008171B9">
              <w:rPr>
                <w:rFonts w:ascii="宋体" w:eastAsia="宋体" w:hAnsi="宋体" w:cs="宋体" w:hint="eastAsia"/>
                <w:color w:val="000000"/>
                <w:kern w:val="0"/>
                <w:sz w:val="22"/>
              </w:rPr>
              <w:t xml:space="preserve">　</w:t>
            </w:r>
          </w:p>
        </w:tc>
        <w:tc>
          <w:tcPr>
            <w:tcW w:w="636" w:type="dxa"/>
            <w:tcBorders>
              <w:top w:val="nil"/>
              <w:left w:val="nil"/>
              <w:bottom w:val="single" w:sz="4" w:space="0" w:color="auto"/>
              <w:right w:val="nil"/>
            </w:tcBorders>
            <w:vAlign w:val="center"/>
          </w:tcPr>
          <w:p w:rsidR="008171B9" w:rsidRPr="008171B9" w:rsidRDefault="008171B9" w:rsidP="008171B9">
            <w:pPr>
              <w:widowControl/>
              <w:jc w:val="left"/>
              <w:rPr>
                <w:rFonts w:ascii="宋体" w:eastAsia="宋体" w:hAnsi="宋体" w:cs="宋体"/>
                <w:color w:val="000000"/>
                <w:kern w:val="0"/>
                <w:sz w:val="22"/>
              </w:rPr>
            </w:pPr>
            <w:r w:rsidRPr="008171B9">
              <w:rPr>
                <w:rFonts w:ascii="宋体" w:eastAsia="宋体" w:hAnsi="宋体" w:cs="宋体" w:hint="eastAsia"/>
                <w:color w:val="000000"/>
                <w:kern w:val="0"/>
                <w:sz w:val="22"/>
              </w:rPr>
              <w:t xml:space="preserve">　</w:t>
            </w:r>
          </w:p>
        </w:tc>
      </w:tr>
      <w:tr w:rsidR="008171B9" w:rsidRPr="008171B9" w:rsidTr="00652DCB">
        <w:trPr>
          <w:trHeight w:val="293"/>
        </w:trPr>
        <w:tc>
          <w:tcPr>
            <w:tcW w:w="5046" w:type="dxa"/>
            <w:tcBorders>
              <w:top w:val="nil"/>
              <w:left w:val="nil"/>
              <w:bottom w:val="single" w:sz="4" w:space="0" w:color="auto"/>
              <w:right w:val="single" w:sz="4" w:space="0" w:color="auto"/>
            </w:tcBorders>
            <w:vAlign w:val="center"/>
          </w:tcPr>
          <w:p w:rsidR="008171B9" w:rsidRPr="008171B9" w:rsidRDefault="008171B9" w:rsidP="008171B9">
            <w:pPr>
              <w:widowControl/>
              <w:jc w:val="center"/>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其他综合收益合计</w:t>
            </w:r>
          </w:p>
        </w:tc>
        <w:tc>
          <w:tcPr>
            <w:tcW w:w="636" w:type="dxa"/>
            <w:tcBorders>
              <w:top w:val="nil"/>
              <w:left w:val="nil"/>
              <w:bottom w:val="single" w:sz="4" w:space="0" w:color="auto"/>
              <w:right w:val="single" w:sz="4" w:space="0" w:color="auto"/>
            </w:tcBorders>
            <w:vAlign w:val="center"/>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 xml:space="preserve">　</w:t>
            </w:r>
          </w:p>
        </w:tc>
        <w:tc>
          <w:tcPr>
            <w:tcW w:w="771" w:type="dxa"/>
            <w:tcBorders>
              <w:top w:val="nil"/>
              <w:left w:val="nil"/>
              <w:bottom w:val="single" w:sz="4" w:space="0" w:color="auto"/>
              <w:right w:val="single" w:sz="4" w:space="0" w:color="auto"/>
            </w:tcBorders>
            <w:vAlign w:val="center"/>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 xml:space="preserve">　</w:t>
            </w:r>
          </w:p>
        </w:tc>
        <w:tc>
          <w:tcPr>
            <w:tcW w:w="636" w:type="dxa"/>
            <w:tcBorders>
              <w:top w:val="nil"/>
              <w:left w:val="nil"/>
              <w:bottom w:val="single" w:sz="4" w:space="0" w:color="auto"/>
              <w:right w:val="single" w:sz="4" w:space="0" w:color="auto"/>
            </w:tcBorders>
            <w:vAlign w:val="center"/>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 xml:space="preserve">　</w:t>
            </w:r>
          </w:p>
        </w:tc>
        <w:tc>
          <w:tcPr>
            <w:tcW w:w="797" w:type="dxa"/>
            <w:tcBorders>
              <w:top w:val="nil"/>
              <w:left w:val="nil"/>
              <w:bottom w:val="single" w:sz="4" w:space="0" w:color="auto"/>
              <w:right w:val="single" w:sz="4" w:space="0" w:color="auto"/>
            </w:tcBorders>
            <w:vAlign w:val="center"/>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 xml:space="preserve">　</w:t>
            </w:r>
          </w:p>
        </w:tc>
        <w:tc>
          <w:tcPr>
            <w:tcW w:w="636" w:type="dxa"/>
            <w:tcBorders>
              <w:top w:val="nil"/>
              <w:left w:val="nil"/>
              <w:bottom w:val="single" w:sz="4" w:space="0" w:color="auto"/>
              <w:right w:val="nil"/>
            </w:tcBorders>
            <w:vAlign w:val="center"/>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 xml:space="preserve">　</w:t>
            </w:r>
          </w:p>
        </w:tc>
      </w:tr>
    </w:tbl>
    <w:p w:rsidR="008171B9" w:rsidRPr="008171B9" w:rsidRDefault="008171B9" w:rsidP="008171B9">
      <w:pPr>
        <w:spacing w:line="440" w:lineRule="exact"/>
        <w:rPr>
          <w:rFonts w:ascii="仿宋_GB2312" w:eastAsia="仿宋_GB2312" w:hAnsi="仿宋" w:cs="Times New Roman" w:hint="eastAsia"/>
          <w:bCs/>
          <w:szCs w:val="21"/>
        </w:rPr>
      </w:pPr>
      <w:bookmarkStart w:id="78" w:name="_Toc302738375"/>
      <w:r w:rsidRPr="008171B9">
        <w:rPr>
          <w:rFonts w:ascii="仿宋_GB2312" w:eastAsia="仿宋_GB2312" w:hAnsi="仿宋" w:cs="Times New Roman" w:hint="eastAsia"/>
          <w:bCs/>
          <w:szCs w:val="21"/>
        </w:rPr>
        <w:t>注：“其他权益工具投资公允价值变动”、“企业自身信用风险公允价值变动”、“其他债权投资公允价值变动”、“金融资产重分类计入其他综合收益的金额”、“其他债权投资信用减值准备” 仅适用于执行新金融准则的企业。</w:t>
      </w:r>
    </w:p>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bookmarkStart w:id="79" w:name="_Toc302738372"/>
      <w:r w:rsidRPr="008171B9">
        <w:rPr>
          <w:rFonts w:ascii="仿宋_GB2312" w:eastAsia="仿宋_GB2312" w:hAnsi="仿宋" w:cs="MingLiU" w:hint="eastAsia"/>
          <w:kern w:val="0"/>
          <w:sz w:val="24"/>
          <w:szCs w:val="28"/>
        </w:rPr>
        <w:t>（六十九）每股收益（仅限于上市公司和证监会已经明确复函企业同意发行股票的拟上市公司披露）</w:t>
      </w:r>
      <w:bookmarkEnd w:id="79"/>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1.基本每股收益和稀释每股收益分子、分母的计算过程。</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lastRenderedPageBreak/>
        <w:t>2.列报期间不具有稀释性但以后期间很可能具有稀释性的潜在普通股。</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3.在资产负债表日至财务报告批准报出日之间，企业发行在外普通股或潜在普通股股数发生重大变化的情况，如股份发行、股份回购、潜在普通股发行、潜在普通股转换或行权等。</w:t>
      </w:r>
    </w:p>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（七十）非货币性资产交换</w:t>
      </w:r>
      <w:bookmarkEnd w:id="78"/>
    </w:p>
    <w:p w:rsidR="008171B9" w:rsidRPr="008171B9" w:rsidRDefault="008171B9" w:rsidP="008171B9">
      <w:pPr>
        <w:spacing w:line="440" w:lineRule="exact"/>
        <w:ind w:firstLineChars="200" w:firstLine="480"/>
        <w:rPr>
          <w:rFonts w:ascii="仿宋_GB2312" w:eastAsia="仿宋_GB2312" w:hAnsi="仿宋" w:cs="MingLiU"/>
          <w:kern w:val="0"/>
          <w:sz w:val="24"/>
          <w:szCs w:val="28"/>
        </w:rPr>
      </w:pPr>
      <w:r w:rsidRPr="008171B9">
        <w:rPr>
          <w:rFonts w:ascii="仿宋_GB2312" w:eastAsia="仿宋_GB2312" w:hAnsi="仿宋" w:cs="MingLiU" w:hint="eastAsia"/>
          <w:kern w:val="0"/>
          <w:sz w:val="24"/>
          <w:szCs w:val="28"/>
        </w:rPr>
        <w:t>1.非货币性资产交换是否具有商业实质及其原因。</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kern w:val="0"/>
          <w:sz w:val="24"/>
          <w:szCs w:val="28"/>
        </w:rPr>
        <w:t>2.</w:t>
      </w:r>
      <w:r w:rsidRPr="008171B9">
        <w:rPr>
          <w:rFonts w:ascii="仿宋_GB2312" w:eastAsia="仿宋_GB2312" w:hAnsi="仿宋" w:cs="MingLiU" w:hint="eastAsia"/>
          <w:kern w:val="0"/>
          <w:sz w:val="24"/>
          <w:szCs w:val="28"/>
        </w:rPr>
        <w:t>换入资产、换出资产的类别。</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kern w:val="0"/>
          <w:sz w:val="24"/>
          <w:szCs w:val="28"/>
        </w:rPr>
        <w:t>3</w:t>
      </w:r>
      <w:r w:rsidRPr="008171B9">
        <w:rPr>
          <w:rFonts w:ascii="仿宋_GB2312" w:eastAsia="仿宋_GB2312" w:hAnsi="仿宋" w:cs="MingLiU" w:hint="eastAsia"/>
          <w:kern w:val="0"/>
          <w:sz w:val="24"/>
          <w:szCs w:val="28"/>
        </w:rPr>
        <w:t>.换入资产初始计量金额的确定方式。</w:t>
      </w:r>
    </w:p>
    <w:p w:rsidR="008171B9" w:rsidRPr="008171B9" w:rsidRDefault="008171B9" w:rsidP="008171B9">
      <w:pPr>
        <w:spacing w:line="440" w:lineRule="exact"/>
        <w:ind w:firstLineChars="200" w:firstLine="480"/>
        <w:rPr>
          <w:rFonts w:ascii="仿宋_GB2312" w:eastAsia="仿宋_GB2312" w:hAnsi="仿宋" w:cs="MingLiU"/>
          <w:kern w:val="0"/>
          <w:sz w:val="24"/>
          <w:szCs w:val="28"/>
        </w:rPr>
      </w:pPr>
      <w:r w:rsidRPr="008171B9">
        <w:rPr>
          <w:rFonts w:ascii="仿宋_GB2312" w:eastAsia="仿宋_GB2312" w:hAnsi="仿宋" w:cs="MingLiU"/>
          <w:kern w:val="0"/>
          <w:sz w:val="24"/>
          <w:szCs w:val="28"/>
        </w:rPr>
        <w:t>4</w:t>
      </w:r>
      <w:r w:rsidRPr="008171B9">
        <w:rPr>
          <w:rFonts w:ascii="仿宋_GB2312" w:eastAsia="仿宋_GB2312" w:hAnsi="仿宋" w:cs="MingLiU" w:hint="eastAsia"/>
          <w:kern w:val="0"/>
          <w:sz w:val="24"/>
          <w:szCs w:val="28"/>
        </w:rPr>
        <w:t>.换入资产、换出资产的公允价值及换出资产的账面价值。</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kern w:val="0"/>
          <w:sz w:val="24"/>
          <w:szCs w:val="28"/>
        </w:rPr>
        <w:t>5.</w:t>
      </w:r>
      <w:r w:rsidRPr="008171B9">
        <w:rPr>
          <w:rFonts w:ascii="仿宋_GB2312" w:eastAsia="仿宋_GB2312" w:hAnsi="仿宋" w:cs="MingLiU" w:hint="eastAsia"/>
          <w:kern w:val="0"/>
          <w:sz w:val="24"/>
          <w:szCs w:val="28"/>
        </w:rPr>
        <w:t>非货币性资产交换确认的损益。</w:t>
      </w:r>
    </w:p>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bookmarkStart w:id="80" w:name="_Toc302738376"/>
      <w:r w:rsidRPr="008171B9">
        <w:rPr>
          <w:rFonts w:ascii="仿宋_GB2312" w:eastAsia="仿宋_GB2312" w:hAnsi="仿宋" w:cs="MingLiU" w:hint="eastAsia"/>
          <w:kern w:val="0"/>
          <w:sz w:val="24"/>
          <w:szCs w:val="28"/>
        </w:rPr>
        <w:t>（七十一）股份支付</w:t>
      </w:r>
      <w:bookmarkEnd w:id="80"/>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bookmarkStart w:id="81" w:name="_Toc241636505"/>
      <w:bookmarkStart w:id="82" w:name="_Toc247094129"/>
      <w:bookmarkStart w:id="83" w:name="_Toc247371913"/>
      <w:r w:rsidRPr="008171B9">
        <w:rPr>
          <w:rFonts w:ascii="仿宋_GB2312" w:eastAsia="仿宋_GB2312" w:hAnsi="仿宋" w:cs="MingLiU" w:hint="eastAsia"/>
          <w:kern w:val="0"/>
          <w:sz w:val="24"/>
          <w:szCs w:val="28"/>
        </w:rPr>
        <w:t>1.股份支付总体情况</w:t>
      </w:r>
      <w:bookmarkEnd w:id="81"/>
      <w:bookmarkEnd w:id="82"/>
      <w:bookmarkEnd w:id="83"/>
      <w:r w:rsidRPr="008171B9">
        <w:rPr>
          <w:rFonts w:ascii="仿宋_GB2312" w:eastAsia="仿宋_GB2312" w:hAnsi="仿宋" w:cs="MingLiU" w:hint="eastAsia"/>
          <w:kern w:val="0"/>
          <w:sz w:val="24"/>
          <w:szCs w:val="28"/>
        </w:rPr>
        <w:t xml:space="preserve"> </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6378"/>
        <w:gridCol w:w="1946"/>
      </w:tblGrid>
      <w:tr w:rsidR="008171B9" w:rsidRPr="008171B9" w:rsidTr="00652DCB">
        <w:trPr>
          <w:trHeight w:val="397"/>
          <w:jc w:val="center"/>
        </w:trPr>
        <w:tc>
          <w:tcPr>
            <w:tcW w:w="6378" w:type="dxa"/>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公司本年授予的各项权益工具总额</w:t>
            </w:r>
          </w:p>
        </w:tc>
        <w:tc>
          <w:tcPr>
            <w:tcW w:w="1946"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6378" w:type="dxa"/>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公司本年行权的各项权益工具总额</w:t>
            </w:r>
          </w:p>
        </w:tc>
        <w:tc>
          <w:tcPr>
            <w:tcW w:w="1946"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6378" w:type="dxa"/>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公司本年失效的各项权益工具总额</w:t>
            </w:r>
          </w:p>
        </w:tc>
        <w:tc>
          <w:tcPr>
            <w:tcW w:w="1946"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6378" w:type="dxa"/>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公司年末发行在外的股份期权行权价格的范围和合同剩余期限</w:t>
            </w:r>
          </w:p>
        </w:tc>
        <w:tc>
          <w:tcPr>
            <w:tcW w:w="1946"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6378" w:type="dxa"/>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公司年末其他权益工具行权价格的范围和合同剩余期限</w:t>
            </w:r>
          </w:p>
        </w:tc>
        <w:tc>
          <w:tcPr>
            <w:tcW w:w="1946" w:type="dxa"/>
          </w:tcPr>
          <w:p w:rsidR="008171B9" w:rsidRPr="008171B9" w:rsidRDefault="008171B9" w:rsidP="008171B9">
            <w:pPr>
              <w:spacing w:line="440" w:lineRule="exact"/>
              <w:rPr>
                <w:rFonts w:ascii="仿宋_GB2312" w:eastAsia="仿宋_GB2312" w:hAnsi="仿宋" w:cs="Times New Roman" w:hint="eastAsia"/>
                <w:szCs w:val="21"/>
              </w:rPr>
            </w:pPr>
          </w:p>
        </w:tc>
      </w:tr>
    </w:tbl>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bookmarkStart w:id="84" w:name="_Toc247094130"/>
      <w:bookmarkStart w:id="85" w:name="_Toc247371914"/>
      <w:bookmarkStart w:id="86" w:name="_Toc241636506"/>
      <w:r w:rsidRPr="008171B9">
        <w:rPr>
          <w:rFonts w:ascii="仿宋_GB2312" w:eastAsia="仿宋_GB2312" w:hAnsi="仿宋" w:cs="MingLiU" w:hint="eastAsia"/>
          <w:kern w:val="0"/>
          <w:sz w:val="24"/>
          <w:szCs w:val="28"/>
        </w:rPr>
        <w:t>2.以权益结算的股份支付情况</w:t>
      </w:r>
      <w:bookmarkEnd w:id="84"/>
      <w:bookmarkEnd w:id="85"/>
      <w:bookmarkEnd w:id="86"/>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6617"/>
        <w:gridCol w:w="1723"/>
      </w:tblGrid>
      <w:tr w:rsidR="008171B9" w:rsidRPr="008171B9" w:rsidTr="00652DCB">
        <w:trPr>
          <w:trHeight w:val="397"/>
          <w:jc w:val="center"/>
        </w:trPr>
        <w:tc>
          <w:tcPr>
            <w:tcW w:w="6617" w:type="dxa"/>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授予日权益工具公允价值的确定方法</w:t>
            </w:r>
          </w:p>
        </w:tc>
        <w:tc>
          <w:tcPr>
            <w:tcW w:w="1723"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6617" w:type="dxa"/>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对可行权权益工具数量的最佳估计的确定方法</w:t>
            </w:r>
          </w:p>
        </w:tc>
        <w:tc>
          <w:tcPr>
            <w:tcW w:w="1723"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6617" w:type="dxa"/>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本年估计与上期估计有重大差异的原因</w:t>
            </w:r>
          </w:p>
        </w:tc>
        <w:tc>
          <w:tcPr>
            <w:tcW w:w="1723"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6617" w:type="dxa"/>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资本公积中以权益结算的股份支付的累计金额</w:t>
            </w:r>
          </w:p>
        </w:tc>
        <w:tc>
          <w:tcPr>
            <w:tcW w:w="1723"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6617" w:type="dxa"/>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以权益结算的股份支付确认的费用总额</w:t>
            </w:r>
          </w:p>
        </w:tc>
        <w:tc>
          <w:tcPr>
            <w:tcW w:w="1723" w:type="dxa"/>
          </w:tcPr>
          <w:p w:rsidR="008171B9" w:rsidRPr="008171B9" w:rsidRDefault="008171B9" w:rsidP="008171B9">
            <w:pPr>
              <w:spacing w:line="440" w:lineRule="exact"/>
              <w:rPr>
                <w:rFonts w:ascii="仿宋_GB2312" w:eastAsia="仿宋_GB2312" w:hAnsi="仿宋" w:cs="Times New Roman" w:hint="eastAsia"/>
                <w:szCs w:val="21"/>
              </w:rPr>
            </w:pPr>
          </w:p>
        </w:tc>
      </w:tr>
    </w:tbl>
    <w:p w:rsidR="008171B9" w:rsidRPr="008171B9" w:rsidRDefault="008171B9" w:rsidP="008171B9">
      <w:pPr>
        <w:spacing w:line="440" w:lineRule="exact"/>
        <w:ind w:firstLineChars="200" w:firstLine="420"/>
        <w:rPr>
          <w:rFonts w:ascii="仿宋_GB2312" w:eastAsia="仿宋_GB2312" w:hAnsi="仿宋" w:cs="MingLiU" w:hint="eastAsia"/>
          <w:kern w:val="0"/>
          <w:szCs w:val="28"/>
        </w:rPr>
      </w:pPr>
      <w:r w:rsidRPr="008171B9">
        <w:rPr>
          <w:rFonts w:ascii="仿宋_GB2312" w:eastAsia="仿宋_GB2312" w:hAnsi="仿宋" w:cs="MingLiU" w:hint="eastAsia"/>
          <w:kern w:val="0"/>
          <w:szCs w:val="28"/>
        </w:rPr>
        <w:t>注：本年估计与上期估计有重大差异的原因如没有，请填写“无”。</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bookmarkStart w:id="87" w:name="_Toc241636507"/>
      <w:bookmarkStart w:id="88" w:name="_Toc247094131"/>
      <w:bookmarkStart w:id="89" w:name="_Toc247371915"/>
      <w:r w:rsidRPr="008171B9">
        <w:rPr>
          <w:rFonts w:ascii="仿宋_GB2312" w:eastAsia="仿宋_GB2312" w:hAnsi="仿宋" w:cs="MingLiU" w:hint="eastAsia"/>
          <w:kern w:val="0"/>
          <w:sz w:val="24"/>
          <w:szCs w:val="28"/>
        </w:rPr>
        <w:t>3.以现金结算的股份支付情况</w:t>
      </w:r>
      <w:bookmarkEnd w:id="87"/>
      <w:bookmarkEnd w:id="88"/>
      <w:bookmarkEnd w:id="89"/>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7806"/>
        <w:gridCol w:w="604"/>
      </w:tblGrid>
      <w:tr w:rsidR="008171B9" w:rsidRPr="008171B9" w:rsidTr="00652DCB">
        <w:trPr>
          <w:trHeight w:val="397"/>
          <w:jc w:val="center"/>
        </w:trPr>
        <w:tc>
          <w:tcPr>
            <w:tcW w:w="7806" w:type="dxa"/>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公司承担的、以股份或其他权益工具为基础计算确定的负债的公允价值确定方法</w:t>
            </w:r>
          </w:p>
        </w:tc>
        <w:tc>
          <w:tcPr>
            <w:tcW w:w="604"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7806" w:type="dxa"/>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负债中因以现金结算的股份支付产生的累计负债金额</w:t>
            </w:r>
          </w:p>
        </w:tc>
        <w:tc>
          <w:tcPr>
            <w:tcW w:w="604" w:type="dxa"/>
          </w:tcPr>
          <w:p w:rsidR="008171B9" w:rsidRPr="008171B9" w:rsidRDefault="008171B9" w:rsidP="008171B9">
            <w:pPr>
              <w:spacing w:line="440" w:lineRule="exact"/>
              <w:rPr>
                <w:rFonts w:ascii="仿宋_GB2312" w:eastAsia="仿宋_GB2312" w:hAnsi="仿宋" w:cs="Times New Roman" w:hint="eastAsia"/>
                <w:szCs w:val="21"/>
              </w:rPr>
            </w:pPr>
          </w:p>
        </w:tc>
      </w:tr>
      <w:tr w:rsidR="008171B9" w:rsidRPr="008171B9" w:rsidTr="00652DCB">
        <w:trPr>
          <w:trHeight w:val="397"/>
          <w:jc w:val="center"/>
        </w:trPr>
        <w:tc>
          <w:tcPr>
            <w:tcW w:w="7806" w:type="dxa"/>
          </w:tcPr>
          <w:p w:rsidR="008171B9" w:rsidRPr="008171B9" w:rsidRDefault="008171B9" w:rsidP="008171B9">
            <w:pPr>
              <w:spacing w:line="440" w:lineRule="exact"/>
              <w:rPr>
                <w:rFonts w:ascii="仿宋_GB2312" w:eastAsia="仿宋_GB2312" w:hAnsi="仿宋" w:cs="Times New Roman" w:hint="eastAsia"/>
                <w:szCs w:val="21"/>
              </w:rPr>
            </w:pPr>
            <w:r w:rsidRPr="008171B9">
              <w:rPr>
                <w:rFonts w:ascii="仿宋_GB2312" w:eastAsia="仿宋_GB2312" w:hAnsi="仿宋" w:cs="Times New Roman" w:hint="eastAsia"/>
                <w:szCs w:val="21"/>
              </w:rPr>
              <w:t>以现金结算的股份支付而确认的费用总额</w:t>
            </w:r>
          </w:p>
        </w:tc>
        <w:tc>
          <w:tcPr>
            <w:tcW w:w="604" w:type="dxa"/>
          </w:tcPr>
          <w:p w:rsidR="008171B9" w:rsidRPr="008171B9" w:rsidRDefault="008171B9" w:rsidP="008171B9">
            <w:pPr>
              <w:spacing w:line="440" w:lineRule="exact"/>
              <w:rPr>
                <w:rFonts w:ascii="仿宋_GB2312" w:eastAsia="仿宋_GB2312" w:hAnsi="仿宋" w:cs="Times New Roman" w:hint="eastAsia"/>
                <w:szCs w:val="21"/>
              </w:rPr>
            </w:pPr>
          </w:p>
        </w:tc>
      </w:tr>
    </w:tbl>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bookmarkStart w:id="90" w:name="_Toc247094133"/>
      <w:bookmarkStart w:id="91" w:name="_Toc247371917"/>
      <w:bookmarkStart w:id="92" w:name="_Toc241636509"/>
      <w:r w:rsidRPr="008171B9">
        <w:rPr>
          <w:rFonts w:ascii="仿宋_GB2312" w:eastAsia="仿宋_GB2312" w:hAnsi="仿宋" w:cs="MingLiU" w:hint="eastAsia"/>
          <w:kern w:val="0"/>
          <w:sz w:val="24"/>
          <w:szCs w:val="28"/>
        </w:rPr>
        <w:t>4.股份支付的修改、终止情况</w:t>
      </w:r>
      <w:bookmarkEnd w:id="90"/>
      <w:bookmarkEnd w:id="91"/>
      <w:bookmarkEnd w:id="92"/>
    </w:p>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bookmarkStart w:id="93" w:name="_Toc302738377"/>
      <w:r w:rsidRPr="008171B9">
        <w:rPr>
          <w:rFonts w:ascii="仿宋_GB2312" w:eastAsia="仿宋_GB2312" w:hAnsi="仿宋" w:cs="MingLiU" w:hint="eastAsia"/>
          <w:kern w:val="0"/>
          <w:sz w:val="24"/>
          <w:szCs w:val="28"/>
        </w:rPr>
        <w:t>（七十二）债务重组</w:t>
      </w:r>
      <w:bookmarkEnd w:id="93"/>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1.债务人披露情况</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3576"/>
        <w:gridCol w:w="1635"/>
        <w:gridCol w:w="1560"/>
        <w:gridCol w:w="1751"/>
      </w:tblGrid>
      <w:tr w:rsidR="008171B9" w:rsidRPr="008171B9" w:rsidTr="00652DCB">
        <w:trPr>
          <w:trHeight w:val="397"/>
          <w:jc w:val="center"/>
        </w:trPr>
        <w:tc>
          <w:tcPr>
            <w:tcW w:w="3576"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宋体" w:hint="eastAsia"/>
                <w:kern w:val="0"/>
                <w:szCs w:val="21"/>
              </w:rPr>
              <w:lastRenderedPageBreak/>
              <w:t>债务重组方式</w:t>
            </w:r>
          </w:p>
        </w:tc>
        <w:tc>
          <w:tcPr>
            <w:tcW w:w="1635"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宋体" w:hint="eastAsia"/>
                <w:kern w:val="0"/>
                <w:szCs w:val="21"/>
              </w:rPr>
              <w:t>债务账面价值</w:t>
            </w:r>
          </w:p>
        </w:tc>
        <w:tc>
          <w:tcPr>
            <w:tcW w:w="1560"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宋体" w:hint="eastAsia"/>
                <w:kern w:val="0"/>
                <w:szCs w:val="21"/>
              </w:rPr>
              <w:t>债务重组利得金额</w:t>
            </w:r>
          </w:p>
        </w:tc>
        <w:tc>
          <w:tcPr>
            <w:tcW w:w="1751"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宋体" w:hint="eastAsia"/>
                <w:kern w:val="0"/>
                <w:szCs w:val="21"/>
              </w:rPr>
              <w:t>股本等所有者权益增加金额</w:t>
            </w:r>
          </w:p>
        </w:tc>
      </w:tr>
      <w:tr w:rsidR="008171B9" w:rsidRPr="008171B9" w:rsidTr="00652DCB">
        <w:trPr>
          <w:trHeight w:val="397"/>
          <w:jc w:val="center"/>
        </w:trPr>
        <w:tc>
          <w:tcPr>
            <w:tcW w:w="3576" w:type="dxa"/>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szCs w:val="21"/>
              </w:rPr>
              <w:t>以低于债务账面价值的现金清偿债务</w:t>
            </w:r>
          </w:p>
        </w:tc>
        <w:tc>
          <w:tcPr>
            <w:tcW w:w="1635"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1560"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p>
        </w:tc>
        <w:tc>
          <w:tcPr>
            <w:tcW w:w="1751" w:type="dxa"/>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Times New Roman" w:hint="eastAsia"/>
                <w:szCs w:val="21"/>
              </w:rPr>
              <w:t>--</w:t>
            </w:r>
          </w:p>
        </w:tc>
      </w:tr>
      <w:tr w:rsidR="008171B9" w:rsidRPr="008171B9" w:rsidTr="00652DCB">
        <w:trPr>
          <w:trHeight w:val="397"/>
          <w:jc w:val="center"/>
        </w:trPr>
        <w:tc>
          <w:tcPr>
            <w:tcW w:w="3576" w:type="dxa"/>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szCs w:val="21"/>
              </w:rPr>
              <w:t>以非现金资产清偿债务</w:t>
            </w:r>
          </w:p>
        </w:tc>
        <w:tc>
          <w:tcPr>
            <w:tcW w:w="1635"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1560"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p>
        </w:tc>
        <w:tc>
          <w:tcPr>
            <w:tcW w:w="1751" w:type="dxa"/>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Times New Roman" w:hint="eastAsia"/>
                <w:szCs w:val="21"/>
              </w:rPr>
              <w:t>--</w:t>
            </w:r>
          </w:p>
        </w:tc>
      </w:tr>
      <w:tr w:rsidR="008171B9" w:rsidRPr="008171B9" w:rsidTr="00652DCB">
        <w:trPr>
          <w:trHeight w:val="397"/>
          <w:jc w:val="center"/>
        </w:trPr>
        <w:tc>
          <w:tcPr>
            <w:tcW w:w="3576" w:type="dxa"/>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szCs w:val="21"/>
              </w:rPr>
              <w:t>债务转为资本</w:t>
            </w:r>
          </w:p>
        </w:tc>
        <w:tc>
          <w:tcPr>
            <w:tcW w:w="1635"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1560"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p>
        </w:tc>
        <w:tc>
          <w:tcPr>
            <w:tcW w:w="1751"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3576" w:type="dxa"/>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szCs w:val="21"/>
              </w:rPr>
              <w:t>修改其它债务条件</w:t>
            </w:r>
          </w:p>
        </w:tc>
        <w:tc>
          <w:tcPr>
            <w:tcW w:w="1635"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1560"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p>
        </w:tc>
        <w:tc>
          <w:tcPr>
            <w:tcW w:w="1751" w:type="dxa"/>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Times New Roman" w:hint="eastAsia"/>
                <w:szCs w:val="21"/>
              </w:rPr>
              <w:t>--</w:t>
            </w:r>
          </w:p>
        </w:tc>
      </w:tr>
      <w:tr w:rsidR="008171B9" w:rsidRPr="008171B9" w:rsidTr="00652DCB">
        <w:trPr>
          <w:trHeight w:val="397"/>
          <w:jc w:val="center"/>
        </w:trPr>
        <w:tc>
          <w:tcPr>
            <w:tcW w:w="3576" w:type="dxa"/>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szCs w:val="21"/>
              </w:rPr>
              <w:t>混合重组方式</w:t>
            </w:r>
          </w:p>
        </w:tc>
        <w:tc>
          <w:tcPr>
            <w:tcW w:w="1635"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1560"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1751"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r>
    </w:tbl>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2.债权人披露情况</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2645"/>
        <w:gridCol w:w="1431"/>
        <w:gridCol w:w="1735"/>
        <w:gridCol w:w="1583"/>
        <w:gridCol w:w="1128"/>
      </w:tblGrid>
      <w:tr w:rsidR="008171B9" w:rsidRPr="008171B9" w:rsidTr="00652DCB">
        <w:trPr>
          <w:trHeight w:val="397"/>
          <w:tblHeader/>
          <w:jc w:val="center"/>
        </w:trPr>
        <w:tc>
          <w:tcPr>
            <w:tcW w:w="2645"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宋体" w:hint="eastAsia"/>
                <w:kern w:val="0"/>
                <w:szCs w:val="21"/>
              </w:rPr>
              <w:t>债务重组方式</w:t>
            </w:r>
          </w:p>
        </w:tc>
        <w:tc>
          <w:tcPr>
            <w:tcW w:w="1431"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宋体" w:hint="eastAsia"/>
                <w:kern w:val="0"/>
                <w:szCs w:val="21"/>
              </w:rPr>
              <w:t>债权账面价值</w:t>
            </w:r>
          </w:p>
        </w:tc>
        <w:tc>
          <w:tcPr>
            <w:tcW w:w="1735"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宋体" w:hint="eastAsia"/>
                <w:kern w:val="0"/>
                <w:szCs w:val="21"/>
              </w:rPr>
              <w:t>债务重组损失金额</w:t>
            </w:r>
          </w:p>
        </w:tc>
        <w:tc>
          <w:tcPr>
            <w:tcW w:w="1583"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宋体" w:hint="eastAsia"/>
                <w:kern w:val="0"/>
                <w:szCs w:val="21"/>
              </w:rPr>
              <w:t>长期股权投资增加金额</w:t>
            </w:r>
          </w:p>
        </w:tc>
        <w:tc>
          <w:tcPr>
            <w:tcW w:w="1128"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宋体" w:hint="eastAsia"/>
                <w:kern w:val="0"/>
                <w:szCs w:val="21"/>
              </w:rPr>
              <w:t>占债务人股权的比例</w:t>
            </w:r>
          </w:p>
        </w:tc>
      </w:tr>
      <w:tr w:rsidR="008171B9" w:rsidRPr="008171B9" w:rsidTr="00652DCB">
        <w:trPr>
          <w:trHeight w:val="397"/>
          <w:jc w:val="center"/>
        </w:trPr>
        <w:tc>
          <w:tcPr>
            <w:tcW w:w="2645" w:type="dxa"/>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szCs w:val="21"/>
              </w:rPr>
              <w:t>低于债权账面价值的现金收回债权</w:t>
            </w:r>
          </w:p>
        </w:tc>
        <w:tc>
          <w:tcPr>
            <w:tcW w:w="1431"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1735" w:type="dxa"/>
            <w:vAlign w:val="center"/>
          </w:tcPr>
          <w:p w:rsidR="008171B9" w:rsidRPr="008171B9" w:rsidRDefault="008171B9" w:rsidP="008171B9">
            <w:pPr>
              <w:jc w:val="center"/>
              <w:rPr>
                <w:rFonts w:ascii="Calibri" w:eastAsia="宋体" w:hAnsi="Calibri" w:cs="Times New Roman"/>
              </w:rPr>
            </w:pPr>
          </w:p>
        </w:tc>
        <w:tc>
          <w:tcPr>
            <w:tcW w:w="1583" w:type="dxa"/>
            <w:vAlign w:val="center"/>
          </w:tcPr>
          <w:p w:rsidR="008171B9" w:rsidRPr="008171B9" w:rsidRDefault="008171B9" w:rsidP="008171B9">
            <w:pPr>
              <w:jc w:val="center"/>
              <w:rPr>
                <w:rFonts w:ascii="Calibri" w:eastAsia="宋体" w:hAnsi="Calibri" w:cs="Times New Roman"/>
              </w:rPr>
            </w:pPr>
            <w:r w:rsidRPr="008171B9">
              <w:rPr>
                <w:rFonts w:ascii="仿宋_GB2312" w:eastAsia="仿宋_GB2312" w:hAnsi="仿宋" w:cs="Times New Roman" w:hint="eastAsia"/>
                <w:szCs w:val="21"/>
              </w:rPr>
              <w:t>--</w:t>
            </w:r>
          </w:p>
        </w:tc>
        <w:tc>
          <w:tcPr>
            <w:tcW w:w="1128" w:type="dxa"/>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Times New Roman" w:hint="eastAsia"/>
                <w:szCs w:val="21"/>
              </w:rPr>
              <w:t>--</w:t>
            </w:r>
          </w:p>
        </w:tc>
      </w:tr>
      <w:tr w:rsidR="008171B9" w:rsidRPr="008171B9" w:rsidTr="00652DCB">
        <w:trPr>
          <w:trHeight w:val="397"/>
          <w:jc w:val="center"/>
        </w:trPr>
        <w:tc>
          <w:tcPr>
            <w:tcW w:w="2645" w:type="dxa"/>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szCs w:val="21"/>
              </w:rPr>
              <w:t>以非现金资产收回债权</w:t>
            </w:r>
          </w:p>
        </w:tc>
        <w:tc>
          <w:tcPr>
            <w:tcW w:w="1431"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1735" w:type="dxa"/>
            <w:vAlign w:val="center"/>
          </w:tcPr>
          <w:p w:rsidR="008171B9" w:rsidRPr="008171B9" w:rsidRDefault="008171B9" w:rsidP="008171B9">
            <w:pPr>
              <w:jc w:val="center"/>
              <w:rPr>
                <w:rFonts w:ascii="Calibri" w:eastAsia="宋体" w:hAnsi="Calibri" w:cs="Times New Roman"/>
              </w:rPr>
            </w:pPr>
          </w:p>
        </w:tc>
        <w:tc>
          <w:tcPr>
            <w:tcW w:w="1583" w:type="dxa"/>
            <w:vAlign w:val="center"/>
          </w:tcPr>
          <w:p w:rsidR="008171B9" w:rsidRPr="008171B9" w:rsidRDefault="008171B9" w:rsidP="008171B9">
            <w:pPr>
              <w:jc w:val="center"/>
              <w:rPr>
                <w:rFonts w:ascii="Calibri" w:eastAsia="宋体" w:hAnsi="Calibri" w:cs="Times New Roman"/>
              </w:rPr>
            </w:pPr>
            <w:r w:rsidRPr="008171B9">
              <w:rPr>
                <w:rFonts w:ascii="仿宋_GB2312" w:eastAsia="仿宋_GB2312" w:hAnsi="仿宋" w:cs="Times New Roman" w:hint="eastAsia"/>
                <w:szCs w:val="21"/>
              </w:rPr>
              <w:t>--</w:t>
            </w:r>
          </w:p>
        </w:tc>
        <w:tc>
          <w:tcPr>
            <w:tcW w:w="1128" w:type="dxa"/>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Times New Roman" w:hint="eastAsia"/>
                <w:szCs w:val="21"/>
              </w:rPr>
              <w:t>--</w:t>
            </w:r>
          </w:p>
        </w:tc>
      </w:tr>
      <w:tr w:rsidR="008171B9" w:rsidRPr="008171B9" w:rsidTr="00652DCB">
        <w:trPr>
          <w:trHeight w:val="397"/>
          <w:jc w:val="center"/>
        </w:trPr>
        <w:tc>
          <w:tcPr>
            <w:tcW w:w="2645" w:type="dxa"/>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szCs w:val="21"/>
              </w:rPr>
              <w:t>债权转为股权</w:t>
            </w:r>
          </w:p>
        </w:tc>
        <w:tc>
          <w:tcPr>
            <w:tcW w:w="1431"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1735"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1583"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1128"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2645" w:type="dxa"/>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szCs w:val="21"/>
              </w:rPr>
              <w:t>修改其它债务条件</w:t>
            </w:r>
          </w:p>
        </w:tc>
        <w:tc>
          <w:tcPr>
            <w:tcW w:w="1431"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1735" w:type="dxa"/>
            <w:vAlign w:val="center"/>
          </w:tcPr>
          <w:p w:rsidR="008171B9" w:rsidRPr="008171B9" w:rsidRDefault="008171B9" w:rsidP="008171B9">
            <w:pPr>
              <w:jc w:val="center"/>
              <w:rPr>
                <w:rFonts w:ascii="Calibri" w:eastAsia="宋体" w:hAnsi="Calibri" w:cs="Times New Roman"/>
              </w:rPr>
            </w:pPr>
          </w:p>
        </w:tc>
        <w:tc>
          <w:tcPr>
            <w:tcW w:w="1583" w:type="dxa"/>
            <w:vAlign w:val="center"/>
          </w:tcPr>
          <w:p w:rsidR="008171B9" w:rsidRPr="008171B9" w:rsidRDefault="008171B9" w:rsidP="008171B9">
            <w:pPr>
              <w:jc w:val="center"/>
              <w:rPr>
                <w:rFonts w:ascii="Calibri" w:eastAsia="宋体" w:hAnsi="Calibri" w:cs="Times New Roman"/>
              </w:rPr>
            </w:pPr>
            <w:r w:rsidRPr="008171B9">
              <w:rPr>
                <w:rFonts w:ascii="仿宋_GB2312" w:eastAsia="仿宋_GB2312" w:hAnsi="仿宋" w:cs="Times New Roman" w:hint="eastAsia"/>
                <w:szCs w:val="21"/>
              </w:rPr>
              <w:t>--</w:t>
            </w:r>
          </w:p>
        </w:tc>
        <w:tc>
          <w:tcPr>
            <w:tcW w:w="1128" w:type="dxa"/>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Times New Roman" w:hint="eastAsia"/>
                <w:szCs w:val="21"/>
              </w:rPr>
              <w:t>--</w:t>
            </w:r>
          </w:p>
        </w:tc>
      </w:tr>
      <w:tr w:rsidR="008171B9" w:rsidRPr="008171B9" w:rsidTr="00652DCB">
        <w:trPr>
          <w:trHeight w:val="397"/>
          <w:jc w:val="center"/>
        </w:trPr>
        <w:tc>
          <w:tcPr>
            <w:tcW w:w="2645" w:type="dxa"/>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szCs w:val="21"/>
              </w:rPr>
              <w:t>混合重组方式</w:t>
            </w:r>
          </w:p>
        </w:tc>
        <w:tc>
          <w:tcPr>
            <w:tcW w:w="1431"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1735"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1583"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1128"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r>
    </w:tbl>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bookmarkStart w:id="94" w:name="_Toc302738378"/>
      <w:r w:rsidRPr="008171B9">
        <w:rPr>
          <w:rFonts w:ascii="仿宋_GB2312" w:eastAsia="仿宋_GB2312" w:hAnsi="仿宋" w:cs="MingLiU" w:hint="eastAsia"/>
          <w:kern w:val="0"/>
          <w:sz w:val="24"/>
          <w:szCs w:val="28"/>
        </w:rPr>
        <w:t>（七十三）借款费用</w:t>
      </w:r>
      <w:bookmarkEnd w:id="94"/>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1.当期资本化的借款费用金额。</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2.当期用于计算确定借款费用资本化金额的资本化率。</w:t>
      </w:r>
    </w:p>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bookmarkStart w:id="95" w:name="_Toc302738379"/>
      <w:r w:rsidRPr="008171B9">
        <w:rPr>
          <w:rFonts w:ascii="仿宋_GB2312" w:eastAsia="仿宋_GB2312" w:hAnsi="仿宋" w:cs="MingLiU" w:hint="eastAsia"/>
          <w:kern w:val="0"/>
          <w:sz w:val="24"/>
          <w:szCs w:val="28"/>
        </w:rPr>
        <w:t>（七十四）外币折算</w:t>
      </w:r>
      <w:bookmarkEnd w:id="95"/>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1.计入当期损益的汇兑差额。</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2.处置境外经营对外币财务报表折算差额的影响。</w:t>
      </w:r>
    </w:p>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bookmarkStart w:id="96" w:name="_Toc302738380"/>
      <w:r w:rsidRPr="008171B9">
        <w:rPr>
          <w:rFonts w:ascii="仿宋_GB2312" w:eastAsia="仿宋_GB2312" w:hAnsi="仿宋" w:cs="MingLiU" w:hint="eastAsia"/>
          <w:kern w:val="0"/>
          <w:sz w:val="24"/>
          <w:szCs w:val="28"/>
        </w:rPr>
        <w:t>（七十五）租赁</w:t>
      </w:r>
      <w:bookmarkEnd w:id="96"/>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1.融资租赁出租人应当说明未实现融资收益的余额，并披露与融资租赁有关的下列信息：</w:t>
      </w:r>
    </w:p>
    <w:tbl>
      <w:tblPr>
        <w:tblW w:w="0" w:type="auto"/>
        <w:jc w:val="center"/>
        <w:tblBorders>
          <w:top w:val="single" w:sz="4" w:space="0" w:color="auto"/>
          <w:bottom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562"/>
        <w:gridCol w:w="2800"/>
      </w:tblGrid>
      <w:tr w:rsidR="008171B9" w:rsidRPr="008171B9" w:rsidTr="00652DCB">
        <w:trPr>
          <w:trHeight w:val="397"/>
          <w:jc w:val="center"/>
        </w:trPr>
        <w:tc>
          <w:tcPr>
            <w:tcW w:w="5562" w:type="dxa"/>
            <w:tcMar>
              <w:top w:w="28" w:type="dxa"/>
              <w:left w:w="28" w:type="dxa"/>
              <w:bottom w:w="28" w:type="dxa"/>
              <w:right w:w="28" w:type="dxa"/>
            </w:tcMa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剩余租赁期</w:t>
            </w:r>
          </w:p>
        </w:tc>
        <w:tc>
          <w:tcPr>
            <w:tcW w:w="2800" w:type="dxa"/>
            <w:tcMar>
              <w:top w:w="28" w:type="dxa"/>
              <w:left w:w="28" w:type="dxa"/>
              <w:bottom w:w="28" w:type="dxa"/>
              <w:right w:w="28" w:type="dxa"/>
            </w:tcMa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最低租赁收款额</w:t>
            </w:r>
          </w:p>
        </w:tc>
      </w:tr>
      <w:tr w:rsidR="008171B9" w:rsidRPr="008171B9" w:rsidTr="00652DCB">
        <w:trPr>
          <w:trHeight w:val="397"/>
          <w:jc w:val="center"/>
        </w:trPr>
        <w:tc>
          <w:tcPr>
            <w:tcW w:w="5562"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position w:val="-1"/>
                <w:szCs w:val="21"/>
              </w:rPr>
              <w:t xml:space="preserve">1 </w:t>
            </w:r>
            <w:r w:rsidRPr="008171B9">
              <w:rPr>
                <w:rFonts w:ascii="仿宋_GB2312" w:eastAsia="仿宋_GB2312" w:hAnsi="仿宋" w:cs="MingLiU" w:hint="eastAsia"/>
                <w:kern w:val="0"/>
                <w:position w:val="-1"/>
                <w:szCs w:val="21"/>
              </w:rPr>
              <w:t>年以内（含</w:t>
            </w:r>
            <w:r w:rsidRPr="008171B9">
              <w:rPr>
                <w:rFonts w:ascii="仿宋_GB2312" w:eastAsia="仿宋_GB2312" w:hAnsi="仿宋" w:cs="宋体" w:hint="eastAsia"/>
                <w:kern w:val="0"/>
                <w:position w:val="-1"/>
                <w:szCs w:val="21"/>
              </w:rPr>
              <w:t xml:space="preserve"> 1 </w:t>
            </w:r>
            <w:r w:rsidRPr="008171B9">
              <w:rPr>
                <w:rFonts w:ascii="仿宋_GB2312" w:eastAsia="仿宋_GB2312" w:hAnsi="仿宋" w:cs="MingLiU" w:hint="eastAsia"/>
                <w:kern w:val="0"/>
                <w:position w:val="-1"/>
                <w:szCs w:val="21"/>
              </w:rPr>
              <w:t>年）</w:t>
            </w:r>
          </w:p>
        </w:tc>
        <w:tc>
          <w:tcPr>
            <w:tcW w:w="2800"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5562"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position w:val="-1"/>
                <w:szCs w:val="21"/>
              </w:rPr>
              <w:t xml:space="preserve">1 </w:t>
            </w:r>
            <w:r w:rsidRPr="008171B9">
              <w:rPr>
                <w:rFonts w:ascii="仿宋_GB2312" w:eastAsia="仿宋_GB2312" w:hAnsi="仿宋" w:cs="MingLiU" w:hint="eastAsia"/>
                <w:kern w:val="0"/>
                <w:position w:val="-1"/>
                <w:szCs w:val="21"/>
              </w:rPr>
              <w:t>年以上</w:t>
            </w:r>
            <w:r w:rsidRPr="008171B9">
              <w:rPr>
                <w:rFonts w:ascii="仿宋_GB2312" w:eastAsia="仿宋_GB2312" w:hAnsi="仿宋" w:cs="宋体" w:hint="eastAsia"/>
                <w:kern w:val="0"/>
                <w:position w:val="-1"/>
                <w:szCs w:val="21"/>
              </w:rPr>
              <w:t xml:space="preserve"> 2 </w:t>
            </w:r>
            <w:r w:rsidRPr="008171B9">
              <w:rPr>
                <w:rFonts w:ascii="仿宋_GB2312" w:eastAsia="仿宋_GB2312" w:hAnsi="仿宋" w:cs="MingLiU" w:hint="eastAsia"/>
                <w:kern w:val="0"/>
                <w:position w:val="-1"/>
                <w:szCs w:val="21"/>
              </w:rPr>
              <w:t>年以内（含</w:t>
            </w:r>
            <w:r w:rsidRPr="008171B9">
              <w:rPr>
                <w:rFonts w:ascii="仿宋_GB2312" w:eastAsia="仿宋_GB2312" w:hAnsi="仿宋" w:cs="宋体" w:hint="eastAsia"/>
                <w:kern w:val="0"/>
                <w:position w:val="-1"/>
                <w:szCs w:val="21"/>
              </w:rPr>
              <w:t xml:space="preserve"> 2 </w:t>
            </w:r>
            <w:r w:rsidRPr="008171B9">
              <w:rPr>
                <w:rFonts w:ascii="仿宋_GB2312" w:eastAsia="仿宋_GB2312" w:hAnsi="仿宋" w:cs="MingLiU" w:hint="eastAsia"/>
                <w:kern w:val="0"/>
                <w:position w:val="-1"/>
                <w:szCs w:val="21"/>
              </w:rPr>
              <w:t>年）</w:t>
            </w:r>
          </w:p>
        </w:tc>
        <w:tc>
          <w:tcPr>
            <w:tcW w:w="2800"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5562"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position w:val="-1"/>
                <w:szCs w:val="21"/>
              </w:rPr>
              <w:t xml:space="preserve">2 </w:t>
            </w:r>
            <w:r w:rsidRPr="008171B9">
              <w:rPr>
                <w:rFonts w:ascii="仿宋_GB2312" w:eastAsia="仿宋_GB2312" w:hAnsi="仿宋" w:cs="MingLiU" w:hint="eastAsia"/>
                <w:kern w:val="0"/>
                <w:position w:val="-1"/>
                <w:szCs w:val="21"/>
              </w:rPr>
              <w:t>年以上</w:t>
            </w:r>
            <w:r w:rsidRPr="008171B9">
              <w:rPr>
                <w:rFonts w:ascii="仿宋_GB2312" w:eastAsia="仿宋_GB2312" w:hAnsi="仿宋" w:cs="宋体" w:hint="eastAsia"/>
                <w:kern w:val="0"/>
                <w:position w:val="-1"/>
                <w:szCs w:val="21"/>
              </w:rPr>
              <w:t xml:space="preserve"> 3 </w:t>
            </w:r>
            <w:r w:rsidRPr="008171B9">
              <w:rPr>
                <w:rFonts w:ascii="仿宋_GB2312" w:eastAsia="仿宋_GB2312" w:hAnsi="仿宋" w:cs="MingLiU" w:hint="eastAsia"/>
                <w:kern w:val="0"/>
                <w:position w:val="-1"/>
                <w:szCs w:val="21"/>
              </w:rPr>
              <w:t>年以内（含</w:t>
            </w:r>
            <w:r w:rsidRPr="008171B9">
              <w:rPr>
                <w:rFonts w:ascii="仿宋_GB2312" w:eastAsia="仿宋_GB2312" w:hAnsi="仿宋" w:cs="宋体" w:hint="eastAsia"/>
                <w:kern w:val="0"/>
                <w:position w:val="-1"/>
                <w:szCs w:val="21"/>
              </w:rPr>
              <w:t xml:space="preserve"> 3 </w:t>
            </w:r>
            <w:r w:rsidRPr="008171B9">
              <w:rPr>
                <w:rFonts w:ascii="仿宋_GB2312" w:eastAsia="仿宋_GB2312" w:hAnsi="仿宋" w:cs="MingLiU" w:hint="eastAsia"/>
                <w:kern w:val="0"/>
                <w:position w:val="-1"/>
                <w:szCs w:val="21"/>
              </w:rPr>
              <w:t>年）</w:t>
            </w:r>
          </w:p>
        </w:tc>
        <w:tc>
          <w:tcPr>
            <w:tcW w:w="2800"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5562"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position w:val="-1"/>
                <w:szCs w:val="21"/>
              </w:rPr>
              <w:lastRenderedPageBreak/>
              <w:t xml:space="preserve">3 </w:t>
            </w:r>
            <w:r w:rsidRPr="008171B9">
              <w:rPr>
                <w:rFonts w:ascii="仿宋_GB2312" w:eastAsia="仿宋_GB2312" w:hAnsi="仿宋" w:cs="MingLiU" w:hint="eastAsia"/>
                <w:kern w:val="0"/>
                <w:position w:val="-1"/>
                <w:szCs w:val="21"/>
              </w:rPr>
              <w:t>年以上</w:t>
            </w:r>
          </w:p>
        </w:tc>
        <w:tc>
          <w:tcPr>
            <w:tcW w:w="2800"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5562" w:type="dxa"/>
            <w:tcMar>
              <w:top w:w="28" w:type="dxa"/>
              <w:left w:w="28" w:type="dxa"/>
              <w:bottom w:w="28" w:type="dxa"/>
              <w:right w:w="28" w:type="dxa"/>
            </w:tcMa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合计</w:t>
            </w:r>
          </w:p>
        </w:tc>
        <w:tc>
          <w:tcPr>
            <w:tcW w:w="2800"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bl>
    <w:p w:rsidR="008171B9" w:rsidRPr="008171B9" w:rsidRDefault="008171B9" w:rsidP="008171B9">
      <w:pPr>
        <w:spacing w:line="440" w:lineRule="exact"/>
        <w:ind w:firstLineChars="200" w:firstLine="420"/>
        <w:rPr>
          <w:rFonts w:ascii="仿宋_GB2312" w:eastAsia="仿宋_GB2312" w:hAnsi="仿宋" w:cs="MingLiU"/>
          <w:kern w:val="0"/>
          <w:szCs w:val="28"/>
        </w:rPr>
      </w:pPr>
      <w:r w:rsidRPr="008171B9">
        <w:rPr>
          <w:rFonts w:ascii="仿宋_GB2312" w:eastAsia="仿宋_GB2312" w:hAnsi="仿宋" w:cs="MingLiU" w:hint="eastAsia"/>
          <w:kern w:val="0"/>
          <w:szCs w:val="28"/>
        </w:rPr>
        <w:t>注：上表适用于执行原租赁准则企业。</w:t>
      </w:r>
    </w:p>
    <w:tbl>
      <w:tblPr>
        <w:tblW w:w="5000" w:type="pct"/>
        <w:tblLook w:val="04A0" w:firstRow="1" w:lastRow="0" w:firstColumn="1" w:lastColumn="0" w:noHBand="0" w:noVBand="1"/>
      </w:tblPr>
      <w:tblGrid>
        <w:gridCol w:w="5636"/>
        <w:gridCol w:w="2886"/>
      </w:tblGrid>
      <w:tr w:rsidR="008171B9" w:rsidRPr="008171B9" w:rsidTr="00652DCB">
        <w:trPr>
          <w:trHeight w:val="397"/>
        </w:trPr>
        <w:tc>
          <w:tcPr>
            <w:tcW w:w="3307" w:type="pct"/>
            <w:tcBorders>
              <w:top w:val="single" w:sz="4" w:space="0" w:color="auto"/>
              <w:left w:val="nil"/>
              <w:bottom w:val="single" w:sz="4" w:space="0" w:color="auto"/>
              <w:right w:val="single" w:sz="4" w:space="0" w:color="auto"/>
            </w:tcBorders>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项目</w:t>
            </w:r>
          </w:p>
        </w:tc>
        <w:tc>
          <w:tcPr>
            <w:tcW w:w="1693" w:type="pct"/>
            <w:tcBorders>
              <w:top w:val="single" w:sz="4" w:space="0" w:color="auto"/>
              <w:left w:val="single" w:sz="4" w:space="0" w:color="auto"/>
              <w:bottom w:val="single" w:sz="4" w:space="0" w:color="auto"/>
              <w:right w:val="dotted" w:sz="4" w:space="0" w:color="auto"/>
            </w:tcBorders>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金额</w:t>
            </w:r>
          </w:p>
        </w:tc>
      </w:tr>
      <w:tr w:rsidR="008171B9" w:rsidRPr="008171B9" w:rsidTr="00652DCB">
        <w:trPr>
          <w:trHeight w:val="397"/>
        </w:trPr>
        <w:tc>
          <w:tcPr>
            <w:tcW w:w="3307" w:type="pct"/>
            <w:tcBorders>
              <w:top w:val="single" w:sz="4" w:space="0" w:color="auto"/>
              <w:left w:val="nil"/>
              <w:bottom w:val="single" w:sz="4" w:space="0" w:color="auto"/>
              <w:right w:val="single" w:sz="4" w:space="0" w:color="auto"/>
            </w:tcBorders>
            <w:shd w:val="clear" w:color="auto" w:fill="auto"/>
            <w:hideMark/>
          </w:tcPr>
          <w:p w:rsidR="008171B9" w:rsidRPr="008171B9" w:rsidRDefault="008171B9" w:rsidP="008171B9">
            <w:pPr>
              <w:widowControl/>
              <w:jc w:val="left"/>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一、收入情况</w:t>
            </w:r>
          </w:p>
        </w:tc>
        <w:tc>
          <w:tcPr>
            <w:tcW w:w="1693" w:type="pct"/>
            <w:tcBorders>
              <w:top w:val="single" w:sz="4" w:space="0" w:color="auto"/>
              <w:left w:val="single" w:sz="4" w:space="0" w:color="auto"/>
              <w:bottom w:val="single" w:sz="4" w:space="0" w:color="auto"/>
              <w:right w:val="nil"/>
            </w:tcBorders>
            <w:shd w:val="clear" w:color="auto" w:fill="auto"/>
            <w:hideMark/>
          </w:tcPr>
          <w:p w:rsidR="008171B9" w:rsidRPr="008171B9" w:rsidRDefault="008171B9" w:rsidP="008171B9">
            <w:pPr>
              <w:widowControl/>
              <w:ind w:firstLineChars="200" w:firstLine="420"/>
              <w:rPr>
                <w:rFonts w:ascii="仿宋_GB2312" w:eastAsia="仿宋_GB2312" w:hAnsi="宋体" w:cs="宋体"/>
                <w:color w:val="000000"/>
                <w:kern w:val="0"/>
                <w:szCs w:val="21"/>
              </w:rPr>
            </w:pPr>
          </w:p>
        </w:tc>
      </w:tr>
      <w:tr w:rsidR="008171B9" w:rsidRPr="008171B9" w:rsidTr="00652DCB">
        <w:trPr>
          <w:trHeight w:val="397"/>
        </w:trPr>
        <w:tc>
          <w:tcPr>
            <w:tcW w:w="3307" w:type="pct"/>
            <w:tcBorders>
              <w:top w:val="single" w:sz="4" w:space="0" w:color="auto"/>
              <w:left w:val="nil"/>
              <w:bottom w:val="single" w:sz="4" w:space="0" w:color="auto"/>
              <w:right w:val="single" w:sz="4" w:space="0" w:color="auto"/>
            </w:tcBorders>
            <w:shd w:val="clear" w:color="auto" w:fill="auto"/>
            <w:hideMark/>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销售损益</w:t>
            </w:r>
          </w:p>
        </w:tc>
        <w:tc>
          <w:tcPr>
            <w:tcW w:w="1693" w:type="pct"/>
            <w:tcBorders>
              <w:top w:val="single" w:sz="4" w:space="0" w:color="auto"/>
              <w:left w:val="single" w:sz="4" w:space="0" w:color="auto"/>
              <w:bottom w:val="single" w:sz="4" w:space="0" w:color="auto"/>
              <w:right w:val="nil"/>
            </w:tcBorders>
            <w:shd w:val="clear" w:color="auto" w:fill="auto"/>
            <w:hideMark/>
          </w:tcPr>
          <w:p w:rsidR="008171B9" w:rsidRPr="008171B9" w:rsidRDefault="008171B9" w:rsidP="008171B9">
            <w:pPr>
              <w:widowControl/>
              <w:ind w:firstLineChars="200" w:firstLine="420"/>
              <w:rPr>
                <w:rFonts w:ascii="仿宋_GB2312" w:eastAsia="仿宋_GB2312" w:hAnsi="宋体" w:cs="宋体"/>
                <w:color w:val="000000"/>
                <w:kern w:val="0"/>
                <w:szCs w:val="21"/>
              </w:rPr>
            </w:pPr>
          </w:p>
        </w:tc>
      </w:tr>
      <w:tr w:rsidR="008171B9" w:rsidRPr="008171B9" w:rsidTr="00652DCB">
        <w:trPr>
          <w:trHeight w:val="397"/>
        </w:trPr>
        <w:tc>
          <w:tcPr>
            <w:tcW w:w="3307" w:type="pct"/>
            <w:tcBorders>
              <w:top w:val="single" w:sz="4" w:space="0" w:color="auto"/>
              <w:left w:val="nil"/>
              <w:bottom w:val="single" w:sz="4" w:space="0" w:color="auto"/>
              <w:right w:val="single" w:sz="4" w:space="0" w:color="auto"/>
            </w:tcBorders>
            <w:shd w:val="clear" w:color="auto" w:fill="auto"/>
            <w:hideMark/>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租赁投资净额的融资收益</w:t>
            </w:r>
          </w:p>
        </w:tc>
        <w:tc>
          <w:tcPr>
            <w:tcW w:w="1693" w:type="pct"/>
            <w:tcBorders>
              <w:top w:val="single" w:sz="4" w:space="0" w:color="auto"/>
              <w:left w:val="single" w:sz="4" w:space="0" w:color="auto"/>
              <w:bottom w:val="single" w:sz="4" w:space="0" w:color="auto"/>
              <w:right w:val="nil"/>
            </w:tcBorders>
            <w:shd w:val="clear" w:color="auto" w:fill="auto"/>
            <w:hideMark/>
          </w:tcPr>
          <w:p w:rsidR="008171B9" w:rsidRPr="008171B9" w:rsidRDefault="008171B9" w:rsidP="008171B9">
            <w:pPr>
              <w:widowControl/>
              <w:ind w:firstLineChars="200" w:firstLine="420"/>
              <w:rPr>
                <w:rFonts w:ascii="仿宋_GB2312" w:eastAsia="仿宋_GB2312" w:hAnsi="宋体" w:cs="宋体"/>
                <w:color w:val="000000"/>
                <w:kern w:val="0"/>
                <w:szCs w:val="21"/>
              </w:rPr>
            </w:pPr>
          </w:p>
        </w:tc>
      </w:tr>
      <w:tr w:rsidR="008171B9" w:rsidRPr="008171B9" w:rsidTr="00652DCB">
        <w:trPr>
          <w:trHeight w:val="397"/>
        </w:trPr>
        <w:tc>
          <w:tcPr>
            <w:tcW w:w="3307" w:type="pct"/>
            <w:tcBorders>
              <w:top w:val="single" w:sz="4" w:space="0" w:color="auto"/>
              <w:left w:val="nil"/>
              <w:bottom w:val="single" w:sz="4" w:space="0" w:color="auto"/>
              <w:right w:val="single" w:sz="4" w:space="0" w:color="auto"/>
            </w:tcBorders>
            <w:shd w:val="clear" w:color="auto" w:fill="auto"/>
            <w:hideMark/>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与未纳入租赁投资净额的可变租赁付款额相关的收入</w:t>
            </w:r>
          </w:p>
        </w:tc>
        <w:tc>
          <w:tcPr>
            <w:tcW w:w="1693" w:type="pct"/>
            <w:tcBorders>
              <w:top w:val="single" w:sz="4" w:space="0" w:color="auto"/>
              <w:left w:val="single" w:sz="4" w:space="0" w:color="auto"/>
              <w:bottom w:val="single" w:sz="4" w:space="0" w:color="auto"/>
              <w:right w:val="nil"/>
            </w:tcBorders>
            <w:shd w:val="clear" w:color="auto" w:fill="auto"/>
            <w:hideMark/>
          </w:tcPr>
          <w:p w:rsidR="008171B9" w:rsidRPr="008171B9" w:rsidRDefault="008171B9" w:rsidP="008171B9">
            <w:pPr>
              <w:widowControl/>
              <w:ind w:firstLineChars="200" w:firstLine="420"/>
              <w:rPr>
                <w:rFonts w:ascii="仿宋_GB2312" w:eastAsia="仿宋_GB2312" w:hAnsi="宋体" w:cs="宋体"/>
                <w:color w:val="000000"/>
                <w:kern w:val="0"/>
                <w:szCs w:val="21"/>
              </w:rPr>
            </w:pPr>
          </w:p>
        </w:tc>
      </w:tr>
      <w:tr w:rsidR="008171B9" w:rsidRPr="008171B9" w:rsidTr="00652DCB">
        <w:trPr>
          <w:trHeight w:val="397"/>
        </w:trPr>
        <w:tc>
          <w:tcPr>
            <w:tcW w:w="3307" w:type="pct"/>
            <w:tcBorders>
              <w:top w:val="single" w:sz="4" w:space="0" w:color="auto"/>
              <w:left w:val="nil"/>
              <w:bottom w:val="single" w:sz="4" w:space="0" w:color="auto"/>
              <w:right w:val="single" w:sz="4" w:space="0" w:color="auto"/>
            </w:tcBorders>
            <w:shd w:val="clear" w:color="auto" w:fill="auto"/>
            <w:hideMark/>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二、资产负债表日后连续五个会计年度每年将收到的未折现租赁收款额</w:t>
            </w:r>
          </w:p>
        </w:tc>
        <w:tc>
          <w:tcPr>
            <w:tcW w:w="1693" w:type="pct"/>
            <w:tcBorders>
              <w:top w:val="single" w:sz="4" w:space="0" w:color="auto"/>
              <w:left w:val="single" w:sz="4" w:space="0" w:color="auto"/>
              <w:bottom w:val="single" w:sz="4" w:space="0" w:color="auto"/>
              <w:right w:val="nil"/>
            </w:tcBorders>
            <w:shd w:val="clear" w:color="auto" w:fill="auto"/>
            <w:hideMark/>
          </w:tcPr>
          <w:p w:rsidR="008171B9" w:rsidRPr="008171B9" w:rsidRDefault="008171B9" w:rsidP="008171B9">
            <w:pPr>
              <w:widowControl/>
              <w:ind w:firstLineChars="200" w:firstLine="420"/>
              <w:rPr>
                <w:rFonts w:ascii="仿宋_GB2312" w:eastAsia="仿宋_GB2312" w:hAnsi="宋体" w:cs="宋体"/>
                <w:color w:val="000000"/>
                <w:kern w:val="0"/>
                <w:szCs w:val="21"/>
              </w:rPr>
            </w:pPr>
          </w:p>
        </w:tc>
      </w:tr>
      <w:tr w:rsidR="008171B9" w:rsidRPr="008171B9" w:rsidTr="00652DCB">
        <w:trPr>
          <w:trHeight w:val="397"/>
        </w:trPr>
        <w:tc>
          <w:tcPr>
            <w:tcW w:w="3307" w:type="pct"/>
            <w:tcBorders>
              <w:top w:val="single" w:sz="4" w:space="0" w:color="auto"/>
              <w:left w:val="nil"/>
              <w:bottom w:val="single" w:sz="4" w:space="0" w:color="auto"/>
              <w:right w:val="single" w:sz="4" w:space="0" w:color="auto"/>
            </w:tcBorders>
            <w:shd w:val="clear" w:color="auto" w:fill="auto"/>
            <w:hideMark/>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第1年</w:t>
            </w:r>
          </w:p>
        </w:tc>
        <w:tc>
          <w:tcPr>
            <w:tcW w:w="1693" w:type="pct"/>
            <w:tcBorders>
              <w:top w:val="single" w:sz="4" w:space="0" w:color="auto"/>
              <w:left w:val="single" w:sz="4" w:space="0" w:color="auto"/>
              <w:bottom w:val="single" w:sz="4" w:space="0" w:color="auto"/>
              <w:right w:val="nil"/>
            </w:tcBorders>
            <w:shd w:val="clear" w:color="auto" w:fill="auto"/>
            <w:hideMark/>
          </w:tcPr>
          <w:p w:rsidR="008171B9" w:rsidRPr="008171B9" w:rsidRDefault="008171B9" w:rsidP="008171B9">
            <w:pPr>
              <w:widowControl/>
              <w:ind w:firstLineChars="200" w:firstLine="420"/>
              <w:rPr>
                <w:rFonts w:ascii="仿宋_GB2312" w:eastAsia="仿宋_GB2312" w:hAnsi="宋体" w:cs="宋体"/>
                <w:color w:val="000000"/>
                <w:kern w:val="0"/>
                <w:szCs w:val="21"/>
              </w:rPr>
            </w:pPr>
          </w:p>
        </w:tc>
      </w:tr>
      <w:tr w:rsidR="008171B9" w:rsidRPr="008171B9" w:rsidTr="00652DCB">
        <w:trPr>
          <w:trHeight w:val="397"/>
        </w:trPr>
        <w:tc>
          <w:tcPr>
            <w:tcW w:w="3307" w:type="pct"/>
            <w:tcBorders>
              <w:top w:val="single" w:sz="4" w:space="0" w:color="auto"/>
              <w:left w:val="nil"/>
              <w:bottom w:val="single" w:sz="4" w:space="0" w:color="auto"/>
              <w:right w:val="single" w:sz="4" w:space="0" w:color="auto"/>
            </w:tcBorders>
            <w:shd w:val="clear" w:color="auto" w:fill="auto"/>
            <w:hideMark/>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第2年</w:t>
            </w:r>
          </w:p>
        </w:tc>
        <w:tc>
          <w:tcPr>
            <w:tcW w:w="1693" w:type="pct"/>
            <w:tcBorders>
              <w:top w:val="single" w:sz="4" w:space="0" w:color="auto"/>
              <w:left w:val="single" w:sz="4" w:space="0" w:color="auto"/>
              <w:bottom w:val="single" w:sz="4" w:space="0" w:color="auto"/>
              <w:right w:val="nil"/>
            </w:tcBorders>
            <w:shd w:val="clear" w:color="auto" w:fill="auto"/>
            <w:hideMark/>
          </w:tcPr>
          <w:p w:rsidR="008171B9" w:rsidRPr="008171B9" w:rsidRDefault="008171B9" w:rsidP="008171B9">
            <w:pPr>
              <w:widowControl/>
              <w:ind w:firstLineChars="200" w:firstLine="420"/>
              <w:rPr>
                <w:rFonts w:ascii="仿宋_GB2312" w:eastAsia="仿宋_GB2312" w:hAnsi="宋体" w:cs="宋体"/>
                <w:color w:val="000000"/>
                <w:kern w:val="0"/>
                <w:szCs w:val="21"/>
              </w:rPr>
            </w:pPr>
          </w:p>
        </w:tc>
      </w:tr>
      <w:tr w:rsidR="008171B9" w:rsidRPr="008171B9" w:rsidTr="00652DCB">
        <w:trPr>
          <w:trHeight w:val="397"/>
        </w:trPr>
        <w:tc>
          <w:tcPr>
            <w:tcW w:w="3307" w:type="pct"/>
            <w:tcBorders>
              <w:top w:val="single" w:sz="4" w:space="0" w:color="auto"/>
              <w:left w:val="nil"/>
              <w:bottom w:val="single" w:sz="4" w:space="0" w:color="auto"/>
              <w:right w:val="single" w:sz="4" w:space="0" w:color="auto"/>
            </w:tcBorders>
            <w:shd w:val="clear" w:color="auto" w:fill="auto"/>
            <w:hideMark/>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第3年</w:t>
            </w:r>
          </w:p>
        </w:tc>
        <w:tc>
          <w:tcPr>
            <w:tcW w:w="1693" w:type="pct"/>
            <w:tcBorders>
              <w:top w:val="single" w:sz="4" w:space="0" w:color="auto"/>
              <w:left w:val="single" w:sz="4" w:space="0" w:color="auto"/>
              <w:bottom w:val="single" w:sz="4" w:space="0" w:color="auto"/>
              <w:right w:val="nil"/>
            </w:tcBorders>
            <w:shd w:val="clear" w:color="auto" w:fill="auto"/>
            <w:hideMark/>
          </w:tcPr>
          <w:p w:rsidR="008171B9" w:rsidRPr="008171B9" w:rsidRDefault="008171B9" w:rsidP="008171B9">
            <w:pPr>
              <w:widowControl/>
              <w:ind w:firstLineChars="200" w:firstLine="420"/>
              <w:rPr>
                <w:rFonts w:ascii="仿宋_GB2312" w:eastAsia="仿宋_GB2312" w:hAnsi="宋体" w:cs="宋体"/>
                <w:color w:val="000000"/>
                <w:kern w:val="0"/>
                <w:szCs w:val="21"/>
              </w:rPr>
            </w:pPr>
          </w:p>
        </w:tc>
      </w:tr>
      <w:tr w:rsidR="008171B9" w:rsidRPr="008171B9" w:rsidTr="00652DCB">
        <w:trPr>
          <w:trHeight w:val="397"/>
        </w:trPr>
        <w:tc>
          <w:tcPr>
            <w:tcW w:w="3307" w:type="pct"/>
            <w:tcBorders>
              <w:top w:val="single" w:sz="4" w:space="0" w:color="auto"/>
              <w:left w:val="nil"/>
              <w:bottom w:val="single" w:sz="4" w:space="0" w:color="auto"/>
              <w:right w:val="single" w:sz="4" w:space="0" w:color="auto"/>
            </w:tcBorders>
            <w:shd w:val="clear" w:color="auto" w:fill="auto"/>
            <w:hideMark/>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第4年</w:t>
            </w:r>
          </w:p>
        </w:tc>
        <w:tc>
          <w:tcPr>
            <w:tcW w:w="1693" w:type="pct"/>
            <w:tcBorders>
              <w:top w:val="single" w:sz="4" w:space="0" w:color="auto"/>
              <w:left w:val="single" w:sz="4" w:space="0" w:color="auto"/>
              <w:bottom w:val="single" w:sz="4" w:space="0" w:color="auto"/>
              <w:right w:val="nil"/>
            </w:tcBorders>
            <w:shd w:val="clear" w:color="auto" w:fill="auto"/>
            <w:hideMark/>
          </w:tcPr>
          <w:p w:rsidR="008171B9" w:rsidRPr="008171B9" w:rsidRDefault="008171B9" w:rsidP="008171B9">
            <w:pPr>
              <w:widowControl/>
              <w:ind w:firstLineChars="200" w:firstLine="420"/>
              <w:rPr>
                <w:rFonts w:ascii="仿宋_GB2312" w:eastAsia="仿宋_GB2312" w:hAnsi="宋体" w:cs="宋体"/>
                <w:color w:val="000000"/>
                <w:kern w:val="0"/>
                <w:szCs w:val="21"/>
              </w:rPr>
            </w:pPr>
          </w:p>
        </w:tc>
      </w:tr>
      <w:tr w:rsidR="008171B9" w:rsidRPr="008171B9" w:rsidTr="00652DCB">
        <w:trPr>
          <w:trHeight w:val="397"/>
        </w:trPr>
        <w:tc>
          <w:tcPr>
            <w:tcW w:w="3307" w:type="pct"/>
            <w:tcBorders>
              <w:top w:val="single" w:sz="4" w:space="0" w:color="auto"/>
              <w:left w:val="nil"/>
              <w:bottom w:val="single" w:sz="4" w:space="0" w:color="auto"/>
              <w:right w:val="single" w:sz="4" w:space="0" w:color="auto"/>
            </w:tcBorders>
            <w:shd w:val="clear" w:color="auto" w:fill="auto"/>
            <w:hideMark/>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第5年</w:t>
            </w:r>
          </w:p>
        </w:tc>
        <w:tc>
          <w:tcPr>
            <w:tcW w:w="1693" w:type="pct"/>
            <w:tcBorders>
              <w:top w:val="single" w:sz="4" w:space="0" w:color="auto"/>
              <w:left w:val="single" w:sz="4" w:space="0" w:color="auto"/>
              <w:bottom w:val="single" w:sz="4" w:space="0" w:color="auto"/>
              <w:right w:val="nil"/>
            </w:tcBorders>
            <w:shd w:val="clear" w:color="auto" w:fill="auto"/>
            <w:hideMark/>
          </w:tcPr>
          <w:p w:rsidR="008171B9" w:rsidRPr="008171B9" w:rsidRDefault="008171B9" w:rsidP="008171B9">
            <w:pPr>
              <w:widowControl/>
              <w:ind w:firstLineChars="200" w:firstLine="420"/>
              <w:rPr>
                <w:rFonts w:ascii="仿宋_GB2312" w:eastAsia="仿宋_GB2312" w:hAnsi="宋体" w:cs="宋体"/>
                <w:color w:val="000000"/>
                <w:kern w:val="0"/>
                <w:szCs w:val="21"/>
              </w:rPr>
            </w:pPr>
          </w:p>
        </w:tc>
      </w:tr>
      <w:tr w:rsidR="008171B9" w:rsidRPr="008171B9" w:rsidTr="00652DCB">
        <w:trPr>
          <w:trHeight w:val="397"/>
        </w:trPr>
        <w:tc>
          <w:tcPr>
            <w:tcW w:w="3307" w:type="pct"/>
            <w:tcBorders>
              <w:top w:val="single" w:sz="4" w:space="0" w:color="auto"/>
              <w:left w:val="nil"/>
              <w:bottom w:val="single" w:sz="4" w:space="0" w:color="auto"/>
              <w:right w:val="single" w:sz="4" w:space="0" w:color="auto"/>
            </w:tcBorders>
            <w:shd w:val="clear" w:color="auto" w:fill="auto"/>
            <w:hideMark/>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三、剩余年度将收到的未折现租赁收款额总额</w:t>
            </w:r>
          </w:p>
        </w:tc>
        <w:tc>
          <w:tcPr>
            <w:tcW w:w="1693" w:type="pct"/>
            <w:tcBorders>
              <w:top w:val="single" w:sz="4" w:space="0" w:color="auto"/>
              <w:left w:val="single" w:sz="4" w:space="0" w:color="auto"/>
              <w:bottom w:val="single" w:sz="4" w:space="0" w:color="auto"/>
              <w:right w:val="nil"/>
            </w:tcBorders>
            <w:shd w:val="clear" w:color="auto" w:fill="auto"/>
            <w:hideMark/>
          </w:tcPr>
          <w:p w:rsidR="008171B9" w:rsidRPr="008171B9" w:rsidRDefault="008171B9" w:rsidP="008171B9">
            <w:pPr>
              <w:widowControl/>
              <w:ind w:firstLineChars="200" w:firstLine="420"/>
              <w:rPr>
                <w:rFonts w:ascii="仿宋_GB2312" w:eastAsia="仿宋_GB2312" w:hAnsi="宋体" w:cs="宋体"/>
                <w:color w:val="000000"/>
                <w:kern w:val="0"/>
                <w:szCs w:val="21"/>
              </w:rPr>
            </w:pPr>
          </w:p>
        </w:tc>
      </w:tr>
      <w:tr w:rsidR="008171B9" w:rsidRPr="008171B9" w:rsidTr="00652DCB">
        <w:trPr>
          <w:trHeight w:val="397"/>
        </w:trPr>
        <w:tc>
          <w:tcPr>
            <w:tcW w:w="3307" w:type="pct"/>
            <w:tcBorders>
              <w:top w:val="single" w:sz="4" w:space="0" w:color="auto"/>
              <w:left w:val="nil"/>
              <w:bottom w:val="single" w:sz="4" w:space="0" w:color="auto"/>
              <w:right w:val="single" w:sz="4" w:space="0" w:color="auto"/>
            </w:tcBorders>
            <w:shd w:val="clear" w:color="auto" w:fill="auto"/>
            <w:hideMark/>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1年以内（含1年）</w:t>
            </w:r>
          </w:p>
        </w:tc>
        <w:tc>
          <w:tcPr>
            <w:tcW w:w="1693" w:type="pct"/>
            <w:tcBorders>
              <w:top w:val="single" w:sz="4" w:space="0" w:color="auto"/>
              <w:left w:val="single" w:sz="4" w:space="0" w:color="auto"/>
              <w:bottom w:val="single" w:sz="4" w:space="0" w:color="auto"/>
              <w:right w:val="nil"/>
            </w:tcBorders>
            <w:shd w:val="clear" w:color="auto" w:fill="auto"/>
            <w:hideMark/>
          </w:tcPr>
          <w:p w:rsidR="008171B9" w:rsidRPr="008171B9" w:rsidRDefault="008171B9" w:rsidP="008171B9">
            <w:pPr>
              <w:widowControl/>
              <w:ind w:firstLineChars="200" w:firstLine="420"/>
              <w:rPr>
                <w:rFonts w:ascii="仿宋_GB2312" w:eastAsia="仿宋_GB2312" w:hAnsi="宋体" w:cs="宋体"/>
                <w:color w:val="000000"/>
                <w:kern w:val="0"/>
                <w:szCs w:val="21"/>
              </w:rPr>
            </w:pPr>
          </w:p>
        </w:tc>
      </w:tr>
      <w:tr w:rsidR="008171B9" w:rsidRPr="008171B9" w:rsidTr="00652DCB">
        <w:trPr>
          <w:trHeight w:val="397"/>
        </w:trPr>
        <w:tc>
          <w:tcPr>
            <w:tcW w:w="3307" w:type="pct"/>
            <w:tcBorders>
              <w:top w:val="single" w:sz="4" w:space="0" w:color="auto"/>
              <w:left w:val="nil"/>
              <w:bottom w:val="single" w:sz="4" w:space="0" w:color="auto"/>
              <w:right w:val="single" w:sz="4" w:space="0" w:color="auto"/>
            </w:tcBorders>
            <w:shd w:val="clear" w:color="auto" w:fill="auto"/>
            <w:hideMark/>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1年以上2年以内（含2年）</w:t>
            </w:r>
          </w:p>
        </w:tc>
        <w:tc>
          <w:tcPr>
            <w:tcW w:w="1693" w:type="pct"/>
            <w:tcBorders>
              <w:top w:val="single" w:sz="4" w:space="0" w:color="auto"/>
              <w:left w:val="single" w:sz="4" w:space="0" w:color="auto"/>
              <w:bottom w:val="single" w:sz="4" w:space="0" w:color="auto"/>
              <w:right w:val="nil"/>
            </w:tcBorders>
            <w:shd w:val="clear" w:color="auto" w:fill="auto"/>
            <w:hideMark/>
          </w:tcPr>
          <w:p w:rsidR="008171B9" w:rsidRPr="008171B9" w:rsidRDefault="008171B9" w:rsidP="008171B9">
            <w:pPr>
              <w:widowControl/>
              <w:ind w:firstLineChars="200" w:firstLine="420"/>
              <w:rPr>
                <w:rFonts w:ascii="仿宋_GB2312" w:eastAsia="仿宋_GB2312" w:hAnsi="宋体" w:cs="宋体"/>
                <w:color w:val="000000"/>
                <w:kern w:val="0"/>
                <w:szCs w:val="21"/>
              </w:rPr>
            </w:pPr>
          </w:p>
        </w:tc>
      </w:tr>
      <w:tr w:rsidR="008171B9" w:rsidRPr="008171B9" w:rsidTr="00652DCB">
        <w:trPr>
          <w:trHeight w:val="397"/>
        </w:trPr>
        <w:tc>
          <w:tcPr>
            <w:tcW w:w="3307" w:type="pct"/>
            <w:tcBorders>
              <w:top w:val="single" w:sz="4" w:space="0" w:color="auto"/>
              <w:left w:val="nil"/>
              <w:bottom w:val="single" w:sz="4" w:space="0" w:color="auto"/>
              <w:right w:val="single" w:sz="4" w:space="0" w:color="auto"/>
            </w:tcBorders>
            <w:shd w:val="clear" w:color="auto" w:fill="auto"/>
            <w:hideMark/>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2年以上3年以内（含3年）</w:t>
            </w:r>
          </w:p>
        </w:tc>
        <w:tc>
          <w:tcPr>
            <w:tcW w:w="1693" w:type="pct"/>
            <w:tcBorders>
              <w:top w:val="single" w:sz="4" w:space="0" w:color="auto"/>
              <w:left w:val="single" w:sz="4" w:space="0" w:color="auto"/>
              <w:bottom w:val="single" w:sz="4" w:space="0" w:color="auto"/>
              <w:right w:val="nil"/>
            </w:tcBorders>
            <w:shd w:val="clear" w:color="auto" w:fill="auto"/>
            <w:hideMark/>
          </w:tcPr>
          <w:p w:rsidR="008171B9" w:rsidRPr="008171B9" w:rsidRDefault="008171B9" w:rsidP="008171B9">
            <w:pPr>
              <w:widowControl/>
              <w:ind w:firstLineChars="200" w:firstLine="420"/>
              <w:rPr>
                <w:rFonts w:ascii="仿宋_GB2312" w:eastAsia="仿宋_GB2312" w:hAnsi="宋体" w:cs="宋体"/>
                <w:color w:val="000000"/>
                <w:kern w:val="0"/>
                <w:szCs w:val="21"/>
              </w:rPr>
            </w:pPr>
          </w:p>
        </w:tc>
      </w:tr>
      <w:tr w:rsidR="008171B9" w:rsidRPr="008171B9" w:rsidTr="00652DCB">
        <w:trPr>
          <w:trHeight w:val="397"/>
        </w:trPr>
        <w:tc>
          <w:tcPr>
            <w:tcW w:w="3307" w:type="pct"/>
            <w:tcBorders>
              <w:top w:val="single" w:sz="4" w:space="0" w:color="auto"/>
              <w:left w:val="nil"/>
              <w:bottom w:val="single" w:sz="4" w:space="0" w:color="auto"/>
              <w:right w:val="single" w:sz="4" w:space="0" w:color="auto"/>
            </w:tcBorders>
            <w:shd w:val="clear" w:color="auto" w:fill="auto"/>
            <w:hideMark/>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3年以上</w:t>
            </w:r>
          </w:p>
        </w:tc>
        <w:tc>
          <w:tcPr>
            <w:tcW w:w="1693" w:type="pct"/>
            <w:tcBorders>
              <w:top w:val="single" w:sz="4" w:space="0" w:color="auto"/>
              <w:left w:val="single" w:sz="4" w:space="0" w:color="auto"/>
              <w:bottom w:val="single" w:sz="4" w:space="0" w:color="auto"/>
              <w:right w:val="dotted" w:sz="4" w:space="0" w:color="auto"/>
            </w:tcBorders>
            <w:shd w:val="clear" w:color="auto" w:fill="auto"/>
            <w:hideMark/>
          </w:tcPr>
          <w:p w:rsidR="008171B9" w:rsidRPr="008171B9" w:rsidRDefault="008171B9" w:rsidP="008171B9">
            <w:pPr>
              <w:widowControl/>
              <w:rPr>
                <w:rFonts w:ascii="仿宋_GB2312" w:eastAsia="仿宋_GB2312" w:hAnsi="宋体" w:cs="宋体"/>
                <w:color w:val="000000"/>
                <w:kern w:val="0"/>
                <w:szCs w:val="21"/>
              </w:rPr>
            </w:pPr>
          </w:p>
        </w:tc>
      </w:tr>
    </w:tbl>
    <w:p w:rsidR="008171B9" w:rsidRPr="008171B9" w:rsidRDefault="008171B9" w:rsidP="008171B9">
      <w:pPr>
        <w:spacing w:line="440" w:lineRule="exact"/>
        <w:ind w:firstLineChars="200" w:firstLine="420"/>
        <w:rPr>
          <w:rFonts w:ascii="仿宋_GB2312" w:eastAsia="仿宋_GB2312" w:hAnsi="仿宋" w:cs="Arial" w:hint="eastAsia"/>
          <w:bCs/>
          <w:kern w:val="0"/>
          <w:szCs w:val="21"/>
        </w:rPr>
      </w:pPr>
      <w:r w:rsidRPr="008171B9">
        <w:rPr>
          <w:rFonts w:ascii="仿宋_GB2312" w:eastAsia="仿宋_GB2312" w:hAnsi="仿宋" w:cs="Arial" w:hint="eastAsia"/>
          <w:bCs/>
          <w:kern w:val="0"/>
          <w:szCs w:val="21"/>
        </w:rPr>
        <w:t>注：上表适用于执行新租赁准则的企业。</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2.经营租赁出租人各类租出资产的披露格式如下：</w:t>
      </w:r>
      <w:r w:rsidRPr="008171B9">
        <w:rPr>
          <w:rFonts w:ascii="仿宋_GB2312" w:eastAsia="仿宋_GB2312" w:hAnsi="宋体" w:cs="MingLiU" w:hint="eastAsia"/>
          <w:kern w:val="0"/>
          <w:sz w:val="24"/>
          <w:szCs w:val="28"/>
        </w:rPr>
        <w:t> </w:t>
      </w:r>
    </w:p>
    <w:tbl>
      <w:tblPr>
        <w:tblW w:w="0" w:type="auto"/>
        <w:jc w:val="center"/>
        <w:tblBorders>
          <w:top w:val="single" w:sz="4" w:space="0" w:color="auto"/>
          <w:bottom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196"/>
        <w:gridCol w:w="2584"/>
        <w:gridCol w:w="2582"/>
      </w:tblGrid>
      <w:tr w:rsidR="008171B9" w:rsidRPr="008171B9" w:rsidTr="00652DCB">
        <w:trPr>
          <w:trHeight w:val="397"/>
          <w:tblHeader/>
          <w:jc w:val="center"/>
        </w:trPr>
        <w:tc>
          <w:tcPr>
            <w:tcW w:w="3196" w:type="dxa"/>
            <w:tcMar>
              <w:top w:w="28" w:type="dxa"/>
              <w:left w:w="28" w:type="dxa"/>
              <w:bottom w:w="28" w:type="dxa"/>
              <w:right w:w="28" w:type="dxa"/>
            </w:tcMar>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经营租赁租出资产类别</w:t>
            </w:r>
          </w:p>
        </w:tc>
        <w:tc>
          <w:tcPr>
            <w:tcW w:w="2584" w:type="dxa"/>
            <w:tcMar>
              <w:top w:w="28" w:type="dxa"/>
              <w:left w:w="28" w:type="dxa"/>
              <w:bottom w:w="28" w:type="dxa"/>
              <w:right w:w="28" w:type="dxa"/>
            </w:tcMar>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年末账面价值</w:t>
            </w:r>
          </w:p>
        </w:tc>
        <w:tc>
          <w:tcPr>
            <w:tcW w:w="2582" w:type="dxa"/>
            <w:tcMar>
              <w:top w:w="28" w:type="dxa"/>
              <w:left w:w="28" w:type="dxa"/>
              <w:bottom w:w="28" w:type="dxa"/>
              <w:right w:w="28" w:type="dxa"/>
            </w:tcMar>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年初账面价值</w:t>
            </w:r>
          </w:p>
        </w:tc>
      </w:tr>
      <w:tr w:rsidR="008171B9" w:rsidRPr="008171B9" w:rsidTr="00652DCB">
        <w:trPr>
          <w:trHeight w:val="397"/>
          <w:jc w:val="center"/>
        </w:trPr>
        <w:tc>
          <w:tcPr>
            <w:tcW w:w="3196" w:type="dxa"/>
            <w:tcMar>
              <w:top w:w="28" w:type="dxa"/>
              <w:left w:w="28" w:type="dxa"/>
              <w:bottom w:w="28" w:type="dxa"/>
              <w:right w:w="28" w:type="dxa"/>
            </w:tcMar>
            <w:vAlign w:val="center"/>
          </w:tcPr>
          <w:p w:rsidR="008171B9" w:rsidRPr="008171B9" w:rsidRDefault="008171B9" w:rsidP="008171B9">
            <w:pPr>
              <w:widowControl/>
              <w:rPr>
                <w:rFonts w:ascii="仿宋_GB2312" w:eastAsia="仿宋_GB2312" w:hAnsi="宋体" w:cs="宋体" w:hint="eastAsia"/>
                <w:color w:val="000000"/>
                <w:kern w:val="0"/>
                <w:szCs w:val="21"/>
              </w:rPr>
            </w:pPr>
            <w:r w:rsidRPr="008171B9">
              <w:rPr>
                <w:rFonts w:ascii="仿宋_GB2312" w:eastAsia="仿宋_GB2312" w:hAnsi="宋体" w:cs="宋体" w:hint="eastAsia"/>
                <w:color w:val="000000"/>
                <w:kern w:val="0"/>
                <w:szCs w:val="21"/>
              </w:rPr>
              <w:t>1.机器设备</w:t>
            </w:r>
          </w:p>
        </w:tc>
        <w:tc>
          <w:tcPr>
            <w:tcW w:w="2584" w:type="dxa"/>
            <w:tcMar>
              <w:top w:w="28" w:type="dxa"/>
              <w:left w:w="28" w:type="dxa"/>
              <w:bottom w:w="28" w:type="dxa"/>
              <w:right w:w="28" w:type="dxa"/>
            </w:tcMar>
            <w:vAlign w:val="center"/>
          </w:tcPr>
          <w:p w:rsidR="008171B9" w:rsidRPr="008171B9" w:rsidRDefault="008171B9" w:rsidP="008171B9">
            <w:pPr>
              <w:widowControl/>
              <w:rPr>
                <w:rFonts w:ascii="仿宋_GB2312" w:eastAsia="仿宋_GB2312" w:hAnsi="宋体" w:cs="宋体" w:hint="eastAsia"/>
                <w:color w:val="000000"/>
                <w:kern w:val="0"/>
                <w:szCs w:val="21"/>
              </w:rPr>
            </w:pPr>
          </w:p>
        </w:tc>
        <w:tc>
          <w:tcPr>
            <w:tcW w:w="2582" w:type="dxa"/>
            <w:tcMar>
              <w:top w:w="28" w:type="dxa"/>
              <w:left w:w="28" w:type="dxa"/>
              <w:bottom w:w="28" w:type="dxa"/>
              <w:right w:w="28" w:type="dxa"/>
            </w:tcMar>
            <w:vAlign w:val="center"/>
          </w:tcPr>
          <w:p w:rsidR="008171B9" w:rsidRPr="008171B9" w:rsidRDefault="008171B9" w:rsidP="008171B9">
            <w:pPr>
              <w:widowControl/>
              <w:rPr>
                <w:rFonts w:ascii="仿宋_GB2312" w:eastAsia="仿宋_GB2312" w:hAnsi="宋体" w:cs="宋体" w:hint="eastAsia"/>
                <w:color w:val="000000"/>
                <w:kern w:val="0"/>
                <w:szCs w:val="21"/>
              </w:rPr>
            </w:pPr>
          </w:p>
        </w:tc>
      </w:tr>
      <w:tr w:rsidR="008171B9" w:rsidRPr="008171B9" w:rsidTr="00652DCB">
        <w:trPr>
          <w:trHeight w:val="397"/>
          <w:jc w:val="center"/>
        </w:trPr>
        <w:tc>
          <w:tcPr>
            <w:tcW w:w="3196" w:type="dxa"/>
            <w:tcMar>
              <w:top w:w="28" w:type="dxa"/>
              <w:left w:w="28" w:type="dxa"/>
              <w:bottom w:w="28" w:type="dxa"/>
              <w:right w:w="28" w:type="dxa"/>
            </w:tcMar>
            <w:vAlign w:val="center"/>
          </w:tcPr>
          <w:p w:rsidR="008171B9" w:rsidRPr="008171B9" w:rsidRDefault="008171B9" w:rsidP="008171B9">
            <w:pPr>
              <w:widowControl/>
              <w:rPr>
                <w:rFonts w:ascii="仿宋_GB2312" w:eastAsia="仿宋_GB2312" w:hAnsi="宋体" w:cs="宋体" w:hint="eastAsia"/>
                <w:color w:val="000000"/>
                <w:kern w:val="0"/>
                <w:szCs w:val="21"/>
              </w:rPr>
            </w:pPr>
            <w:r w:rsidRPr="008171B9">
              <w:rPr>
                <w:rFonts w:ascii="仿宋_GB2312" w:eastAsia="仿宋_GB2312" w:hAnsi="宋体" w:cs="宋体" w:hint="eastAsia"/>
                <w:color w:val="000000"/>
                <w:kern w:val="0"/>
                <w:szCs w:val="21"/>
              </w:rPr>
              <w:t>2.运输工具</w:t>
            </w:r>
          </w:p>
        </w:tc>
        <w:tc>
          <w:tcPr>
            <w:tcW w:w="2584" w:type="dxa"/>
            <w:tcMar>
              <w:top w:w="28" w:type="dxa"/>
              <w:left w:w="28" w:type="dxa"/>
              <w:bottom w:w="28" w:type="dxa"/>
              <w:right w:w="28" w:type="dxa"/>
            </w:tcMar>
            <w:vAlign w:val="center"/>
          </w:tcPr>
          <w:p w:rsidR="008171B9" w:rsidRPr="008171B9" w:rsidRDefault="008171B9" w:rsidP="008171B9">
            <w:pPr>
              <w:widowControl/>
              <w:rPr>
                <w:rFonts w:ascii="仿宋_GB2312" w:eastAsia="仿宋_GB2312" w:hAnsi="宋体" w:cs="宋体" w:hint="eastAsia"/>
                <w:color w:val="000000"/>
                <w:kern w:val="0"/>
                <w:szCs w:val="21"/>
              </w:rPr>
            </w:pPr>
          </w:p>
        </w:tc>
        <w:tc>
          <w:tcPr>
            <w:tcW w:w="2582" w:type="dxa"/>
            <w:tcMar>
              <w:top w:w="28" w:type="dxa"/>
              <w:left w:w="28" w:type="dxa"/>
              <w:bottom w:w="28" w:type="dxa"/>
              <w:right w:w="28" w:type="dxa"/>
            </w:tcMar>
            <w:vAlign w:val="center"/>
          </w:tcPr>
          <w:p w:rsidR="008171B9" w:rsidRPr="008171B9" w:rsidRDefault="008171B9" w:rsidP="008171B9">
            <w:pPr>
              <w:widowControl/>
              <w:rPr>
                <w:rFonts w:ascii="仿宋_GB2312" w:eastAsia="仿宋_GB2312" w:hAnsi="宋体" w:cs="宋体" w:hint="eastAsia"/>
                <w:color w:val="000000"/>
                <w:kern w:val="0"/>
                <w:szCs w:val="21"/>
              </w:rPr>
            </w:pPr>
          </w:p>
        </w:tc>
      </w:tr>
      <w:tr w:rsidR="008171B9" w:rsidRPr="008171B9" w:rsidTr="00652DCB">
        <w:trPr>
          <w:trHeight w:val="397"/>
          <w:jc w:val="center"/>
        </w:trPr>
        <w:tc>
          <w:tcPr>
            <w:tcW w:w="3196" w:type="dxa"/>
            <w:tcMar>
              <w:top w:w="28" w:type="dxa"/>
              <w:left w:w="28" w:type="dxa"/>
              <w:bottom w:w="28" w:type="dxa"/>
              <w:right w:w="28" w:type="dxa"/>
            </w:tcMar>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szCs w:val="21"/>
              </w:rPr>
              <w:t>……</w:t>
            </w:r>
          </w:p>
        </w:tc>
        <w:tc>
          <w:tcPr>
            <w:tcW w:w="2584" w:type="dxa"/>
            <w:tcMar>
              <w:top w:w="28" w:type="dxa"/>
              <w:left w:w="28" w:type="dxa"/>
              <w:bottom w:w="28" w:type="dxa"/>
              <w:right w:w="28" w:type="dxa"/>
            </w:tcMar>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2582" w:type="dxa"/>
            <w:tcMar>
              <w:top w:w="28" w:type="dxa"/>
              <w:left w:w="28" w:type="dxa"/>
              <w:bottom w:w="28" w:type="dxa"/>
              <w:right w:w="28" w:type="dxa"/>
            </w:tcMar>
            <w:vAlign w:val="cente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3196" w:type="dxa"/>
            <w:tcMar>
              <w:top w:w="28" w:type="dxa"/>
              <w:left w:w="28" w:type="dxa"/>
              <w:bottom w:w="28" w:type="dxa"/>
              <w:right w:w="28" w:type="dxa"/>
            </w:tcMar>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合计</w:t>
            </w:r>
          </w:p>
        </w:tc>
        <w:tc>
          <w:tcPr>
            <w:tcW w:w="2584" w:type="dxa"/>
            <w:tcMar>
              <w:top w:w="28" w:type="dxa"/>
              <w:left w:w="28" w:type="dxa"/>
              <w:bottom w:w="28" w:type="dxa"/>
              <w:right w:w="28" w:type="dxa"/>
            </w:tcMar>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2582" w:type="dxa"/>
            <w:tcMar>
              <w:top w:w="28" w:type="dxa"/>
              <w:left w:w="28" w:type="dxa"/>
              <w:bottom w:w="28" w:type="dxa"/>
              <w:right w:w="28" w:type="dxa"/>
            </w:tcMar>
            <w:vAlign w:val="center"/>
          </w:tcPr>
          <w:p w:rsidR="008171B9" w:rsidRPr="008171B9" w:rsidRDefault="008171B9" w:rsidP="008171B9">
            <w:pPr>
              <w:spacing w:line="440" w:lineRule="exact"/>
              <w:rPr>
                <w:rFonts w:ascii="仿宋_GB2312" w:eastAsia="仿宋_GB2312" w:hAnsi="仿宋" w:cs="宋体" w:hint="eastAsia"/>
                <w:kern w:val="0"/>
                <w:szCs w:val="21"/>
              </w:rPr>
            </w:pPr>
          </w:p>
        </w:tc>
      </w:tr>
    </w:tbl>
    <w:p w:rsidR="008171B9" w:rsidRPr="008171B9" w:rsidRDefault="008171B9" w:rsidP="008171B9">
      <w:pPr>
        <w:spacing w:line="440" w:lineRule="exact"/>
        <w:ind w:firstLineChars="200" w:firstLine="420"/>
        <w:rPr>
          <w:rFonts w:ascii="仿宋_GB2312" w:eastAsia="仿宋_GB2312" w:hAnsi="仿宋" w:cs="MingLiU"/>
          <w:kern w:val="0"/>
          <w:szCs w:val="28"/>
        </w:rPr>
      </w:pPr>
      <w:r w:rsidRPr="008171B9">
        <w:rPr>
          <w:rFonts w:ascii="仿宋_GB2312" w:eastAsia="仿宋_GB2312" w:hAnsi="仿宋" w:cs="MingLiU" w:hint="eastAsia"/>
          <w:kern w:val="0"/>
          <w:szCs w:val="28"/>
        </w:rPr>
        <w:t>注：上表适用于执行原租赁准则企业。</w:t>
      </w:r>
    </w:p>
    <w:tbl>
      <w:tblPr>
        <w:tblW w:w="5000" w:type="pct"/>
        <w:tblLook w:val="04A0" w:firstRow="1" w:lastRow="0" w:firstColumn="1" w:lastColumn="0" w:noHBand="0" w:noVBand="1"/>
      </w:tblPr>
      <w:tblGrid>
        <w:gridCol w:w="5778"/>
        <w:gridCol w:w="2744"/>
      </w:tblGrid>
      <w:tr w:rsidR="008171B9" w:rsidRPr="008171B9" w:rsidTr="00652DCB">
        <w:trPr>
          <w:trHeight w:val="340"/>
        </w:trPr>
        <w:tc>
          <w:tcPr>
            <w:tcW w:w="3390" w:type="pct"/>
            <w:tcBorders>
              <w:top w:val="single" w:sz="4" w:space="0" w:color="auto"/>
              <w:left w:val="nil"/>
              <w:bottom w:val="single" w:sz="4" w:space="0" w:color="auto"/>
              <w:right w:val="single" w:sz="4" w:space="0" w:color="auto"/>
            </w:tcBorders>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项目</w:t>
            </w:r>
          </w:p>
        </w:tc>
        <w:tc>
          <w:tcPr>
            <w:tcW w:w="1610" w:type="pct"/>
            <w:tcBorders>
              <w:top w:val="single" w:sz="4" w:space="0" w:color="auto"/>
              <w:left w:val="single" w:sz="4" w:space="0" w:color="auto"/>
              <w:bottom w:val="single" w:sz="4" w:space="0" w:color="auto"/>
              <w:right w:val="dotted" w:sz="4" w:space="0" w:color="auto"/>
            </w:tcBorders>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金额</w:t>
            </w:r>
          </w:p>
        </w:tc>
      </w:tr>
      <w:tr w:rsidR="008171B9" w:rsidRPr="008171B9" w:rsidTr="00652DCB">
        <w:trPr>
          <w:trHeight w:val="340"/>
        </w:trPr>
        <w:tc>
          <w:tcPr>
            <w:tcW w:w="3390" w:type="pct"/>
            <w:tcBorders>
              <w:top w:val="single" w:sz="4" w:space="0" w:color="auto"/>
              <w:left w:val="nil"/>
              <w:bottom w:val="single" w:sz="4" w:space="0" w:color="auto"/>
              <w:right w:val="single" w:sz="4" w:space="0" w:color="auto"/>
            </w:tcBorders>
            <w:shd w:val="clear" w:color="auto" w:fill="auto"/>
            <w:hideMark/>
          </w:tcPr>
          <w:p w:rsidR="008171B9" w:rsidRPr="008171B9" w:rsidRDefault="008171B9" w:rsidP="008171B9">
            <w:pPr>
              <w:widowControl/>
              <w:jc w:val="left"/>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一、收入情况</w:t>
            </w:r>
          </w:p>
        </w:tc>
        <w:tc>
          <w:tcPr>
            <w:tcW w:w="1610" w:type="pct"/>
            <w:tcBorders>
              <w:top w:val="single" w:sz="4" w:space="0" w:color="auto"/>
              <w:left w:val="single" w:sz="4" w:space="0" w:color="auto"/>
              <w:bottom w:val="single" w:sz="4" w:space="0" w:color="auto"/>
              <w:right w:val="nil"/>
            </w:tcBorders>
            <w:shd w:val="clear" w:color="auto" w:fill="auto"/>
            <w:hideMark/>
          </w:tcPr>
          <w:p w:rsidR="008171B9" w:rsidRPr="008171B9" w:rsidRDefault="008171B9" w:rsidP="008171B9">
            <w:pPr>
              <w:widowControl/>
              <w:ind w:firstLineChars="200" w:firstLine="420"/>
              <w:rPr>
                <w:rFonts w:ascii="仿宋_GB2312" w:eastAsia="仿宋_GB2312" w:hAnsi="宋体" w:cs="宋体"/>
                <w:color w:val="000000"/>
                <w:kern w:val="0"/>
                <w:szCs w:val="21"/>
              </w:rPr>
            </w:pPr>
          </w:p>
        </w:tc>
      </w:tr>
      <w:tr w:rsidR="008171B9" w:rsidRPr="008171B9" w:rsidTr="00652DCB">
        <w:trPr>
          <w:trHeight w:val="340"/>
        </w:trPr>
        <w:tc>
          <w:tcPr>
            <w:tcW w:w="3390" w:type="pct"/>
            <w:tcBorders>
              <w:top w:val="single" w:sz="4" w:space="0" w:color="auto"/>
              <w:left w:val="nil"/>
              <w:bottom w:val="single" w:sz="4" w:space="0" w:color="auto"/>
              <w:right w:val="single" w:sz="4" w:space="0" w:color="auto"/>
            </w:tcBorders>
            <w:shd w:val="clear" w:color="auto" w:fill="auto"/>
            <w:hideMark/>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租赁收入</w:t>
            </w:r>
          </w:p>
        </w:tc>
        <w:tc>
          <w:tcPr>
            <w:tcW w:w="1610" w:type="pct"/>
            <w:tcBorders>
              <w:top w:val="single" w:sz="4" w:space="0" w:color="auto"/>
              <w:left w:val="single" w:sz="4" w:space="0" w:color="auto"/>
              <w:bottom w:val="single" w:sz="4" w:space="0" w:color="auto"/>
              <w:right w:val="nil"/>
            </w:tcBorders>
            <w:shd w:val="clear" w:color="auto" w:fill="auto"/>
            <w:hideMark/>
          </w:tcPr>
          <w:p w:rsidR="008171B9" w:rsidRPr="008171B9" w:rsidRDefault="008171B9" w:rsidP="008171B9">
            <w:pPr>
              <w:widowControl/>
              <w:ind w:firstLineChars="200" w:firstLine="420"/>
              <w:rPr>
                <w:rFonts w:ascii="仿宋_GB2312" w:eastAsia="仿宋_GB2312" w:hAnsi="宋体" w:cs="宋体"/>
                <w:color w:val="000000"/>
                <w:kern w:val="0"/>
                <w:szCs w:val="21"/>
              </w:rPr>
            </w:pPr>
          </w:p>
        </w:tc>
      </w:tr>
      <w:tr w:rsidR="008171B9" w:rsidRPr="008171B9" w:rsidTr="00652DCB">
        <w:trPr>
          <w:trHeight w:val="340"/>
        </w:trPr>
        <w:tc>
          <w:tcPr>
            <w:tcW w:w="3390" w:type="pct"/>
            <w:tcBorders>
              <w:top w:val="single" w:sz="4" w:space="0" w:color="auto"/>
              <w:left w:val="nil"/>
              <w:bottom w:val="single" w:sz="4" w:space="0" w:color="auto"/>
              <w:right w:val="single" w:sz="4" w:space="0" w:color="auto"/>
            </w:tcBorders>
            <w:shd w:val="clear" w:color="auto" w:fill="auto"/>
            <w:hideMark/>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未计入租赁收款额的可变租赁付款额相关的收入</w:t>
            </w:r>
          </w:p>
        </w:tc>
        <w:tc>
          <w:tcPr>
            <w:tcW w:w="1610" w:type="pct"/>
            <w:tcBorders>
              <w:top w:val="single" w:sz="4" w:space="0" w:color="auto"/>
              <w:left w:val="single" w:sz="4" w:space="0" w:color="auto"/>
              <w:bottom w:val="single" w:sz="4" w:space="0" w:color="auto"/>
              <w:right w:val="nil"/>
            </w:tcBorders>
            <w:shd w:val="clear" w:color="auto" w:fill="auto"/>
            <w:hideMark/>
          </w:tcPr>
          <w:p w:rsidR="008171B9" w:rsidRPr="008171B9" w:rsidRDefault="008171B9" w:rsidP="008171B9">
            <w:pPr>
              <w:widowControl/>
              <w:ind w:firstLineChars="200" w:firstLine="420"/>
              <w:rPr>
                <w:rFonts w:ascii="仿宋_GB2312" w:eastAsia="仿宋_GB2312" w:hAnsi="宋体" w:cs="宋体"/>
                <w:color w:val="000000"/>
                <w:kern w:val="0"/>
                <w:szCs w:val="21"/>
              </w:rPr>
            </w:pPr>
          </w:p>
        </w:tc>
      </w:tr>
      <w:tr w:rsidR="008171B9" w:rsidRPr="008171B9" w:rsidTr="00652DCB">
        <w:trPr>
          <w:trHeight w:val="340"/>
        </w:trPr>
        <w:tc>
          <w:tcPr>
            <w:tcW w:w="3390" w:type="pct"/>
            <w:tcBorders>
              <w:top w:val="single" w:sz="4" w:space="0" w:color="auto"/>
              <w:left w:val="nil"/>
              <w:bottom w:val="single" w:sz="4" w:space="0" w:color="auto"/>
              <w:right w:val="single" w:sz="4" w:space="0" w:color="auto"/>
            </w:tcBorders>
            <w:shd w:val="clear" w:color="auto" w:fill="auto"/>
            <w:hideMark/>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二、资产负债表日后连续五个会计年度每年将收到的未折现</w:t>
            </w:r>
            <w:r w:rsidRPr="008171B9">
              <w:rPr>
                <w:rFonts w:ascii="仿宋_GB2312" w:eastAsia="仿宋_GB2312" w:hAnsi="宋体" w:cs="宋体" w:hint="eastAsia"/>
                <w:color w:val="000000"/>
                <w:kern w:val="0"/>
                <w:szCs w:val="21"/>
              </w:rPr>
              <w:lastRenderedPageBreak/>
              <w:t>租赁收款额</w:t>
            </w:r>
          </w:p>
        </w:tc>
        <w:tc>
          <w:tcPr>
            <w:tcW w:w="1610" w:type="pct"/>
            <w:tcBorders>
              <w:top w:val="single" w:sz="4" w:space="0" w:color="auto"/>
              <w:left w:val="single" w:sz="4" w:space="0" w:color="auto"/>
              <w:bottom w:val="single" w:sz="4" w:space="0" w:color="auto"/>
              <w:right w:val="nil"/>
            </w:tcBorders>
            <w:shd w:val="clear" w:color="auto" w:fill="auto"/>
            <w:hideMark/>
          </w:tcPr>
          <w:p w:rsidR="008171B9" w:rsidRPr="008171B9" w:rsidRDefault="008171B9" w:rsidP="008171B9">
            <w:pPr>
              <w:widowControl/>
              <w:ind w:firstLineChars="200" w:firstLine="420"/>
              <w:rPr>
                <w:rFonts w:ascii="仿宋_GB2312" w:eastAsia="仿宋_GB2312" w:hAnsi="宋体" w:cs="宋体"/>
                <w:color w:val="000000"/>
                <w:kern w:val="0"/>
                <w:szCs w:val="21"/>
              </w:rPr>
            </w:pPr>
          </w:p>
        </w:tc>
      </w:tr>
      <w:tr w:rsidR="008171B9" w:rsidRPr="008171B9" w:rsidTr="00652DCB">
        <w:trPr>
          <w:trHeight w:val="340"/>
        </w:trPr>
        <w:tc>
          <w:tcPr>
            <w:tcW w:w="3390" w:type="pct"/>
            <w:tcBorders>
              <w:top w:val="single" w:sz="4" w:space="0" w:color="auto"/>
              <w:left w:val="nil"/>
              <w:bottom w:val="single" w:sz="4" w:space="0" w:color="auto"/>
              <w:right w:val="single" w:sz="4" w:space="0" w:color="auto"/>
            </w:tcBorders>
            <w:shd w:val="clear" w:color="auto" w:fill="auto"/>
            <w:hideMark/>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lastRenderedPageBreak/>
              <w:t>第1年</w:t>
            </w:r>
          </w:p>
        </w:tc>
        <w:tc>
          <w:tcPr>
            <w:tcW w:w="1610" w:type="pct"/>
            <w:tcBorders>
              <w:top w:val="single" w:sz="4" w:space="0" w:color="auto"/>
              <w:left w:val="single" w:sz="4" w:space="0" w:color="auto"/>
              <w:bottom w:val="single" w:sz="4" w:space="0" w:color="auto"/>
              <w:right w:val="nil"/>
            </w:tcBorders>
            <w:shd w:val="clear" w:color="auto" w:fill="auto"/>
            <w:hideMark/>
          </w:tcPr>
          <w:p w:rsidR="008171B9" w:rsidRPr="008171B9" w:rsidRDefault="008171B9" w:rsidP="008171B9">
            <w:pPr>
              <w:widowControl/>
              <w:ind w:firstLineChars="200" w:firstLine="420"/>
              <w:rPr>
                <w:rFonts w:ascii="仿宋_GB2312" w:eastAsia="仿宋_GB2312" w:hAnsi="宋体" w:cs="宋体"/>
                <w:color w:val="000000"/>
                <w:kern w:val="0"/>
                <w:szCs w:val="21"/>
              </w:rPr>
            </w:pPr>
          </w:p>
        </w:tc>
      </w:tr>
      <w:tr w:rsidR="008171B9" w:rsidRPr="008171B9" w:rsidTr="00652DCB">
        <w:trPr>
          <w:trHeight w:val="340"/>
        </w:trPr>
        <w:tc>
          <w:tcPr>
            <w:tcW w:w="3390" w:type="pct"/>
            <w:tcBorders>
              <w:top w:val="single" w:sz="4" w:space="0" w:color="auto"/>
              <w:left w:val="nil"/>
              <w:bottom w:val="single" w:sz="4" w:space="0" w:color="auto"/>
              <w:right w:val="single" w:sz="4" w:space="0" w:color="auto"/>
            </w:tcBorders>
            <w:shd w:val="clear" w:color="auto" w:fill="auto"/>
            <w:hideMark/>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第2年</w:t>
            </w:r>
          </w:p>
        </w:tc>
        <w:tc>
          <w:tcPr>
            <w:tcW w:w="1610" w:type="pct"/>
            <w:tcBorders>
              <w:top w:val="single" w:sz="4" w:space="0" w:color="auto"/>
              <w:left w:val="single" w:sz="4" w:space="0" w:color="auto"/>
              <w:bottom w:val="single" w:sz="4" w:space="0" w:color="auto"/>
              <w:right w:val="nil"/>
            </w:tcBorders>
            <w:shd w:val="clear" w:color="auto" w:fill="auto"/>
            <w:hideMark/>
          </w:tcPr>
          <w:p w:rsidR="008171B9" w:rsidRPr="008171B9" w:rsidRDefault="008171B9" w:rsidP="008171B9">
            <w:pPr>
              <w:widowControl/>
              <w:ind w:firstLineChars="200" w:firstLine="420"/>
              <w:rPr>
                <w:rFonts w:ascii="仿宋_GB2312" w:eastAsia="仿宋_GB2312" w:hAnsi="宋体" w:cs="宋体"/>
                <w:color w:val="000000"/>
                <w:kern w:val="0"/>
                <w:szCs w:val="21"/>
              </w:rPr>
            </w:pPr>
          </w:p>
        </w:tc>
      </w:tr>
      <w:tr w:rsidR="008171B9" w:rsidRPr="008171B9" w:rsidTr="00652DCB">
        <w:trPr>
          <w:trHeight w:val="340"/>
        </w:trPr>
        <w:tc>
          <w:tcPr>
            <w:tcW w:w="3390" w:type="pct"/>
            <w:tcBorders>
              <w:top w:val="single" w:sz="4" w:space="0" w:color="auto"/>
              <w:left w:val="nil"/>
              <w:bottom w:val="single" w:sz="4" w:space="0" w:color="auto"/>
              <w:right w:val="single" w:sz="4" w:space="0" w:color="auto"/>
            </w:tcBorders>
            <w:shd w:val="clear" w:color="auto" w:fill="auto"/>
            <w:hideMark/>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第3年</w:t>
            </w:r>
          </w:p>
        </w:tc>
        <w:tc>
          <w:tcPr>
            <w:tcW w:w="1610" w:type="pct"/>
            <w:tcBorders>
              <w:top w:val="single" w:sz="4" w:space="0" w:color="auto"/>
              <w:left w:val="single" w:sz="4" w:space="0" w:color="auto"/>
              <w:bottom w:val="single" w:sz="4" w:space="0" w:color="auto"/>
              <w:right w:val="nil"/>
            </w:tcBorders>
            <w:shd w:val="clear" w:color="auto" w:fill="auto"/>
            <w:hideMark/>
          </w:tcPr>
          <w:p w:rsidR="008171B9" w:rsidRPr="008171B9" w:rsidRDefault="008171B9" w:rsidP="008171B9">
            <w:pPr>
              <w:widowControl/>
              <w:ind w:firstLineChars="200" w:firstLine="420"/>
              <w:rPr>
                <w:rFonts w:ascii="仿宋_GB2312" w:eastAsia="仿宋_GB2312" w:hAnsi="宋体" w:cs="宋体"/>
                <w:color w:val="000000"/>
                <w:kern w:val="0"/>
                <w:szCs w:val="21"/>
              </w:rPr>
            </w:pPr>
          </w:p>
        </w:tc>
      </w:tr>
      <w:tr w:rsidR="008171B9" w:rsidRPr="008171B9" w:rsidTr="00652DCB">
        <w:trPr>
          <w:trHeight w:val="340"/>
        </w:trPr>
        <w:tc>
          <w:tcPr>
            <w:tcW w:w="3390" w:type="pct"/>
            <w:tcBorders>
              <w:top w:val="single" w:sz="4" w:space="0" w:color="auto"/>
              <w:left w:val="nil"/>
              <w:bottom w:val="single" w:sz="4" w:space="0" w:color="auto"/>
              <w:right w:val="single" w:sz="4" w:space="0" w:color="auto"/>
            </w:tcBorders>
            <w:shd w:val="clear" w:color="auto" w:fill="auto"/>
            <w:hideMark/>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第4年</w:t>
            </w:r>
          </w:p>
        </w:tc>
        <w:tc>
          <w:tcPr>
            <w:tcW w:w="1610" w:type="pct"/>
            <w:tcBorders>
              <w:top w:val="single" w:sz="4" w:space="0" w:color="auto"/>
              <w:left w:val="single" w:sz="4" w:space="0" w:color="auto"/>
              <w:bottom w:val="single" w:sz="4" w:space="0" w:color="auto"/>
              <w:right w:val="nil"/>
            </w:tcBorders>
            <w:shd w:val="clear" w:color="auto" w:fill="auto"/>
            <w:hideMark/>
          </w:tcPr>
          <w:p w:rsidR="008171B9" w:rsidRPr="008171B9" w:rsidRDefault="008171B9" w:rsidP="008171B9">
            <w:pPr>
              <w:widowControl/>
              <w:ind w:firstLineChars="200" w:firstLine="420"/>
              <w:rPr>
                <w:rFonts w:ascii="仿宋_GB2312" w:eastAsia="仿宋_GB2312" w:hAnsi="宋体" w:cs="宋体"/>
                <w:color w:val="000000"/>
                <w:kern w:val="0"/>
                <w:szCs w:val="21"/>
              </w:rPr>
            </w:pPr>
          </w:p>
        </w:tc>
      </w:tr>
      <w:tr w:rsidR="008171B9" w:rsidRPr="008171B9" w:rsidTr="00652DCB">
        <w:trPr>
          <w:trHeight w:val="340"/>
        </w:trPr>
        <w:tc>
          <w:tcPr>
            <w:tcW w:w="3390" w:type="pct"/>
            <w:tcBorders>
              <w:top w:val="single" w:sz="4" w:space="0" w:color="auto"/>
              <w:left w:val="nil"/>
              <w:bottom w:val="single" w:sz="4" w:space="0" w:color="auto"/>
              <w:right w:val="single" w:sz="4" w:space="0" w:color="auto"/>
            </w:tcBorders>
            <w:shd w:val="clear" w:color="auto" w:fill="auto"/>
            <w:hideMark/>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第5年</w:t>
            </w:r>
          </w:p>
        </w:tc>
        <w:tc>
          <w:tcPr>
            <w:tcW w:w="1610" w:type="pct"/>
            <w:tcBorders>
              <w:top w:val="single" w:sz="4" w:space="0" w:color="auto"/>
              <w:left w:val="single" w:sz="4" w:space="0" w:color="auto"/>
              <w:bottom w:val="single" w:sz="4" w:space="0" w:color="auto"/>
              <w:right w:val="nil"/>
            </w:tcBorders>
            <w:shd w:val="clear" w:color="auto" w:fill="auto"/>
            <w:hideMark/>
          </w:tcPr>
          <w:p w:rsidR="008171B9" w:rsidRPr="008171B9" w:rsidRDefault="008171B9" w:rsidP="008171B9">
            <w:pPr>
              <w:widowControl/>
              <w:ind w:firstLineChars="200" w:firstLine="420"/>
              <w:rPr>
                <w:rFonts w:ascii="仿宋_GB2312" w:eastAsia="仿宋_GB2312" w:hAnsi="宋体" w:cs="宋体"/>
                <w:color w:val="000000"/>
                <w:kern w:val="0"/>
                <w:szCs w:val="21"/>
              </w:rPr>
            </w:pPr>
          </w:p>
        </w:tc>
      </w:tr>
      <w:tr w:rsidR="008171B9" w:rsidRPr="008171B9" w:rsidTr="00652DCB">
        <w:trPr>
          <w:trHeight w:val="340"/>
        </w:trPr>
        <w:tc>
          <w:tcPr>
            <w:tcW w:w="3390" w:type="pct"/>
            <w:tcBorders>
              <w:top w:val="single" w:sz="4" w:space="0" w:color="auto"/>
              <w:left w:val="nil"/>
              <w:bottom w:val="single" w:sz="4" w:space="0" w:color="auto"/>
              <w:right w:val="single" w:sz="4" w:space="0" w:color="auto"/>
            </w:tcBorders>
            <w:shd w:val="clear" w:color="auto" w:fill="auto"/>
            <w:hideMark/>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三、剩余年度将收到的未折现租赁收款额总额</w:t>
            </w:r>
          </w:p>
        </w:tc>
        <w:tc>
          <w:tcPr>
            <w:tcW w:w="1610" w:type="pct"/>
            <w:tcBorders>
              <w:top w:val="single" w:sz="4" w:space="0" w:color="auto"/>
              <w:left w:val="single" w:sz="4" w:space="0" w:color="auto"/>
              <w:bottom w:val="single" w:sz="4" w:space="0" w:color="auto"/>
              <w:right w:val="nil"/>
            </w:tcBorders>
            <w:shd w:val="clear" w:color="auto" w:fill="auto"/>
            <w:hideMark/>
          </w:tcPr>
          <w:p w:rsidR="008171B9" w:rsidRPr="008171B9" w:rsidRDefault="008171B9" w:rsidP="008171B9">
            <w:pPr>
              <w:widowControl/>
              <w:ind w:firstLineChars="200" w:firstLine="420"/>
              <w:rPr>
                <w:rFonts w:ascii="仿宋_GB2312" w:eastAsia="仿宋_GB2312" w:hAnsi="宋体" w:cs="宋体"/>
                <w:color w:val="000000"/>
                <w:kern w:val="0"/>
                <w:szCs w:val="21"/>
              </w:rPr>
            </w:pPr>
          </w:p>
        </w:tc>
      </w:tr>
      <w:tr w:rsidR="008171B9" w:rsidRPr="008171B9" w:rsidTr="00652DCB">
        <w:trPr>
          <w:trHeight w:val="340"/>
        </w:trPr>
        <w:tc>
          <w:tcPr>
            <w:tcW w:w="3390" w:type="pct"/>
            <w:tcBorders>
              <w:top w:val="single" w:sz="4" w:space="0" w:color="auto"/>
              <w:left w:val="nil"/>
              <w:bottom w:val="single" w:sz="4" w:space="0" w:color="auto"/>
              <w:right w:val="single" w:sz="4" w:space="0" w:color="auto"/>
            </w:tcBorders>
            <w:shd w:val="clear" w:color="auto" w:fill="auto"/>
            <w:hideMark/>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1年以内（含1年）</w:t>
            </w:r>
          </w:p>
        </w:tc>
        <w:tc>
          <w:tcPr>
            <w:tcW w:w="1610" w:type="pct"/>
            <w:tcBorders>
              <w:top w:val="single" w:sz="4" w:space="0" w:color="auto"/>
              <w:left w:val="single" w:sz="4" w:space="0" w:color="auto"/>
              <w:bottom w:val="single" w:sz="4" w:space="0" w:color="auto"/>
              <w:right w:val="nil"/>
            </w:tcBorders>
            <w:shd w:val="clear" w:color="auto" w:fill="auto"/>
            <w:hideMark/>
          </w:tcPr>
          <w:p w:rsidR="008171B9" w:rsidRPr="008171B9" w:rsidRDefault="008171B9" w:rsidP="008171B9">
            <w:pPr>
              <w:widowControl/>
              <w:ind w:firstLineChars="200" w:firstLine="420"/>
              <w:rPr>
                <w:rFonts w:ascii="仿宋_GB2312" w:eastAsia="仿宋_GB2312" w:hAnsi="宋体" w:cs="宋体"/>
                <w:color w:val="000000"/>
                <w:kern w:val="0"/>
                <w:szCs w:val="21"/>
              </w:rPr>
            </w:pPr>
          </w:p>
        </w:tc>
      </w:tr>
      <w:tr w:rsidR="008171B9" w:rsidRPr="008171B9" w:rsidTr="00652DCB">
        <w:trPr>
          <w:trHeight w:val="340"/>
        </w:trPr>
        <w:tc>
          <w:tcPr>
            <w:tcW w:w="3390" w:type="pct"/>
            <w:tcBorders>
              <w:top w:val="single" w:sz="4" w:space="0" w:color="auto"/>
              <w:left w:val="nil"/>
              <w:bottom w:val="single" w:sz="4" w:space="0" w:color="auto"/>
              <w:right w:val="single" w:sz="4" w:space="0" w:color="auto"/>
            </w:tcBorders>
            <w:shd w:val="clear" w:color="auto" w:fill="auto"/>
            <w:hideMark/>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1年以上2年以内（含2年）</w:t>
            </w:r>
          </w:p>
        </w:tc>
        <w:tc>
          <w:tcPr>
            <w:tcW w:w="1610" w:type="pct"/>
            <w:tcBorders>
              <w:top w:val="single" w:sz="4" w:space="0" w:color="auto"/>
              <w:left w:val="single" w:sz="4" w:space="0" w:color="auto"/>
              <w:bottom w:val="single" w:sz="4" w:space="0" w:color="auto"/>
              <w:right w:val="nil"/>
            </w:tcBorders>
            <w:shd w:val="clear" w:color="auto" w:fill="auto"/>
            <w:hideMark/>
          </w:tcPr>
          <w:p w:rsidR="008171B9" w:rsidRPr="008171B9" w:rsidRDefault="008171B9" w:rsidP="008171B9">
            <w:pPr>
              <w:widowControl/>
              <w:ind w:firstLineChars="200" w:firstLine="420"/>
              <w:rPr>
                <w:rFonts w:ascii="仿宋_GB2312" w:eastAsia="仿宋_GB2312" w:hAnsi="宋体" w:cs="宋体"/>
                <w:color w:val="000000"/>
                <w:kern w:val="0"/>
                <w:szCs w:val="21"/>
              </w:rPr>
            </w:pPr>
          </w:p>
        </w:tc>
      </w:tr>
      <w:tr w:rsidR="008171B9" w:rsidRPr="008171B9" w:rsidTr="00652DCB">
        <w:trPr>
          <w:trHeight w:val="340"/>
        </w:trPr>
        <w:tc>
          <w:tcPr>
            <w:tcW w:w="3390" w:type="pct"/>
            <w:tcBorders>
              <w:top w:val="single" w:sz="4" w:space="0" w:color="auto"/>
              <w:left w:val="nil"/>
              <w:bottom w:val="single" w:sz="4" w:space="0" w:color="auto"/>
              <w:right w:val="single" w:sz="4" w:space="0" w:color="auto"/>
            </w:tcBorders>
            <w:shd w:val="clear" w:color="auto" w:fill="auto"/>
            <w:hideMark/>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2年以上3年以内（含3年）</w:t>
            </w:r>
          </w:p>
        </w:tc>
        <w:tc>
          <w:tcPr>
            <w:tcW w:w="1610" w:type="pct"/>
            <w:tcBorders>
              <w:top w:val="single" w:sz="4" w:space="0" w:color="auto"/>
              <w:left w:val="single" w:sz="4" w:space="0" w:color="auto"/>
              <w:bottom w:val="single" w:sz="4" w:space="0" w:color="auto"/>
              <w:right w:val="nil"/>
            </w:tcBorders>
            <w:shd w:val="clear" w:color="auto" w:fill="auto"/>
            <w:hideMark/>
          </w:tcPr>
          <w:p w:rsidR="008171B9" w:rsidRPr="008171B9" w:rsidRDefault="008171B9" w:rsidP="008171B9">
            <w:pPr>
              <w:widowControl/>
              <w:ind w:firstLineChars="200" w:firstLine="420"/>
              <w:rPr>
                <w:rFonts w:ascii="仿宋_GB2312" w:eastAsia="仿宋_GB2312" w:hAnsi="宋体" w:cs="宋体"/>
                <w:color w:val="000000"/>
                <w:kern w:val="0"/>
                <w:szCs w:val="21"/>
              </w:rPr>
            </w:pPr>
          </w:p>
        </w:tc>
      </w:tr>
      <w:tr w:rsidR="008171B9" w:rsidRPr="008171B9" w:rsidTr="00652DCB">
        <w:trPr>
          <w:trHeight w:val="340"/>
        </w:trPr>
        <w:tc>
          <w:tcPr>
            <w:tcW w:w="3390" w:type="pct"/>
            <w:tcBorders>
              <w:top w:val="single" w:sz="4" w:space="0" w:color="auto"/>
              <w:left w:val="nil"/>
              <w:bottom w:val="single" w:sz="4" w:space="0" w:color="auto"/>
              <w:right w:val="single" w:sz="4" w:space="0" w:color="auto"/>
            </w:tcBorders>
            <w:shd w:val="clear" w:color="auto" w:fill="auto"/>
            <w:hideMark/>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3年以上</w:t>
            </w:r>
          </w:p>
        </w:tc>
        <w:tc>
          <w:tcPr>
            <w:tcW w:w="1610" w:type="pct"/>
            <w:tcBorders>
              <w:top w:val="single" w:sz="4" w:space="0" w:color="auto"/>
              <w:left w:val="single" w:sz="4" w:space="0" w:color="auto"/>
              <w:bottom w:val="single" w:sz="4" w:space="0" w:color="auto"/>
              <w:right w:val="dotted" w:sz="4" w:space="0" w:color="auto"/>
            </w:tcBorders>
            <w:shd w:val="clear" w:color="auto" w:fill="auto"/>
            <w:hideMark/>
          </w:tcPr>
          <w:p w:rsidR="008171B9" w:rsidRPr="008171B9" w:rsidRDefault="008171B9" w:rsidP="008171B9">
            <w:pPr>
              <w:widowControl/>
              <w:rPr>
                <w:rFonts w:ascii="仿宋_GB2312" w:eastAsia="仿宋_GB2312" w:hAnsi="宋体" w:cs="宋体"/>
                <w:color w:val="000000"/>
                <w:kern w:val="0"/>
                <w:szCs w:val="21"/>
              </w:rPr>
            </w:pPr>
          </w:p>
        </w:tc>
      </w:tr>
    </w:tbl>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出租人应当根据理解财务报表的需要，披露有关租赁活动的其他定性和定量信息。此类信息包括：</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（1）租赁活动的性质，如对租赁活动基本情况的描述；</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（2）对其在租赁资产中保留的权利进行风险管理的情况；</w:t>
      </w:r>
    </w:p>
    <w:p w:rsidR="008171B9" w:rsidRPr="008171B9" w:rsidRDefault="008171B9" w:rsidP="008171B9">
      <w:pPr>
        <w:spacing w:line="440" w:lineRule="exact"/>
        <w:ind w:firstLineChars="200" w:firstLine="480"/>
        <w:rPr>
          <w:rFonts w:ascii="仿宋_GB2312" w:eastAsia="仿宋_GB2312" w:hAnsi="仿宋" w:cs="MingLiU"/>
          <w:kern w:val="0"/>
          <w:sz w:val="24"/>
          <w:szCs w:val="28"/>
        </w:rPr>
      </w:pPr>
      <w:r w:rsidRPr="008171B9">
        <w:rPr>
          <w:rFonts w:ascii="仿宋_GB2312" w:eastAsia="仿宋_GB2312" w:hAnsi="仿宋" w:cs="MingLiU" w:hint="eastAsia"/>
          <w:kern w:val="0"/>
          <w:sz w:val="24"/>
          <w:szCs w:val="28"/>
        </w:rPr>
        <w:t>（3）其他相关信息。</w:t>
      </w:r>
    </w:p>
    <w:p w:rsidR="008171B9" w:rsidRPr="008171B9" w:rsidRDefault="008171B9" w:rsidP="008171B9">
      <w:pPr>
        <w:spacing w:line="440" w:lineRule="exact"/>
        <w:ind w:firstLineChars="200" w:firstLine="420"/>
        <w:rPr>
          <w:rFonts w:ascii="仿宋_GB2312" w:eastAsia="仿宋_GB2312" w:hAnsi="仿宋" w:cs="MingLiU"/>
          <w:kern w:val="0"/>
          <w:szCs w:val="28"/>
        </w:rPr>
      </w:pPr>
      <w:r w:rsidRPr="008171B9">
        <w:rPr>
          <w:rFonts w:ascii="仿宋_GB2312" w:eastAsia="仿宋_GB2312" w:hAnsi="仿宋" w:cs="MingLiU" w:hint="eastAsia"/>
          <w:kern w:val="0"/>
          <w:szCs w:val="28"/>
        </w:rPr>
        <w:t>注：</w:t>
      </w:r>
      <w:r w:rsidRPr="008171B9">
        <w:rPr>
          <w:rFonts w:ascii="仿宋_GB2312" w:eastAsia="仿宋_GB2312" w:hAnsi="仿宋" w:cs="Arial" w:hint="eastAsia"/>
          <w:bCs/>
          <w:kern w:val="0"/>
          <w:szCs w:val="21"/>
        </w:rPr>
        <w:t>上述信息适用于执行新租赁准则的企业。</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3.融资租赁承租人应当说明未确认融资费用的余额，并披露与融资租赁有关的下列信息：</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（1）各类租入固定资产的年初和年末原价、累计折旧额、减值准备累计金额。</w:t>
      </w:r>
    </w:p>
    <w:p w:rsidR="008171B9" w:rsidRPr="008171B9" w:rsidRDefault="008171B9" w:rsidP="008171B9">
      <w:pPr>
        <w:spacing w:line="440" w:lineRule="exact"/>
        <w:ind w:firstLineChars="200" w:firstLine="480"/>
        <w:rPr>
          <w:rFonts w:ascii="仿宋_GB2312" w:eastAsia="仿宋_GB2312" w:hAnsi="仿宋" w:cs="MingLiU" w:hint="eastAsia"/>
          <w:kern w:val="0"/>
          <w:sz w:val="28"/>
          <w:szCs w:val="28"/>
        </w:rPr>
      </w:pPr>
      <w:r w:rsidRPr="008171B9">
        <w:rPr>
          <w:rFonts w:ascii="仿宋_GB2312" w:eastAsia="仿宋_GB2312" w:hAnsi="仿宋" w:cs="MingLiU" w:hint="eastAsia"/>
          <w:kern w:val="0"/>
          <w:sz w:val="24"/>
          <w:szCs w:val="28"/>
        </w:rPr>
        <w:t>（2）以后年度将支付的最低租赁付款额的披露格式如下：</w:t>
      </w:r>
      <w:r w:rsidRPr="008171B9">
        <w:rPr>
          <w:rFonts w:ascii="仿宋_GB2312" w:eastAsia="仿宋_GB2312" w:hAnsi="宋体" w:cs="MingLiU" w:hint="eastAsia"/>
          <w:kern w:val="0"/>
          <w:sz w:val="28"/>
          <w:szCs w:val="28"/>
        </w:rPr>
        <w:t> </w:t>
      </w:r>
    </w:p>
    <w:tbl>
      <w:tblPr>
        <w:tblW w:w="0" w:type="auto"/>
        <w:jc w:val="center"/>
        <w:tblBorders>
          <w:top w:val="single" w:sz="4" w:space="0" w:color="auto"/>
          <w:bottom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86"/>
        <w:gridCol w:w="4076"/>
      </w:tblGrid>
      <w:tr w:rsidR="008171B9" w:rsidRPr="008171B9" w:rsidTr="00652DCB">
        <w:trPr>
          <w:trHeight w:val="397"/>
          <w:jc w:val="center"/>
        </w:trPr>
        <w:tc>
          <w:tcPr>
            <w:tcW w:w="4286" w:type="dxa"/>
            <w:tcMar>
              <w:top w:w="28" w:type="dxa"/>
              <w:left w:w="28" w:type="dxa"/>
              <w:bottom w:w="28" w:type="dxa"/>
              <w:right w:w="28" w:type="dxa"/>
            </w:tcMar>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剩余租赁期</w:t>
            </w:r>
          </w:p>
        </w:tc>
        <w:tc>
          <w:tcPr>
            <w:tcW w:w="4076" w:type="dxa"/>
            <w:tcMar>
              <w:top w:w="28" w:type="dxa"/>
              <w:left w:w="28" w:type="dxa"/>
              <w:bottom w:w="28" w:type="dxa"/>
              <w:right w:w="28" w:type="dxa"/>
            </w:tcMar>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最低租赁付款额</w:t>
            </w:r>
          </w:p>
        </w:tc>
      </w:tr>
      <w:tr w:rsidR="008171B9" w:rsidRPr="008171B9" w:rsidTr="00652DCB">
        <w:trPr>
          <w:trHeight w:val="397"/>
          <w:jc w:val="center"/>
        </w:trPr>
        <w:tc>
          <w:tcPr>
            <w:tcW w:w="4286" w:type="dxa"/>
            <w:tcMar>
              <w:top w:w="28" w:type="dxa"/>
              <w:left w:w="28" w:type="dxa"/>
              <w:bottom w:w="28" w:type="dxa"/>
              <w:right w:w="28" w:type="dxa"/>
            </w:tcMar>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position w:val="-1"/>
                <w:szCs w:val="21"/>
              </w:rPr>
              <w:t xml:space="preserve">1 </w:t>
            </w:r>
            <w:r w:rsidRPr="008171B9">
              <w:rPr>
                <w:rFonts w:ascii="仿宋_GB2312" w:eastAsia="仿宋_GB2312" w:hAnsi="仿宋" w:cs="MingLiU" w:hint="eastAsia"/>
                <w:kern w:val="0"/>
                <w:position w:val="-1"/>
                <w:szCs w:val="21"/>
              </w:rPr>
              <w:t>年以内（含</w:t>
            </w:r>
            <w:r w:rsidRPr="008171B9">
              <w:rPr>
                <w:rFonts w:ascii="仿宋_GB2312" w:eastAsia="仿宋_GB2312" w:hAnsi="仿宋" w:cs="宋体" w:hint="eastAsia"/>
                <w:kern w:val="0"/>
                <w:position w:val="-1"/>
                <w:szCs w:val="21"/>
              </w:rPr>
              <w:t xml:space="preserve"> 1 </w:t>
            </w:r>
            <w:r w:rsidRPr="008171B9">
              <w:rPr>
                <w:rFonts w:ascii="仿宋_GB2312" w:eastAsia="仿宋_GB2312" w:hAnsi="仿宋" w:cs="MingLiU" w:hint="eastAsia"/>
                <w:kern w:val="0"/>
                <w:position w:val="-1"/>
                <w:szCs w:val="21"/>
              </w:rPr>
              <w:t>年）</w:t>
            </w:r>
          </w:p>
        </w:tc>
        <w:tc>
          <w:tcPr>
            <w:tcW w:w="4076" w:type="dxa"/>
            <w:tcMar>
              <w:top w:w="28" w:type="dxa"/>
              <w:left w:w="28" w:type="dxa"/>
              <w:bottom w:w="28" w:type="dxa"/>
              <w:right w:w="28" w:type="dxa"/>
            </w:tcMar>
            <w:vAlign w:val="cente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4286" w:type="dxa"/>
            <w:tcMar>
              <w:top w:w="28" w:type="dxa"/>
              <w:left w:w="28" w:type="dxa"/>
              <w:bottom w:w="28" w:type="dxa"/>
              <w:right w:w="28" w:type="dxa"/>
            </w:tcMar>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position w:val="-1"/>
                <w:szCs w:val="21"/>
              </w:rPr>
              <w:t xml:space="preserve">1 </w:t>
            </w:r>
            <w:r w:rsidRPr="008171B9">
              <w:rPr>
                <w:rFonts w:ascii="仿宋_GB2312" w:eastAsia="仿宋_GB2312" w:hAnsi="仿宋" w:cs="MingLiU" w:hint="eastAsia"/>
                <w:kern w:val="0"/>
                <w:position w:val="-1"/>
                <w:szCs w:val="21"/>
              </w:rPr>
              <w:t>年以上</w:t>
            </w:r>
            <w:r w:rsidRPr="008171B9">
              <w:rPr>
                <w:rFonts w:ascii="仿宋_GB2312" w:eastAsia="仿宋_GB2312" w:hAnsi="仿宋" w:cs="宋体" w:hint="eastAsia"/>
                <w:kern w:val="0"/>
                <w:position w:val="-1"/>
                <w:szCs w:val="21"/>
              </w:rPr>
              <w:t xml:space="preserve"> 2 </w:t>
            </w:r>
            <w:r w:rsidRPr="008171B9">
              <w:rPr>
                <w:rFonts w:ascii="仿宋_GB2312" w:eastAsia="仿宋_GB2312" w:hAnsi="仿宋" w:cs="MingLiU" w:hint="eastAsia"/>
                <w:kern w:val="0"/>
                <w:position w:val="-1"/>
                <w:szCs w:val="21"/>
              </w:rPr>
              <w:t>年以内（含</w:t>
            </w:r>
            <w:r w:rsidRPr="008171B9">
              <w:rPr>
                <w:rFonts w:ascii="仿宋_GB2312" w:eastAsia="仿宋_GB2312" w:hAnsi="仿宋" w:cs="宋体" w:hint="eastAsia"/>
                <w:kern w:val="0"/>
                <w:position w:val="-1"/>
                <w:szCs w:val="21"/>
              </w:rPr>
              <w:t xml:space="preserve"> 2 </w:t>
            </w:r>
            <w:r w:rsidRPr="008171B9">
              <w:rPr>
                <w:rFonts w:ascii="仿宋_GB2312" w:eastAsia="仿宋_GB2312" w:hAnsi="仿宋" w:cs="MingLiU" w:hint="eastAsia"/>
                <w:kern w:val="0"/>
                <w:position w:val="-1"/>
                <w:szCs w:val="21"/>
              </w:rPr>
              <w:t>年）</w:t>
            </w:r>
          </w:p>
        </w:tc>
        <w:tc>
          <w:tcPr>
            <w:tcW w:w="4076" w:type="dxa"/>
            <w:tcMar>
              <w:top w:w="28" w:type="dxa"/>
              <w:left w:w="28" w:type="dxa"/>
              <w:bottom w:w="28" w:type="dxa"/>
              <w:right w:w="28" w:type="dxa"/>
            </w:tcMar>
            <w:vAlign w:val="cente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4286" w:type="dxa"/>
            <w:tcMar>
              <w:top w:w="28" w:type="dxa"/>
              <w:left w:w="28" w:type="dxa"/>
              <w:bottom w:w="28" w:type="dxa"/>
              <w:right w:w="28" w:type="dxa"/>
            </w:tcMar>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position w:val="-1"/>
                <w:szCs w:val="21"/>
              </w:rPr>
              <w:t xml:space="preserve">2 </w:t>
            </w:r>
            <w:r w:rsidRPr="008171B9">
              <w:rPr>
                <w:rFonts w:ascii="仿宋_GB2312" w:eastAsia="仿宋_GB2312" w:hAnsi="仿宋" w:cs="MingLiU" w:hint="eastAsia"/>
                <w:kern w:val="0"/>
                <w:position w:val="-1"/>
                <w:szCs w:val="21"/>
              </w:rPr>
              <w:t>年以上</w:t>
            </w:r>
            <w:r w:rsidRPr="008171B9">
              <w:rPr>
                <w:rFonts w:ascii="仿宋_GB2312" w:eastAsia="仿宋_GB2312" w:hAnsi="仿宋" w:cs="宋体" w:hint="eastAsia"/>
                <w:kern w:val="0"/>
                <w:position w:val="-1"/>
                <w:szCs w:val="21"/>
              </w:rPr>
              <w:t xml:space="preserve"> 3 </w:t>
            </w:r>
            <w:r w:rsidRPr="008171B9">
              <w:rPr>
                <w:rFonts w:ascii="仿宋_GB2312" w:eastAsia="仿宋_GB2312" w:hAnsi="仿宋" w:cs="MingLiU" w:hint="eastAsia"/>
                <w:kern w:val="0"/>
                <w:position w:val="-1"/>
                <w:szCs w:val="21"/>
              </w:rPr>
              <w:t>年以内（含</w:t>
            </w:r>
            <w:r w:rsidRPr="008171B9">
              <w:rPr>
                <w:rFonts w:ascii="仿宋_GB2312" w:eastAsia="仿宋_GB2312" w:hAnsi="仿宋" w:cs="宋体" w:hint="eastAsia"/>
                <w:kern w:val="0"/>
                <w:position w:val="-1"/>
                <w:szCs w:val="21"/>
              </w:rPr>
              <w:t xml:space="preserve"> 3 </w:t>
            </w:r>
            <w:r w:rsidRPr="008171B9">
              <w:rPr>
                <w:rFonts w:ascii="仿宋_GB2312" w:eastAsia="仿宋_GB2312" w:hAnsi="仿宋" w:cs="MingLiU" w:hint="eastAsia"/>
                <w:kern w:val="0"/>
                <w:position w:val="-1"/>
                <w:szCs w:val="21"/>
              </w:rPr>
              <w:t>年）</w:t>
            </w:r>
          </w:p>
        </w:tc>
        <w:tc>
          <w:tcPr>
            <w:tcW w:w="4076" w:type="dxa"/>
            <w:tcMar>
              <w:top w:w="28" w:type="dxa"/>
              <w:left w:w="28" w:type="dxa"/>
              <w:bottom w:w="28" w:type="dxa"/>
              <w:right w:w="28" w:type="dxa"/>
            </w:tcMar>
            <w:vAlign w:val="cente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4286" w:type="dxa"/>
            <w:tcMar>
              <w:top w:w="28" w:type="dxa"/>
              <w:left w:w="28" w:type="dxa"/>
              <w:bottom w:w="28" w:type="dxa"/>
              <w:right w:w="28" w:type="dxa"/>
            </w:tcMar>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position w:val="-1"/>
                <w:szCs w:val="21"/>
              </w:rPr>
              <w:t xml:space="preserve">3 </w:t>
            </w:r>
            <w:r w:rsidRPr="008171B9">
              <w:rPr>
                <w:rFonts w:ascii="仿宋_GB2312" w:eastAsia="仿宋_GB2312" w:hAnsi="仿宋" w:cs="MingLiU" w:hint="eastAsia"/>
                <w:kern w:val="0"/>
                <w:position w:val="-1"/>
                <w:szCs w:val="21"/>
              </w:rPr>
              <w:t>年以上</w:t>
            </w:r>
          </w:p>
        </w:tc>
        <w:tc>
          <w:tcPr>
            <w:tcW w:w="4076" w:type="dxa"/>
            <w:tcMar>
              <w:top w:w="28" w:type="dxa"/>
              <w:left w:w="28" w:type="dxa"/>
              <w:bottom w:w="28" w:type="dxa"/>
              <w:right w:w="28" w:type="dxa"/>
            </w:tcMar>
            <w:vAlign w:val="cente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4286" w:type="dxa"/>
            <w:tcMar>
              <w:top w:w="28" w:type="dxa"/>
              <w:left w:w="28" w:type="dxa"/>
              <w:bottom w:w="28" w:type="dxa"/>
              <w:right w:w="28" w:type="dxa"/>
            </w:tcMar>
            <w:vAlign w:val="center"/>
          </w:tcPr>
          <w:p w:rsidR="008171B9" w:rsidRPr="008171B9" w:rsidRDefault="008171B9" w:rsidP="008171B9">
            <w:pPr>
              <w:spacing w:line="440" w:lineRule="exact"/>
              <w:jc w:val="center"/>
              <w:rPr>
                <w:rFonts w:ascii="仿宋_GB2312" w:eastAsia="仿宋_GB2312" w:hAnsi="仿宋" w:cs="宋体" w:hint="eastAsia"/>
                <w:kern w:val="0"/>
                <w:position w:val="-1"/>
                <w:szCs w:val="21"/>
              </w:rPr>
            </w:pPr>
            <w:r w:rsidRPr="008171B9">
              <w:rPr>
                <w:rFonts w:ascii="仿宋_GB2312" w:eastAsia="仿宋_GB2312" w:hAnsi="仿宋" w:cs="MingLiU" w:hint="eastAsia"/>
                <w:kern w:val="0"/>
                <w:position w:val="-2"/>
                <w:szCs w:val="21"/>
              </w:rPr>
              <w:t>合计</w:t>
            </w:r>
          </w:p>
        </w:tc>
        <w:tc>
          <w:tcPr>
            <w:tcW w:w="4076" w:type="dxa"/>
            <w:tcMar>
              <w:top w:w="28" w:type="dxa"/>
              <w:left w:w="28" w:type="dxa"/>
              <w:bottom w:w="28" w:type="dxa"/>
              <w:right w:w="28" w:type="dxa"/>
            </w:tcMar>
            <w:vAlign w:val="center"/>
          </w:tcPr>
          <w:p w:rsidR="008171B9" w:rsidRPr="008171B9" w:rsidRDefault="008171B9" w:rsidP="008171B9">
            <w:pPr>
              <w:spacing w:line="440" w:lineRule="exact"/>
              <w:rPr>
                <w:rFonts w:ascii="仿宋_GB2312" w:eastAsia="仿宋_GB2312" w:hAnsi="仿宋" w:cs="宋体" w:hint="eastAsia"/>
                <w:kern w:val="0"/>
                <w:szCs w:val="21"/>
              </w:rPr>
            </w:pPr>
          </w:p>
        </w:tc>
      </w:tr>
    </w:tbl>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4.对于重大的经营租赁，经营租赁承租人应当披露下列信息：</w:t>
      </w:r>
    </w:p>
    <w:tbl>
      <w:tblPr>
        <w:tblW w:w="0" w:type="auto"/>
        <w:jc w:val="center"/>
        <w:tblBorders>
          <w:top w:val="single" w:sz="4" w:space="0" w:color="auto"/>
          <w:bottom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78"/>
        <w:gridCol w:w="3184"/>
      </w:tblGrid>
      <w:tr w:rsidR="008171B9" w:rsidRPr="008171B9" w:rsidTr="00652DCB">
        <w:trPr>
          <w:trHeight w:val="397"/>
          <w:jc w:val="center"/>
        </w:trPr>
        <w:tc>
          <w:tcPr>
            <w:tcW w:w="5178" w:type="dxa"/>
            <w:tcMar>
              <w:top w:w="28" w:type="dxa"/>
              <w:left w:w="28" w:type="dxa"/>
              <w:bottom w:w="28" w:type="dxa"/>
              <w:right w:w="28" w:type="dxa"/>
            </w:tcMa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剩余租赁期</w:t>
            </w:r>
          </w:p>
        </w:tc>
        <w:tc>
          <w:tcPr>
            <w:tcW w:w="3184" w:type="dxa"/>
            <w:tcMar>
              <w:top w:w="28" w:type="dxa"/>
              <w:left w:w="28" w:type="dxa"/>
              <w:bottom w:w="28" w:type="dxa"/>
              <w:right w:w="28" w:type="dxa"/>
            </w:tcMa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最低租赁付款额</w:t>
            </w:r>
          </w:p>
        </w:tc>
      </w:tr>
      <w:tr w:rsidR="008171B9" w:rsidRPr="008171B9" w:rsidTr="00652DCB">
        <w:trPr>
          <w:trHeight w:val="397"/>
          <w:jc w:val="center"/>
        </w:trPr>
        <w:tc>
          <w:tcPr>
            <w:tcW w:w="517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position w:val="-1"/>
                <w:szCs w:val="21"/>
              </w:rPr>
              <w:t xml:space="preserve">1 </w:t>
            </w:r>
            <w:r w:rsidRPr="008171B9">
              <w:rPr>
                <w:rFonts w:ascii="仿宋_GB2312" w:eastAsia="仿宋_GB2312" w:hAnsi="仿宋" w:cs="MingLiU" w:hint="eastAsia"/>
                <w:kern w:val="0"/>
                <w:position w:val="-1"/>
                <w:szCs w:val="21"/>
              </w:rPr>
              <w:t>年以内（含</w:t>
            </w:r>
            <w:r w:rsidRPr="008171B9">
              <w:rPr>
                <w:rFonts w:ascii="仿宋_GB2312" w:eastAsia="仿宋_GB2312" w:hAnsi="仿宋" w:cs="宋体" w:hint="eastAsia"/>
                <w:kern w:val="0"/>
                <w:position w:val="-1"/>
                <w:szCs w:val="21"/>
              </w:rPr>
              <w:t xml:space="preserve"> 1 </w:t>
            </w:r>
            <w:r w:rsidRPr="008171B9">
              <w:rPr>
                <w:rFonts w:ascii="仿宋_GB2312" w:eastAsia="仿宋_GB2312" w:hAnsi="仿宋" w:cs="MingLiU" w:hint="eastAsia"/>
                <w:kern w:val="0"/>
                <w:position w:val="-1"/>
                <w:szCs w:val="21"/>
              </w:rPr>
              <w:t>年）</w:t>
            </w:r>
          </w:p>
        </w:tc>
        <w:tc>
          <w:tcPr>
            <w:tcW w:w="3184"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517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position w:val="-1"/>
                <w:szCs w:val="21"/>
              </w:rPr>
              <w:t xml:space="preserve">1 </w:t>
            </w:r>
            <w:r w:rsidRPr="008171B9">
              <w:rPr>
                <w:rFonts w:ascii="仿宋_GB2312" w:eastAsia="仿宋_GB2312" w:hAnsi="仿宋" w:cs="MingLiU" w:hint="eastAsia"/>
                <w:kern w:val="0"/>
                <w:position w:val="-1"/>
                <w:szCs w:val="21"/>
              </w:rPr>
              <w:t>年以上</w:t>
            </w:r>
            <w:r w:rsidRPr="008171B9">
              <w:rPr>
                <w:rFonts w:ascii="仿宋_GB2312" w:eastAsia="仿宋_GB2312" w:hAnsi="仿宋" w:cs="宋体" w:hint="eastAsia"/>
                <w:kern w:val="0"/>
                <w:position w:val="-1"/>
                <w:szCs w:val="21"/>
              </w:rPr>
              <w:t xml:space="preserve"> 2 </w:t>
            </w:r>
            <w:r w:rsidRPr="008171B9">
              <w:rPr>
                <w:rFonts w:ascii="仿宋_GB2312" w:eastAsia="仿宋_GB2312" w:hAnsi="仿宋" w:cs="MingLiU" w:hint="eastAsia"/>
                <w:kern w:val="0"/>
                <w:position w:val="-1"/>
                <w:szCs w:val="21"/>
              </w:rPr>
              <w:t>年以内（含</w:t>
            </w:r>
            <w:r w:rsidRPr="008171B9">
              <w:rPr>
                <w:rFonts w:ascii="仿宋_GB2312" w:eastAsia="仿宋_GB2312" w:hAnsi="仿宋" w:cs="宋体" w:hint="eastAsia"/>
                <w:kern w:val="0"/>
                <w:position w:val="-1"/>
                <w:szCs w:val="21"/>
              </w:rPr>
              <w:t xml:space="preserve"> 2 </w:t>
            </w:r>
            <w:r w:rsidRPr="008171B9">
              <w:rPr>
                <w:rFonts w:ascii="仿宋_GB2312" w:eastAsia="仿宋_GB2312" w:hAnsi="仿宋" w:cs="MingLiU" w:hint="eastAsia"/>
                <w:kern w:val="0"/>
                <w:position w:val="-1"/>
                <w:szCs w:val="21"/>
              </w:rPr>
              <w:t>年）</w:t>
            </w:r>
          </w:p>
        </w:tc>
        <w:tc>
          <w:tcPr>
            <w:tcW w:w="3184"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517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position w:val="-1"/>
                <w:szCs w:val="21"/>
              </w:rPr>
              <w:lastRenderedPageBreak/>
              <w:t xml:space="preserve">2 </w:t>
            </w:r>
            <w:r w:rsidRPr="008171B9">
              <w:rPr>
                <w:rFonts w:ascii="仿宋_GB2312" w:eastAsia="仿宋_GB2312" w:hAnsi="仿宋" w:cs="MingLiU" w:hint="eastAsia"/>
                <w:kern w:val="0"/>
                <w:position w:val="-1"/>
                <w:szCs w:val="21"/>
              </w:rPr>
              <w:t>年以上</w:t>
            </w:r>
            <w:r w:rsidRPr="008171B9">
              <w:rPr>
                <w:rFonts w:ascii="仿宋_GB2312" w:eastAsia="仿宋_GB2312" w:hAnsi="仿宋" w:cs="宋体" w:hint="eastAsia"/>
                <w:kern w:val="0"/>
                <w:position w:val="-1"/>
                <w:szCs w:val="21"/>
              </w:rPr>
              <w:t xml:space="preserve"> 3 </w:t>
            </w:r>
            <w:r w:rsidRPr="008171B9">
              <w:rPr>
                <w:rFonts w:ascii="仿宋_GB2312" w:eastAsia="仿宋_GB2312" w:hAnsi="仿宋" w:cs="MingLiU" w:hint="eastAsia"/>
                <w:kern w:val="0"/>
                <w:position w:val="-1"/>
                <w:szCs w:val="21"/>
              </w:rPr>
              <w:t>年以内（含</w:t>
            </w:r>
            <w:r w:rsidRPr="008171B9">
              <w:rPr>
                <w:rFonts w:ascii="仿宋_GB2312" w:eastAsia="仿宋_GB2312" w:hAnsi="仿宋" w:cs="宋体" w:hint="eastAsia"/>
                <w:kern w:val="0"/>
                <w:position w:val="-1"/>
                <w:szCs w:val="21"/>
              </w:rPr>
              <w:t xml:space="preserve"> 3 </w:t>
            </w:r>
            <w:r w:rsidRPr="008171B9">
              <w:rPr>
                <w:rFonts w:ascii="仿宋_GB2312" w:eastAsia="仿宋_GB2312" w:hAnsi="仿宋" w:cs="MingLiU" w:hint="eastAsia"/>
                <w:kern w:val="0"/>
                <w:position w:val="-1"/>
                <w:szCs w:val="21"/>
              </w:rPr>
              <w:t>年）</w:t>
            </w:r>
          </w:p>
        </w:tc>
        <w:tc>
          <w:tcPr>
            <w:tcW w:w="3184"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517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position w:val="-1"/>
                <w:szCs w:val="21"/>
              </w:rPr>
              <w:t xml:space="preserve">3 </w:t>
            </w:r>
            <w:r w:rsidRPr="008171B9">
              <w:rPr>
                <w:rFonts w:ascii="仿宋_GB2312" w:eastAsia="仿宋_GB2312" w:hAnsi="仿宋" w:cs="MingLiU" w:hint="eastAsia"/>
                <w:kern w:val="0"/>
                <w:position w:val="-1"/>
                <w:szCs w:val="21"/>
              </w:rPr>
              <w:t>年以上</w:t>
            </w:r>
          </w:p>
        </w:tc>
        <w:tc>
          <w:tcPr>
            <w:tcW w:w="3184"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5178" w:type="dxa"/>
            <w:tcMar>
              <w:top w:w="28" w:type="dxa"/>
              <w:left w:w="28" w:type="dxa"/>
              <w:bottom w:w="28" w:type="dxa"/>
              <w:right w:w="28" w:type="dxa"/>
            </w:tcMa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合计</w:t>
            </w:r>
          </w:p>
        </w:tc>
        <w:tc>
          <w:tcPr>
            <w:tcW w:w="3184"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bl>
    <w:p w:rsidR="008171B9" w:rsidRPr="008171B9" w:rsidRDefault="008171B9" w:rsidP="008171B9">
      <w:pPr>
        <w:spacing w:line="440" w:lineRule="exact"/>
        <w:ind w:firstLineChars="200" w:firstLine="480"/>
        <w:rPr>
          <w:rFonts w:ascii="仿宋_GB2312" w:eastAsia="仿宋_GB2312" w:hAnsi="仿宋" w:cs="MingLiU"/>
          <w:kern w:val="0"/>
          <w:sz w:val="24"/>
          <w:szCs w:val="28"/>
        </w:rPr>
      </w:pPr>
      <w:r w:rsidRPr="008171B9">
        <w:rPr>
          <w:rFonts w:ascii="仿宋_GB2312" w:eastAsia="仿宋_GB2312" w:hAnsi="仿宋" w:cs="MingLiU" w:hint="eastAsia"/>
          <w:kern w:val="0"/>
          <w:sz w:val="24"/>
          <w:szCs w:val="28"/>
        </w:rPr>
        <w:t>5.披露各售后租回交易以及售后租回合同中的重要条款。</w:t>
      </w:r>
    </w:p>
    <w:p w:rsidR="008171B9" w:rsidRPr="008171B9" w:rsidRDefault="008171B9" w:rsidP="008171B9">
      <w:pPr>
        <w:spacing w:line="480" w:lineRule="atLeast"/>
        <w:ind w:firstLineChars="200" w:firstLine="480"/>
        <w:rPr>
          <w:rFonts w:ascii="仿宋_GB2312" w:eastAsia="仿宋_GB2312" w:hAnsi="宋体" w:cs="Times New Roman" w:hint="eastAsia"/>
          <w:kern w:val="0"/>
          <w:sz w:val="24"/>
          <w:szCs w:val="24"/>
        </w:rPr>
      </w:pPr>
      <w:r w:rsidRPr="008171B9">
        <w:rPr>
          <w:rFonts w:ascii="仿宋_GB2312" w:eastAsia="仿宋_GB2312" w:hAnsi="宋体" w:cs="Times New Roman"/>
          <w:kern w:val="0"/>
          <w:sz w:val="24"/>
          <w:szCs w:val="24"/>
        </w:rPr>
        <w:t>6</w:t>
      </w:r>
      <w:r w:rsidRPr="008171B9">
        <w:rPr>
          <w:rFonts w:ascii="仿宋_GB2312" w:eastAsia="仿宋_GB2312" w:hAnsi="宋体" w:cs="Times New Roman" w:hint="eastAsia"/>
          <w:kern w:val="0"/>
          <w:sz w:val="24"/>
          <w:szCs w:val="24"/>
        </w:rPr>
        <w:t>.新租赁准则承租人信息披露</w:t>
      </w:r>
    </w:p>
    <w:p w:rsidR="008171B9" w:rsidRPr="008171B9" w:rsidRDefault="008171B9" w:rsidP="008171B9">
      <w:pPr>
        <w:spacing w:line="480" w:lineRule="atLeast"/>
        <w:ind w:firstLineChars="200" w:firstLine="480"/>
        <w:rPr>
          <w:rFonts w:ascii="仿宋_GB2312" w:eastAsia="仿宋_GB2312" w:hAnsi="宋体" w:cs="Times New Roman" w:hint="eastAsia"/>
          <w:kern w:val="0"/>
          <w:sz w:val="24"/>
          <w:szCs w:val="24"/>
        </w:rPr>
      </w:pPr>
      <w:r w:rsidRPr="008171B9">
        <w:rPr>
          <w:rFonts w:ascii="仿宋_GB2312" w:eastAsia="仿宋_GB2312" w:hAnsi="宋体" w:cs="Times New Roman" w:hint="eastAsia"/>
          <w:kern w:val="0"/>
          <w:sz w:val="24"/>
          <w:szCs w:val="24"/>
        </w:rPr>
        <w:t>（1）承租人信息</w:t>
      </w:r>
    </w:p>
    <w:tbl>
      <w:tblPr>
        <w:tblW w:w="5000" w:type="pct"/>
        <w:tblBorders>
          <w:top w:val="single" w:sz="4" w:space="0" w:color="auto"/>
          <w:bottom w:val="single" w:sz="4" w:space="0" w:color="auto"/>
          <w:right w:val="dotted" w:sz="4" w:space="0" w:color="auto"/>
          <w:insideH w:val="single" w:sz="4" w:space="0" w:color="auto"/>
          <w:insideV w:val="single" w:sz="4" w:space="0" w:color="auto"/>
        </w:tblBorders>
        <w:tblLook w:val="04A0" w:firstRow="1" w:lastRow="0" w:firstColumn="1" w:lastColumn="0" w:noHBand="0" w:noVBand="1"/>
      </w:tblPr>
      <w:tblGrid>
        <w:gridCol w:w="5354"/>
        <w:gridCol w:w="3168"/>
      </w:tblGrid>
      <w:tr w:rsidR="008171B9" w:rsidRPr="008171B9" w:rsidTr="00652DCB">
        <w:trPr>
          <w:trHeight w:val="397"/>
        </w:trPr>
        <w:tc>
          <w:tcPr>
            <w:tcW w:w="3141"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项目</w:t>
            </w:r>
          </w:p>
        </w:tc>
        <w:tc>
          <w:tcPr>
            <w:tcW w:w="1859" w:type="pct"/>
            <w:shd w:val="clear" w:color="auto" w:fill="auto"/>
            <w:hideMark/>
          </w:tcPr>
          <w:p w:rsidR="008171B9" w:rsidRPr="008171B9" w:rsidRDefault="008171B9" w:rsidP="008171B9">
            <w:pPr>
              <w:widowControl/>
              <w:jc w:val="center"/>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金额</w:t>
            </w:r>
          </w:p>
        </w:tc>
      </w:tr>
      <w:tr w:rsidR="008171B9" w:rsidRPr="008171B9" w:rsidTr="00652DCB">
        <w:trPr>
          <w:trHeight w:val="397"/>
        </w:trPr>
        <w:tc>
          <w:tcPr>
            <w:tcW w:w="3141" w:type="pct"/>
            <w:shd w:val="clear" w:color="auto" w:fill="auto"/>
            <w:vAlign w:val="center"/>
            <w:hideMark/>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租赁负债的利息费用</w:t>
            </w:r>
          </w:p>
        </w:tc>
        <w:tc>
          <w:tcPr>
            <w:tcW w:w="1859" w:type="pct"/>
            <w:shd w:val="clear" w:color="auto" w:fill="auto"/>
            <w:hideMark/>
          </w:tcPr>
          <w:p w:rsidR="008171B9" w:rsidRPr="008171B9" w:rsidRDefault="008171B9" w:rsidP="008171B9">
            <w:pPr>
              <w:widowControl/>
              <w:ind w:firstLineChars="200" w:firstLine="420"/>
              <w:rPr>
                <w:rFonts w:ascii="仿宋_GB2312" w:eastAsia="仿宋_GB2312" w:hAnsi="宋体" w:cs="宋体"/>
                <w:color w:val="000000"/>
                <w:kern w:val="0"/>
                <w:szCs w:val="21"/>
              </w:rPr>
            </w:pPr>
          </w:p>
        </w:tc>
      </w:tr>
      <w:tr w:rsidR="008171B9" w:rsidRPr="008171B9" w:rsidTr="00652DCB">
        <w:trPr>
          <w:trHeight w:val="397"/>
        </w:trPr>
        <w:tc>
          <w:tcPr>
            <w:tcW w:w="3141" w:type="pct"/>
            <w:shd w:val="clear" w:color="auto" w:fill="auto"/>
            <w:vAlign w:val="center"/>
            <w:hideMark/>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计入当期损益的短期租赁费用</w:t>
            </w:r>
          </w:p>
        </w:tc>
        <w:tc>
          <w:tcPr>
            <w:tcW w:w="1859" w:type="pct"/>
            <w:shd w:val="clear" w:color="auto" w:fill="auto"/>
            <w:hideMark/>
          </w:tcPr>
          <w:p w:rsidR="008171B9" w:rsidRPr="008171B9" w:rsidRDefault="008171B9" w:rsidP="008171B9">
            <w:pPr>
              <w:widowControl/>
              <w:ind w:firstLineChars="200" w:firstLine="420"/>
              <w:rPr>
                <w:rFonts w:ascii="仿宋_GB2312" w:eastAsia="仿宋_GB2312" w:hAnsi="宋体" w:cs="宋体"/>
                <w:color w:val="000000"/>
                <w:kern w:val="0"/>
                <w:szCs w:val="21"/>
              </w:rPr>
            </w:pPr>
          </w:p>
        </w:tc>
      </w:tr>
      <w:tr w:rsidR="008171B9" w:rsidRPr="008171B9" w:rsidTr="00652DCB">
        <w:trPr>
          <w:trHeight w:val="397"/>
        </w:trPr>
        <w:tc>
          <w:tcPr>
            <w:tcW w:w="3141" w:type="pct"/>
            <w:shd w:val="clear" w:color="auto" w:fill="auto"/>
            <w:vAlign w:val="center"/>
            <w:hideMark/>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低价值资产租赁费用</w:t>
            </w:r>
          </w:p>
        </w:tc>
        <w:tc>
          <w:tcPr>
            <w:tcW w:w="1859" w:type="pct"/>
            <w:shd w:val="clear" w:color="auto" w:fill="auto"/>
            <w:hideMark/>
          </w:tcPr>
          <w:p w:rsidR="008171B9" w:rsidRPr="008171B9" w:rsidRDefault="008171B9" w:rsidP="008171B9">
            <w:pPr>
              <w:widowControl/>
              <w:ind w:firstLineChars="200" w:firstLine="420"/>
              <w:rPr>
                <w:rFonts w:ascii="仿宋_GB2312" w:eastAsia="仿宋_GB2312" w:hAnsi="宋体" w:cs="宋体"/>
                <w:color w:val="000000"/>
                <w:kern w:val="0"/>
                <w:szCs w:val="21"/>
              </w:rPr>
            </w:pPr>
          </w:p>
        </w:tc>
      </w:tr>
      <w:tr w:rsidR="008171B9" w:rsidRPr="008171B9" w:rsidTr="00652DCB">
        <w:trPr>
          <w:trHeight w:val="397"/>
        </w:trPr>
        <w:tc>
          <w:tcPr>
            <w:tcW w:w="3141" w:type="pct"/>
            <w:shd w:val="clear" w:color="auto" w:fill="auto"/>
            <w:vAlign w:val="center"/>
            <w:hideMark/>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未纳入租赁负债计量的可变租赁付款额</w:t>
            </w:r>
          </w:p>
        </w:tc>
        <w:tc>
          <w:tcPr>
            <w:tcW w:w="1859" w:type="pct"/>
            <w:shd w:val="clear" w:color="auto" w:fill="auto"/>
            <w:hideMark/>
          </w:tcPr>
          <w:p w:rsidR="008171B9" w:rsidRPr="008171B9" w:rsidRDefault="008171B9" w:rsidP="008171B9">
            <w:pPr>
              <w:widowControl/>
              <w:ind w:firstLineChars="200" w:firstLine="420"/>
              <w:rPr>
                <w:rFonts w:ascii="仿宋_GB2312" w:eastAsia="仿宋_GB2312" w:hAnsi="宋体" w:cs="宋体"/>
                <w:color w:val="000000"/>
                <w:kern w:val="0"/>
                <w:szCs w:val="21"/>
              </w:rPr>
            </w:pPr>
          </w:p>
        </w:tc>
      </w:tr>
      <w:tr w:rsidR="008171B9" w:rsidRPr="008171B9" w:rsidTr="00652DCB">
        <w:trPr>
          <w:trHeight w:val="397"/>
        </w:trPr>
        <w:tc>
          <w:tcPr>
            <w:tcW w:w="3141" w:type="pct"/>
            <w:shd w:val="clear" w:color="auto" w:fill="auto"/>
            <w:vAlign w:val="center"/>
            <w:hideMark/>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转租使用权资产取得的收入</w:t>
            </w:r>
          </w:p>
        </w:tc>
        <w:tc>
          <w:tcPr>
            <w:tcW w:w="1859" w:type="pct"/>
            <w:shd w:val="clear" w:color="auto" w:fill="auto"/>
            <w:hideMark/>
          </w:tcPr>
          <w:p w:rsidR="008171B9" w:rsidRPr="008171B9" w:rsidRDefault="008171B9" w:rsidP="008171B9">
            <w:pPr>
              <w:widowControl/>
              <w:ind w:firstLineChars="200" w:firstLine="420"/>
              <w:rPr>
                <w:rFonts w:ascii="仿宋_GB2312" w:eastAsia="仿宋_GB2312" w:hAnsi="宋体" w:cs="宋体"/>
                <w:color w:val="000000"/>
                <w:kern w:val="0"/>
                <w:szCs w:val="21"/>
              </w:rPr>
            </w:pPr>
          </w:p>
        </w:tc>
      </w:tr>
      <w:tr w:rsidR="008171B9" w:rsidRPr="008171B9" w:rsidTr="00652DCB">
        <w:trPr>
          <w:trHeight w:val="397"/>
        </w:trPr>
        <w:tc>
          <w:tcPr>
            <w:tcW w:w="3141" w:type="pct"/>
            <w:shd w:val="clear" w:color="auto" w:fill="auto"/>
            <w:vAlign w:val="center"/>
            <w:hideMark/>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与租赁相关的总现金流出</w:t>
            </w:r>
          </w:p>
        </w:tc>
        <w:tc>
          <w:tcPr>
            <w:tcW w:w="1859" w:type="pct"/>
            <w:shd w:val="clear" w:color="auto" w:fill="auto"/>
            <w:hideMark/>
          </w:tcPr>
          <w:p w:rsidR="008171B9" w:rsidRPr="008171B9" w:rsidRDefault="008171B9" w:rsidP="008171B9">
            <w:pPr>
              <w:widowControl/>
              <w:ind w:firstLineChars="200" w:firstLine="420"/>
              <w:rPr>
                <w:rFonts w:ascii="仿宋_GB2312" w:eastAsia="仿宋_GB2312" w:hAnsi="宋体" w:cs="宋体"/>
                <w:color w:val="000000"/>
                <w:kern w:val="0"/>
                <w:szCs w:val="21"/>
              </w:rPr>
            </w:pPr>
          </w:p>
        </w:tc>
      </w:tr>
      <w:tr w:rsidR="008171B9" w:rsidRPr="008171B9" w:rsidTr="00652DCB">
        <w:trPr>
          <w:trHeight w:val="397"/>
        </w:trPr>
        <w:tc>
          <w:tcPr>
            <w:tcW w:w="3141" w:type="pct"/>
            <w:shd w:val="clear" w:color="auto" w:fill="auto"/>
            <w:vAlign w:val="center"/>
            <w:hideMark/>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售后租回交易产生的相关损益</w:t>
            </w:r>
          </w:p>
        </w:tc>
        <w:tc>
          <w:tcPr>
            <w:tcW w:w="1859" w:type="pct"/>
            <w:shd w:val="clear" w:color="auto" w:fill="auto"/>
            <w:hideMark/>
          </w:tcPr>
          <w:p w:rsidR="008171B9" w:rsidRPr="008171B9" w:rsidRDefault="008171B9" w:rsidP="008171B9">
            <w:pPr>
              <w:widowControl/>
              <w:ind w:firstLineChars="200" w:firstLine="420"/>
              <w:rPr>
                <w:rFonts w:ascii="仿宋_GB2312" w:eastAsia="仿宋_GB2312" w:hAnsi="宋体" w:cs="宋体"/>
                <w:color w:val="000000"/>
                <w:kern w:val="0"/>
                <w:szCs w:val="21"/>
              </w:rPr>
            </w:pPr>
          </w:p>
        </w:tc>
      </w:tr>
      <w:tr w:rsidR="008171B9" w:rsidRPr="008171B9" w:rsidTr="00652DCB">
        <w:trPr>
          <w:trHeight w:val="397"/>
        </w:trPr>
        <w:tc>
          <w:tcPr>
            <w:tcW w:w="3141" w:type="pct"/>
            <w:shd w:val="clear" w:color="auto" w:fill="auto"/>
            <w:vAlign w:val="center"/>
            <w:hideMark/>
          </w:tcPr>
          <w:p w:rsidR="008171B9" w:rsidRPr="008171B9" w:rsidRDefault="008171B9" w:rsidP="008171B9">
            <w:pPr>
              <w:widowControl/>
              <w:rPr>
                <w:rFonts w:ascii="仿宋_GB2312" w:eastAsia="仿宋_GB2312" w:hAnsi="宋体" w:cs="宋体"/>
                <w:color w:val="000000"/>
                <w:kern w:val="0"/>
                <w:szCs w:val="21"/>
              </w:rPr>
            </w:pPr>
            <w:r w:rsidRPr="008171B9">
              <w:rPr>
                <w:rFonts w:ascii="仿宋_GB2312" w:eastAsia="仿宋_GB2312" w:hAnsi="宋体" w:cs="宋体" w:hint="eastAsia"/>
                <w:color w:val="000000"/>
                <w:kern w:val="0"/>
                <w:szCs w:val="21"/>
              </w:rPr>
              <w:t>其他</w:t>
            </w:r>
          </w:p>
        </w:tc>
        <w:tc>
          <w:tcPr>
            <w:tcW w:w="1859" w:type="pct"/>
            <w:shd w:val="clear" w:color="auto" w:fill="auto"/>
            <w:hideMark/>
          </w:tcPr>
          <w:p w:rsidR="008171B9" w:rsidRPr="008171B9" w:rsidRDefault="008171B9" w:rsidP="008171B9">
            <w:pPr>
              <w:widowControl/>
              <w:ind w:firstLineChars="200" w:firstLine="420"/>
              <w:rPr>
                <w:rFonts w:ascii="仿宋_GB2312" w:eastAsia="仿宋_GB2312" w:hAnsi="宋体" w:cs="宋体"/>
                <w:color w:val="000000"/>
                <w:kern w:val="0"/>
                <w:szCs w:val="21"/>
              </w:rPr>
            </w:pPr>
          </w:p>
        </w:tc>
      </w:tr>
    </w:tbl>
    <w:p w:rsidR="008171B9" w:rsidRPr="008171B9" w:rsidRDefault="008171B9" w:rsidP="008171B9">
      <w:pPr>
        <w:spacing w:line="480" w:lineRule="atLeast"/>
        <w:ind w:firstLineChars="200" w:firstLine="480"/>
        <w:rPr>
          <w:rFonts w:ascii="仿宋_GB2312" w:eastAsia="仿宋_GB2312" w:hAnsi="宋体" w:cs="Times New Roman" w:hint="eastAsia"/>
          <w:kern w:val="0"/>
          <w:sz w:val="24"/>
          <w:szCs w:val="24"/>
        </w:rPr>
      </w:pPr>
      <w:r w:rsidRPr="008171B9">
        <w:rPr>
          <w:rFonts w:ascii="仿宋_GB2312" w:eastAsia="仿宋_GB2312" w:hAnsi="宋体" w:cs="Times New Roman" w:hint="eastAsia"/>
          <w:kern w:val="0"/>
          <w:sz w:val="24"/>
          <w:szCs w:val="24"/>
        </w:rPr>
        <w:t>（2）承租人应当根据理解财务报表的需要，披露有关租赁活动的其他定性和定量信息。此类信息包括：</w:t>
      </w:r>
    </w:p>
    <w:p w:rsidR="008171B9" w:rsidRPr="008171B9" w:rsidRDefault="008171B9" w:rsidP="008171B9">
      <w:pPr>
        <w:spacing w:line="480" w:lineRule="atLeast"/>
        <w:ind w:firstLineChars="200" w:firstLine="480"/>
        <w:rPr>
          <w:rFonts w:ascii="仿宋_GB2312" w:eastAsia="仿宋_GB2312" w:hAnsi="宋体" w:cs="Times New Roman" w:hint="eastAsia"/>
          <w:kern w:val="0"/>
          <w:sz w:val="24"/>
          <w:szCs w:val="24"/>
        </w:rPr>
      </w:pPr>
      <w:r w:rsidRPr="008171B9">
        <w:rPr>
          <w:rFonts w:ascii="仿宋_GB2312" w:eastAsia="仿宋_GB2312" w:hAnsi="宋体" w:cs="Times New Roman" w:hint="eastAsia"/>
          <w:kern w:val="0"/>
          <w:sz w:val="24"/>
          <w:szCs w:val="24"/>
        </w:rPr>
        <w:t>1）租赁活动的性质，如对租赁活动基本情况的描述；</w:t>
      </w:r>
    </w:p>
    <w:p w:rsidR="008171B9" w:rsidRPr="008171B9" w:rsidRDefault="008171B9" w:rsidP="008171B9">
      <w:pPr>
        <w:spacing w:line="480" w:lineRule="atLeast"/>
        <w:ind w:firstLineChars="200" w:firstLine="480"/>
        <w:rPr>
          <w:rFonts w:ascii="仿宋_GB2312" w:eastAsia="仿宋_GB2312" w:hAnsi="宋体" w:cs="Times New Roman" w:hint="eastAsia"/>
          <w:kern w:val="0"/>
          <w:sz w:val="24"/>
          <w:szCs w:val="24"/>
        </w:rPr>
      </w:pPr>
      <w:r w:rsidRPr="008171B9">
        <w:rPr>
          <w:rFonts w:ascii="仿宋_GB2312" w:eastAsia="仿宋_GB2312" w:hAnsi="宋体" w:cs="Times New Roman" w:hint="eastAsia"/>
          <w:kern w:val="0"/>
          <w:sz w:val="24"/>
          <w:szCs w:val="24"/>
        </w:rPr>
        <w:t>2）未纳入租赁负债计量的未来潜在现金流出；</w:t>
      </w:r>
    </w:p>
    <w:p w:rsidR="008171B9" w:rsidRPr="008171B9" w:rsidRDefault="008171B9" w:rsidP="008171B9">
      <w:pPr>
        <w:spacing w:line="480" w:lineRule="atLeast"/>
        <w:ind w:firstLineChars="200" w:firstLine="480"/>
        <w:rPr>
          <w:rFonts w:ascii="仿宋_GB2312" w:eastAsia="仿宋_GB2312" w:hAnsi="宋体" w:cs="Times New Roman" w:hint="eastAsia"/>
          <w:kern w:val="0"/>
          <w:sz w:val="24"/>
          <w:szCs w:val="24"/>
        </w:rPr>
      </w:pPr>
      <w:r w:rsidRPr="008171B9">
        <w:rPr>
          <w:rFonts w:ascii="仿宋_GB2312" w:eastAsia="仿宋_GB2312" w:hAnsi="宋体" w:cs="Times New Roman" w:hint="eastAsia"/>
          <w:kern w:val="0"/>
          <w:sz w:val="24"/>
          <w:szCs w:val="24"/>
        </w:rPr>
        <w:t>3）租赁导致的限制或承诺；</w:t>
      </w:r>
    </w:p>
    <w:p w:rsidR="008171B9" w:rsidRPr="008171B9" w:rsidRDefault="008171B9" w:rsidP="008171B9">
      <w:pPr>
        <w:spacing w:line="480" w:lineRule="atLeast"/>
        <w:ind w:firstLineChars="200" w:firstLine="480"/>
        <w:rPr>
          <w:rFonts w:ascii="仿宋_GB2312" w:eastAsia="仿宋_GB2312" w:hAnsi="宋体" w:cs="Times New Roman" w:hint="eastAsia"/>
          <w:kern w:val="0"/>
          <w:sz w:val="24"/>
          <w:szCs w:val="24"/>
        </w:rPr>
      </w:pPr>
      <w:r w:rsidRPr="008171B9">
        <w:rPr>
          <w:rFonts w:ascii="仿宋_GB2312" w:eastAsia="仿宋_GB2312" w:hAnsi="宋体" w:cs="Times New Roman" w:hint="eastAsia"/>
          <w:kern w:val="0"/>
          <w:sz w:val="24"/>
          <w:szCs w:val="24"/>
        </w:rPr>
        <w:t>4）售后租回交易的其他信息；</w:t>
      </w:r>
    </w:p>
    <w:p w:rsidR="008171B9" w:rsidRPr="008171B9" w:rsidRDefault="008171B9" w:rsidP="008171B9">
      <w:pPr>
        <w:spacing w:line="440" w:lineRule="exact"/>
        <w:ind w:firstLineChars="200" w:firstLine="480"/>
        <w:rPr>
          <w:rFonts w:ascii="仿宋_GB2312" w:eastAsia="仿宋_GB2312" w:hAnsi="仿宋" w:cs="MingLiU"/>
          <w:kern w:val="0"/>
          <w:sz w:val="24"/>
          <w:szCs w:val="28"/>
        </w:rPr>
      </w:pPr>
      <w:r w:rsidRPr="008171B9">
        <w:rPr>
          <w:rFonts w:ascii="仿宋_GB2312" w:eastAsia="仿宋_GB2312" w:hAnsi="宋体" w:cs="Times New Roman" w:hint="eastAsia"/>
          <w:kern w:val="0"/>
          <w:sz w:val="24"/>
          <w:szCs w:val="24"/>
        </w:rPr>
        <w:t>5）其他相关信息。</w:t>
      </w:r>
    </w:p>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bookmarkStart w:id="97" w:name="_Toc302738381"/>
      <w:r w:rsidRPr="008171B9">
        <w:rPr>
          <w:rFonts w:ascii="仿宋_GB2312" w:eastAsia="仿宋_GB2312" w:hAnsi="仿宋" w:cs="MingLiU" w:hint="eastAsia"/>
          <w:kern w:val="0"/>
          <w:sz w:val="24"/>
          <w:szCs w:val="28"/>
        </w:rPr>
        <w:t>（七十六）终止经营</w:t>
      </w:r>
      <w:bookmarkEnd w:id="97"/>
    </w:p>
    <w:tbl>
      <w:tblPr>
        <w:tblW w:w="0" w:type="auto"/>
        <w:jc w:val="center"/>
        <w:tblBorders>
          <w:top w:val="single" w:sz="4" w:space="0" w:color="auto"/>
          <w:bottom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142"/>
        <w:gridCol w:w="2101"/>
        <w:gridCol w:w="2119"/>
      </w:tblGrid>
      <w:tr w:rsidR="008171B9" w:rsidRPr="008171B9" w:rsidTr="00652DCB">
        <w:trPr>
          <w:trHeight w:val="397"/>
          <w:jc w:val="center"/>
        </w:trPr>
        <w:tc>
          <w:tcPr>
            <w:tcW w:w="4142" w:type="dxa"/>
            <w:tcMar>
              <w:top w:w="28" w:type="dxa"/>
              <w:left w:w="28" w:type="dxa"/>
              <w:bottom w:w="28" w:type="dxa"/>
              <w:right w:w="28" w:type="dxa"/>
            </w:tcMa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项目</w:t>
            </w:r>
          </w:p>
        </w:tc>
        <w:tc>
          <w:tcPr>
            <w:tcW w:w="2101" w:type="dxa"/>
            <w:tcMar>
              <w:top w:w="28" w:type="dxa"/>
              <w:left w:w="28" w:type="dxa"/>
              <w:bottom w:w="28" w:type="dxa"/>
              <w:right w:w="28" w:type="dxa"/>
            </w:tcMa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本年发生额</w:t>
            </w:r>
          </w:p>
        </w:tc>
        <w:tc>
          <w:tcPr>
            <w:tcW w:w="2119" w:type="dxa"/>
            <w:tcMar>
              <w:top w:w="28" w:type="dxa"/>
              <w:left w:w="28" w:type="dxa"/>
              <w:bottom w:w="28" w:type="dxa"/>
              <w:right w:w="28" w:type="dxa"/>
            </w:tcMa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上年发生额</w:t>
            </w:r>
          </w:p>
        </w:tc>
      </w:tr>
      <w:tr w:rsidR="008171B9" w:rsidRPr="008171B9" w:rsidTr="00652DCB">
        <w:trPr>
          <w:trHeight w:val="397"/>
          <w:jc w:val="center"/>
        </w:trPr>
        <w:tc>
          <w:tcPr>
            <w:tcW w:w="4142"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一、终止经营收入</w:t>
            </w:r>
          </w:p>
        </w:tc>
        <w:tc>
          <w:tcPr>
            <w:tcW w:w="2101"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2119"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4142"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减：终止经营费用</w:t>
            </w:r>
          </w:p>
        </w:tc>
        <w:tc>
          <w:tcPr>
            <w:tcW w:w="2101"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2119"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4142"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二、终止经营利润总额</w:t>
            </w:r>
          </w:p>
        </w:tc>
        <w:tc>
          <w:tcPr>
            <w:tcW w:w="2101"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2119"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4142"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减：终止经营所得税费用</w:t>
            </w:r>
          </w:p>
        </w:tc>
        <w:tc>
          <w:tcPr>
            <w:tcW w:w="2101"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2119"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4142"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三、终止经营净利润</w:t>
            </w:r>
          </w:p>
        </w:tc>
        <w:tc>
          <w:tcPr>
            <w:tcW w:w="2101"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2119"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4142"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其中：归属于母公司的终止经营净利润</w:t>
            </w:r>
          </w:p>
        </w:tc>
        <w:tc>
          <w:tcPr>
            <w:tcW w:w="2101"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2119"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4142"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lastRenderedPageBreak/>
              <w:t>加：处置业务的净收益（税后）</w:t>
            </w:r>
          </w:p>
        </w:tc>
        <w:tc>
          <w:tcPr>
            <w:tcW w:w="2101"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2119"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4142"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其中：处置损益总额</w:t>
            </w:r>
          </w:p>
        </w:tc>
        <w:tc>
          <w:tcPr>
            <w:tcW w:w="2101"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2119"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4142"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减：所得税费用（或收益）</w:t>
            </w:r>
          </w:p>
        </w:tc>
        <w:tc>
          <w:tcPr>
            <w:tcW w:w="2101"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2119"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4142"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四、来自已终止经营业务的净利润总计</w:t>
            </w:r>
          </w:p>
        </w:tc>
        <w:tc>
          <w:tcPr>
            <w:tcW w:w="2101"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2119"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4142"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其中：归属于母公司所有者的来自已终止经营业务的净利润总计</w:t>
            </w:r>
          </w:p>
        </w:tc>
        <w:tc>
          <w:tcPr>
            <w:tcW w:w="2101"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2119"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4142"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五、终止经营的现金流量净额</w:t>
            </w:r>
          </w:p>
        </w:tc>
        <w:tc>
          <w:tcPr>
            <w:tcW w:w="2101"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2119"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4142"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其中：经营活动现金流量净额</w:t>
            </w:r>
          </w:p>
        </w:tc>
        <w:tc>
          <w:tcPr>
            <w:tcW w:w="2101"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2119"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4142"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投资活动现金流量净额</w:t>
            </w:r>
          </w:p>
        </w:tc>
        <w:tc>
          <w:tcPr>
            <w:tcW w:w="2101"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2119"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4142"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MingLiU" w:hint="eastAsia"/>
                <w:kern w:val="0"/>
                <w:position w:val="-1"/>
                <w:szCs w:val="21"/>
              </w:rPr>
            </w:pPr>
            <w:r w:rsidRPr="008171B9">
              <w:rPr>
                <w:rFonts w:ascii="仿宋_GB2312" w:eastAsia="仿宋_GB2312" w:hAnsi="仿宋" w:cs="MingLiU" w:hint="eastAsia"/>
                <w:kern w:val="0"/>
                <w:position w:val="-1"/>
                <w:szCs w:val="21"/>
              </w:rPr>
              <w:t>筹资活动现金流量净额</w:t>
            </w:r>
          </w:p>
        </w:tc>
        <w:tc>
          <w:tcPr>
            <w:tcW w:w="2101"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2119"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bl>
    <w:p w:rsidR="008171B9" w:rsidRPr="008171B9" w:rsidRDefault="008171B9" w:rsidP="008171B9">
      <w:pPr>
        <w:spacing w:line="440" w:lineRule="exact"/>
        <w:ind w:firstLineChars="200" w:firstLine="420"/>
        <w:rPr>
          <w:rFonts w:ascii="仿宋_GB2312" w:eastAsia="仿宋_GB2312" w:hAnsi="仿宋" w:cs="MingLiU" w:hint="eastAsia"/>
          <w:kern w:val="0"/>
          <w:szCs w:val="28"/>
        </w:rPr>
      </w:pPr>
      <w:bookmarkStart w:id="98" w:name="_Toc302738382"/>
      <w:r w:rsidRPr="008171B9">
        <w:rPr>
          <w:rFonts w:ascii="仿宋_GB2312" w:eastAsia="仿宋_GB2312" w:hAnsi="仿宋" w:cs="MingLiU" w:hint="eastAsia"/>
          <w:kern w:val="0"/>
          <w:szCs w:val="28"/>
        </w:rPr>
        <w:t>注：1.应披露终止经营的资产（或处置组）确认的减值损失及其转回金额；</w:t>
      </w:r>
    </w:p>
    <w:p w:rsidR="008171B9" w:rsidRPr="008171B9" w:rsidRDefault="008171B9" w:rsidP="008171B9">
      <w:pPr>
        <w:spacing w:line="440" w:lineRule="exact"/>
        <w:ind w:firstLineChars="400" w:firstLine="840"/>
        <w:rPr>
          <w:rFonts w:ascii="仿宋_GB2312" w:eastAsia="仿宋_GB2312" w:hAnsi="仿宋" w:cs="MingLiU" w:hint="eastAsia"/>
          <w:kern w:val="0"/>
          <w:szCs w:val="28"/>
        </w:rPr>
      </w:pPr>
      <w:r w:rsidRPr="008171B9">
        <w:rPr>
          <w:rFonts w:ascii="仿宋_GB2312" w:eastAsia="仿宋_GB2312" w:hAnsi="仿宋" w:cs="MingLiU" w:hint="eastAsia"/>
          <w:kern w:val="0"/>
          <w:szCs w:val="28"/>
        </w:rPr>
        <w:t>2.终止经营的项目或资产应逐一在报告中披露。</w:t>
      </w:r>
    </w:p>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（七十七）分部报告</w:t>
      </w:r>
      <w:bookmarkEnd w:id="98"/>
    </w:p>
    <w:tbl>
      <w:tblPr>
        <w:tblW w:w="0" w:type="auto"/>
        <w:jc w:val="center"/>
        <w:tblBorders>
          <w:top w:val="single" w:sz="4" w:space="0" w:color="auto"/>
          <w:bottom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76"/>
        <w:gridCol w:w="508"/>
        <w:gridCol w:w="507"/>
        <w:gridCol w:w="508"/>
        <w:gridCol w:w="508"/>
        <w:gridCol w:w="507"/>
        <w:gridCol w:w="508"/>
        <w:gridCol w:w="508"/>
        <w:gridCol w:w="507"/>
        <w:gridCol w:w="510"/>
        <w:gridCol w:w="508"/>
        <w:gridCol w:w="507"/>
      </w:tblGrid>
      <w:tr w:rsidR="008171B9" w:rsidRPr="008171B9" w:rsidTr="00652DCB">
        <w:trPr>
          <w:trHeight w:val="397"/>
          <w:jc w:val="center"/>
        </w:trPr>
        <w:tc>
          <w:tcPr>
            <w:tcW w:w="2776" w:type="dxa"/>
            <w:vMerge w:val="restart"/>
            <w:tcMar>
              <w:top w:w="28" w:type="dxa"/>
              <w:left w:w="28" w:type="dxa"/>
              <w:bottom w:w="28" w:type="dxa"/>
              <w:right w:w="28" w:type="dxa"/>
            </w:tcMar>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MingLiU" w:hint="eastAsia"/>
                <w:kern w:val="0"/>
                <w:position w:val="-2"/>
                <w:szCs w:val="21"/>
              </w:rPr>
              <w:t>项目</w:t>
            </w:r>
          </w:p>
        </w:tc>
        <w:tc>
          <w:tcPr>
            <w:tcW w:w="1015" w:type="dxa"/>
            <w:gridSpan w:val="2"/>
            <w:tcMar>
              <w:top w:w="28" w:type="dxa"/>
              <w:left w:w="28" w:type="dxa"/>
              <w:bottom w:w="28" w:type="dxa"/>
              <w:right w:w="28" w:type="dxa"/>
            </w:tcMar>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宋体" w:hint="eastAsia"/>
                <w:kern w:val="0"/>
                <w:position w:val="-1"/>
                <w:szCs w:val="21"/>
              </w:rPr>
              <w:t>×</w:t>
            </w:r>
            <w:r w:rsidRPr="008171B9">
              <w:rPr>
                <w:rFonts w:ascii="仿宋_GB2312" w:eastAsia="仿宋_GB2312" w:hAnsi="仿宋" w:cs="宋体" w:hint="eastAsia"/>
                <w:spacing w:val="-1"/>
                <w:kern w:val="0"/>
                <w:position w:val="-1"/>
                <w:szCs w:val="21"/>
              </w:rPr>
              <w:t>×</w:t>
            </w:r>
            <w:r w:rsidRPr="008171B9">
              <w:rPr>
                <w:rFonts w:ascii="仿宋_GB2312" w:eastAsia="仿宋_GB2312" w:hAnsi="仿宋" w:cs="MingLiU" w:hint="eastAsia"/>
                <w:kern w:val="0"/>
                <w:position w:val="-1"/>
                <w:szCs w:val="21"/>
              </w:rPr>
              <w:t>业务</w:t>
            </w:r>
          </w:p>
        </w:tc>
        <w:tc>
          <w:tcPr>
            <w:tcW w:w="1016" w:type="dxa"/>
            <w:gridSpan w:val="2"/>
            <w:tcMar>
              <w:top w:w="28" w:type="dxa"/>
              <w:left w:w="28" w:type="dxa"/>
              <w:bottom w:w="28" w:type="dxa"/>
              <w:right w:w="28" w:type="dxa"/>
            </w:tcMar>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宋体" w:hint="eastAsia"/>
                <w:kern w:val="0"/>
                <w:position w:val="-1"/>
                <w:szCs w:val="21"/>
              </w:rPr>
              <w:t>×</w:t>
            </w:r>
            <w:r w:rsidRPr="008171B9">
              <w:rPr>
                <w:rFonts w:ascii="仿宋_GB2312" w:eastAsia="仿宋_GB2312" w:hAnsi="仿宋" w:cs="宋体" w:hint="eastAsia"/>
                <w:spacing w:val="-1"/>
                <w:kern w:val="0"/>
                <w:position w:val="-1"/>
                <w:szCs w:val="21"/>
              </w:rPr>
              <w:t>×</w:t>
            </w:r>
            <w:r w:rsidRPr="008171B9">
              <w:rPr>
                <w:rFonts w:ascii="仿宋_GB2312" w:eastAsia="仿宋_GB2312" w:hAnsi="仿宋" w:cs="MingLiU" w:hint="eastAsia"/>
                <w:kern w:val="0"/>
                <w:position w:val="-1"/>
                <w:szCs w:val="21"/>
              </w:rPr>
              <w:t>业务</w:t>
            </w:r>
          </w:p>
        </w:tc>
        <w:tc>
          <w:tcPr>
            <w:tcW w:w="507" w:type="dxa"/>
            <w:vMerge w:val="restart"/>
            <w:tcMar>
              <w:top w:w="28" w:type="dxa"/>
              <w:left w:w="28" w:type="dxa"/>
              <w:bottom w:w="28" w:type="dxa"/>
              <w:right w:w="28" w:type="dxa"/>
            </w:tcMar>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宋体" w:hint="eastAsia"/>
                <w:kern w:val="0"/>
                <w:szCs w:val="21"/>
              </w:rPr>
              <w:t>……</w:t>
            </w:r>
          </w:p>
        </w:tc>
        <w:tc>
          <w:tcPr>
            <w:tcW w:w="1016" w:type="dxa"/>
            <w:gridSpan w:val="2"/>
            <w:tcMar>
              <w:top w:w="28" w:type="dxa"/>
              <w:left w:w="28" w:type="dxa"/>
              <w:bottom w:w="28" w:type="dxa"/>
              <w:right w:w="28" w:type="dxa"/>
            </w:tcMar>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2"/>
                <w:szCs w:val="21"/>
              </w:rPr>
              <w:t>其他</w:t>
            </w:r>
          </w:p>
        </w:tc>
        <w:tc>
          <w:tcPr>
            <w:tcW w:w="1017" w:type="dxa"/>
            <w:gridSpan w:val="2"/>
            <w:tcMar>
              <w:top w:w="28" w:type="dxa"/>
              <w:left w:w="28" w:type="dxa"/>
              <w:bottom w:w="28" w:type="dxa"/>
              <w:right w:w="28" w:type="dxa"/>
            </w:tcMar>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2"/>
                <w:szCs w:val="21"/>
              </w:rPr>
              <w:t>抵销</w:t>
            </w:r>
          </w:p>
        </w:tc>
        <w:tc>
          <w:tcPr>
            <w:tcW w:w="1015" w:type="dxa"/>
            <w:gridSpan w:val="2"/>
            <w:tcMar>
              <w:top w:w="28" w:type="dxa"/>
              <w:left w:w="28" w:type="dxa"/>
              <w:bottom w:w="28" w:type="dxa"/>
              <w:right w:w="28" w:type="dxa"/>
            </w:tcMar>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2"/>
                <w:szCs w:val="21"/>
              </w:rPr>
              <w:t>合计</w:t>
            </w:r>
          </w:p>
        </w:tc>
      </w:tr>
      <w:tr w:rsidR="008171B9" w:rsidRPr="008171B9" w:rsidTr="00652DCB">
        <w:trPr>
          <w:trHeight w:val="397"/>
          <w:jc w:val="center"/>
        </w:trPr>
        <w:tc>
          <w:tcPr>
            <w:tcW w:w="2776" w:type="dxa"/>
            <w:vMerge/>
            <w:tcMar>
              <w:top w:w="28" w:type="dxa"/>
              <w:left w:w="28" w:type="dxa"/>
              <w:bottom w:w="28" w:type="dxa"/>
              <w:right w:w="28" w:type="dxa"/>
            </w:tcMar>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本年</w:t>
            </w:r>
          </w:p>
        </w:tc>
        <w:tc>
          <w:tcPr>
            <w:tcW w:w="507" w:type="dxa"/>
            <w:tcMar>
              <w:top w:w="28" w:type="dxa"/>
              <w:left w:w="28" w:type="dxa"/>
              <w:bottom w:w="28" w:type="dxa"/>
              <w:right w:w="28" w:type="dxa"/>
            </w:tcMar>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上年</w:t>
            </w:r>
          </w:p>
        </w:tc>
        <w:tc>
          <w:tcPr>
            <w:tcW w:w="508" w:type="dxa"/>
            <w:tcMar>
              <w:top w:w="28" w:type="dxa"/>
              <w:left w:w="28" w:type="dxa"/>
              <w:bottom w:w="28" w:type="dxa"/>
              <w:right w:w="28" w:type="dxa"/>
            </w:tcMar>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本年</w:t>
            </w:r>
          </w:p>
        </w:tc>
        <w:tc>
          <w:tcPr>
            <w:tcW w:w="508" w:type="dxa"/>
            <w:tcMar>
              <w:top w:w="28" w:type="dxa"/>
              <w:left w:w="28" w:type="dxa"/>
              <w:bottom w:w="28" w:type="dxa"/>
              <w:right w:w="28" w:type="dxa"/>
            </w:tcMar>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上年</w:t>
            </w:r>
          </w:p>
        </w:tc>
        <w:tc>
          <w:tcPr>
            <w:tcW w:w="507" w:type="dxa"/>
            <w:vMerge/>
            <w:tcMar>
              <w:top w:w="28" w:type="dxa"/>
              <w:left w:w="28" w:type="dxa"/>
              <w:bottom w:w="28" w:type="dxa"/>
              <w:right w:w="28" w:type="dxa"/>
            </w:tcMar>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p>
        </w:tc>
        <w:tc>
          <w:tcPr>
            <w:tcW w:w="508" w:type="dxa"/>
            <w:tcMar>
              <w:top w:w="28" w:type="dxa"/>
              <w:left w:w="28" w:type="dxa"/>
              <w:bottom w:w="28" w:type="dxa"/>
              <w:right w:w="28" w:type="dxa"/>
            </w:tcMar>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本年</w:t>
            </w:r>
          </w:p>
        </w:tc>
        <w:tc>
          <w:tcPr>
            <w:tcW w:w="508" w:type="dxa"/>
            <w:tcMar>
              <w:top w:w="28" w:type="dxa"/>
              <w:left w:w="28" w:type="dxa"/>
              <w:bottom w:w="28" w:type="dxa"/>
              <w:right w:w="28" w:type="dxa"/>
            </w:tcMar>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上年</w:t>
            </w:r>
          </w:p>
        </w:tc>
        <w:tc>
          <w:tcPr>
            <w:tcW w:w="507" w:type="dxa"/>
            <w:tcMar>
              <w:top w:w="28" w:type="dxa"/>
              <w:left w:w="28" w:type="dxa"/>
              <w:bottom w:w="28" w:type="dxa"/>
              <w:right w:w="28" w:type="dxa"/>
            </w:tcMar>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本年</w:t>
            </w:r>
          </w:p>
        </w:tc>
        <w:tc>
          <w:tcPr>
            <w:tcW w:w="510" w:type="dxa"/>
            <w:tcMar>
              <w:top w:w="28" w:type="dxa"/>
              <w:left w:w="28" w:type="dxa"/>
              <w:bottom w:w="28" w:type="dxa"/>
              <w:right w:w="28" w:type="dxa"/>
            </w:tcMar>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上年</w:t>
            </w:r>
          </w:p>
        </w:tc>
        <w:tc>
          <w:tcPr>
            <w:tcW w:w="508" w:type="dxa"/>
            <w:tcMar>
              <w:top w:w="28" w:type="dxa"/>
              <w:left w:w="28" w:type="dxa"/>
              <w:bottom w:w="28" w:type="dxa"/>
              <w:right w:w="28" w:type="dxa"/>
            </w:tcMar>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本年</w:t>
            </w:r>
          </w:p>
        </w:tc>
        <w:tc>
          <w:tcPr>
            <w:tcW w:w="507" w:type="dxa"/>
            <w:tcMar>
              <w:top w:w="28" w:type="dxa"/>
              <w:left w:w="28" w:type="dxa"/>
              <w:bottom w:w="28" w:type="dxa"/>
              <w:right w:w="28" w:type="dxa"/>
            </w:tcMar>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上年</w:t>
            </w:r>
          </w:p>
        </w:tc>
      </w:tr>
      <w:tr w:rsidR="008171B9" w:rsidRPr="008171B9" w:rsidTr="00652DCB">
        <w:trPr>
          <w:trHeight w:val="397"/>
          <w:jc w:val="center"/>
        </w:trPr>
        <w:tc>
          <w:tcPr>
            <w:tcW w:w="2776" w:type="dxa"/>
            <w:tcMar>
              <w:top w:w="28" w:type="dxa"/>
              <w:left w:w="28" w:type="dxa"/>
              <w:bottom w:w="28" w:type="dxa"/>
              <w:right w:w="28" w:type="dxa"/>
            </w:tcMar>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一、营业收入</w:t>
            </w: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10"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2776" w:type="dxa"/>
            <w:tcMar>
              <w:top w:w="28" w:type="dxa"/>
              <w:left w:w="28" w:type="dxa"/>
              <w:bottom w:w="28" w:type="dxa"/>
              <w:right w:w="28" w:type="dxa"/>
            </w:tcMar>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其中： 对外交易收入</w:t>
            </w: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10"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2776" w:type="dxa"/>
            <w:tcMar>
              <w:top w:w="28" w:type="dxa"/>
              <w:left w:w="28" w:type="dxa"/>
              <w:bottom w:w="28" w:type="dxa"/>
              <w:right w:w="28" w:type="dxa"/>
            </w:tcMar>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 xml:space="preserve">       分部间交易收入</w:t>
            </w: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10"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2776" w:type="dxa"/>
            <w:tcMar>
              <w:top w:w="28" w:type="dxa"/>
              <w:left w:w="28" w:type="dxa"/>
              <w:bottom w:w="28" w:type="dxa"/>
              <w:right w:w="28" w:type="dxa"/>
            </w:tcMar>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二、对联营和合营企业的投资收益</w:t>
            </w: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10"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2776" w:type="dxa"/>
            <w:tcMar>
              <w:top w:w="28" w:type="dxa"/>
              <w:left w:w="28" w:type="dxa"/>
              <w:bottom w:w="28" w:type="dxa"/>
              <w:right w:w="28" w:type="dxa"/>
            </w:tcMar>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三、资产减值损失</w:t>
            </w: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10"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2776" w:type="dxa"/>
            <w:tcMar>
              <w:top w:w="28" w:type="dxa"/>
              <w:left w:w="28" w:type="dxa"/>
              <w:bottom w:w="28" w:type="dxa"/>
              <w:right w:w="28" w:type="dxa"/>
            </w:tcMar>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四、信用减值损失</w:t>
            </w: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10"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2776" w:type="dxa"/>
            <w:tcMar>
              <w:top w:w="28" w:type="dxa"/>
              <w:left w:w="28" w:type="dxa"/>
              <w:bottom w:w="28" w:type="dxa"/>
              <w:right w:w="28" w:type="dxa"/>
            </w:tcMar>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五、折旧费和摊销费</w:t>
            </w: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10"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2776" w:type="dxa"/>
            <w:tcMar>
              <w:top w:w="28" w:type="dxa"/>
              <w:left w:w="28" w:type="dxa"/>
              <w:bottom w:w="28" w:type="dxa"/>
              <w:right w:w="28" w:type="dxa"/>
            </w:tcMar>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六、利润总额</w:t>
            </w: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10"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2776" w:type="dxa"/>
            <w:tcMar>
              <w:top w:w="28" w:type="dxa"/>
              <w:left w:w="28" w:type="dxa"/>
              <w:bottom w:w="28" w:type="dxa"/>
              <w:right w:w="28" w:type="dxa"/>
            </w:tcMar>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七、所得税费用</w:t>
            </w: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10"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2776" w:type="dxa"/>
            <w:tcMar>
              <w:top w:w="28" w:type="dxa"/>
              <w:left w:w="28" w:type="dxa"/>
              <w:bottom w:w="28" w:type="dxa"/>
              <w:right w:w="28" w:type="dxa"/>
            </w:tcMar>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八、净利润</w:t>
            </w: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10"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2776" w:type="dxa"/>
            <w:tcMar>
              <w:top w:w="28" w:type="dxa"/>
              <w:left w:w="28" w:type="dxa"/>
              <w:bottom w:w="28" w:type="dxa"/>
              <w:right w:w="28" w:type="dxa"/>
            </w:tcMar>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九、资产总额</w:t>
            </w: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10"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2776" w:type="dxa"/>
            <w:tcMar>
              <w:top w:w="28" w:type="dxa"/>
              <w:left w:w="28" w:type="dxa"/>
              <w:bottom w:w="28" w:type="dxa"/>
              <w:right w:w="28" w:type="dxa"/>
            </w:tcMar>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十、负债总额</w:t>
            </w: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10"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2776" w:type="dxa"/>
            <w:tcMar>
              <w:top w:w="28" w:type="dxa"/>
              <w:left w:w="28" w:type="dxa"/>
              <w:bottom w:w="28" w:type="dxa"/>
              <w:right w:w="28" w:type="dxa"/>
            </w:tcMar>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lastRenderedPageBreak/>
              <w:t>十一、其他重要的非现金项目</w:t>
            </w: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10"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2776" w:type="dxa"/>
            <w:tcMar>
              <w:top w:w="28" w:type="dxa"/>
              <w:left w:w="28" w:type="dxa"/>
              <w:bottom w:w="28" w:type="dxa"/>
              <w:right w:w="28" w:type="dxa"/>
            </w:tcMar>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其中：折旧费和摊销费以外的其他非现金费用</w:t>
            </w: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10"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2776" w:type="dxa"/>
            <w:tcMar>
              <w:top w:w="28" w:type="dxa"/>
              <w:left w:w="28" w:type="dxa"/>
              <w:bottom w:w="28" w:type="dxa"/>
              <w:right w:w="28" w:type="dxa"/>
            </w:tcMar>
            <w:vAlign w:val="center"/>
          </w:tcPr>
          <w:p w:rsidR="008171B9" w:rsidRPr="008171B9" w:rsidRDefault="008171B9" w:rsidP="008171B9">
            <w:pPr>
              <w:spacing w:line="440" w:lineRule="exact"/>
              <w:ind w:firstLineChars="200" w:firstLine="420"/>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对联营企业和合营企业的长期股权投资</w:t>
            </w: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10"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2776" w:type="dxa"/>
            <w:tcMar>
              <w:top w:w="28" w:type="dxa"/>
              <w:left w:w="28" w:type="dxa"/>
              <w:bottom w:w="28" w:type="dxa"/>
              <w:right w:w="28" w:type="dxa"/>
            </w:tcMar>
            <w:vAlign w:val="center"/>
          </w:tcPr>
          <w:p w:rsidR="008171B9" w:rsidRPr="008171B9" w:rsidRDefault="008171B9" w:rsidP="008171B9">
            <w:pPr>
              <w:spacing w:line="440" w:lineRule="exact"/>
              <w:ind w:firstLineChars="200" w:firstLine="420"/>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长期股权投资以外的其他非流动资产增加额</w:t>
            </w: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10"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8"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c>
          <w:tcPr>
            <w:tcW w:w="507" w:type="dxa"/>
            <w:tcMar>
              <w:top w:w="28" w:type="dxa"/>
              <w:left w:w="28" w:type="dxa"/>
              <w:bottom w:w="28" w:type="dxa"/>
              <w:right w:w="28" w:type="dxa"/>
            </w:tcMar>
          </w:tcPr>
          <w:p w:rsidR="008171B9" w:rsidRPr="008171B9" w:rsidRDefault="008171B9" w:rsidP="008171B9">
            <w:pPr>
              <w:spacing w:line="440" w:lineRule="exact"/>
              <w:rPr>
                <w:rFonts w:ascii="仿宋_GB2312" w:eastAsia="仿宋_GB2312" w:hAnsi="仿宋" w:cs="宋体" w:hint="eastAsia"/>
                <w:kern w:val="0"/>
                <w:szCs w:val="21"/>
              </w:rPr>
            </w:pPr>
          </w:p>
        </w:tc>
      </w:tr>
    </w:tbl>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除已经作为报告分部信息组成部分的披露内容外，企业还应当披露下列信息：</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1.每一产品和劳务或每一类似产品和劳务的对外交易收入；</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2.企业取得的来自于本国的对外交易收入总额，以及企业从其他国家或地区取得的对外交易收入总额；</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3.企业取得的位于本国的非流动资产（不包括金融资产、独立账户资产、递延所得税资产）总额，以及企业位于其他国家或地区的非流动资产（不包括金融资产、独立账户资产、递延所得税资产）总额；</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4.企业对主要客户的依赖程度。</w:t>
      </w:r>
    </w:p>
    <w:p w:rsidR="008171B9" w:rsidRPr="008171B9" w:rsidRDefault="008171B9" w:rsidP="008171B9">
      <w:pPr>
        <w:spacing w:line="440" w:lineRule="exact"/>
        <w:ind w:firstLineChars="200" w:firstLine="480"/>
        <w:outlineLvl w:val="1"/>
        <w:rPr>
          <w:rFonts w:ascii="仿宋_GB2312" w:eastAsia="仿宋_GB2312" w:hAnsi="仿宋" w:cs="MingLiU" w:hint="eastAsia"/>
          <w:kern w:val="0"/>
          <w:sz w:val="24"/>
          <w:szCs w:val="28"/>
        </w:rPr>
      </w:pPr>
      <w:bookmarkStart w:id="99" w:name="_Toc302738383"/>
      <w:r w:rsidRPr="008171B9">
        <w:rPr>
          <w:rFonts w:ascii="仿宋_GB2312" w:eastAsia="仿宋_GB2312" w:hAnsi="仿宋" w:cs="MingLiU" w:hint="eastAsia"/>
          <w:kern w:val="0"/>
          <w:sz w:val="24"/>
          <w:szCs w:val="28"/>
        </w:rPr>
        <w:t>（七十八）现金流量表</w:t>
      </w:r>
      <w:bookmarkEnd w:id="99"/>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1.企业应当采用间接法在现金流量表附注中披露将净利润调节为经营活动现金流量的信息。格式如下：</w:t>
      </w:r>
    </w:p>
    <w:tbl>
      <w:tblPr>
        <w:tblW w:w="0" w:type="auto"/>
        <w:jc w:val="center"/>
        <w:tblBorders>
          <w:top w:val="single" w:sz="4" w:space="0" w:color="auto"/>
          <w:bottom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831"/>
        <w:gridCol w:w="1496"/>
        <w:gridCol w:w="1195"/>
      </w:tblGrid>
      <w:tr w:rsidR="008171B9" w:rsidRPr="008171B9" w:rsidTr="00652DCB">
        <w:trPr>
          <w:trHeight w:val="397"/>
          <w:jc w:val="center"/>
        </w:trPr>
        <w:tc>
          <w:tcPr>
            <w:tcW w:w="5831" w:type="dxa"/>
            <w:shd w:val="clear" w:color="auto" w:fill="FFFFFF"/>
          </w:tcPr>
          <w:p w:rsidR="008171B9" w:rsidRPr="008171B9" w:rsidRDefault="008171B9" w:rsidP="008171B9">
            <w:pPr>
              <w:spacing w:line="440" w:lineRule="exact"/>
              <w:jc w:val="center"/>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补充资料</w:t>
            </w:r>
          </w:p>
        </w:tc>
        <w:tc>
          <w:tcPr>
            <w:tcW w:w="1496" w:type="dxa"/>
            <w:shd w:val="clear" w:color="auto" w:fill="FFFFFF"/>
            <w:vAlign w:val="center"/>
          </w:tcPr>
          <w:p w:rsidR="008171B9" w:rsidRPr="008171B9" w:rsidRDefault="008171B9" w:rsidP="008171B9">
            <w:pPr>
              <w:spacing w:line="440" w:lineRule="exact"/>
              <w:jc w:val="center"/>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本年金额</w:t>
            </w:r>
          </w:p>
        </w:tc>
        <w:tc>
          <w:tcPr>
            <w:tcW w:w="1195" w:type="dxa"/>
            <w:shd w:val="clear" w:color="auto" w:fill="FFFFFF"/>
          </w:tcPr>
          <w:p w:rsidR="008171B9" w:rsidRPr="008171B9" w:rsidRDefault="008171B9" w:rsidP="008171B9">
            <w:pPr>
              <w:spacing w:line="440" w:lineRule="exact"/>
              <w:jc w:val="center"/>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上年金额</w:t>
            </w:r>
          </w:p>
        </w:tc>
      </w:tr>
      <w:tr w:rsidR="008171B9" w:rsidRPr="008171B9" w:rsidTr="00652DCB">
        <w:trPr>
          <w:trHeight w:val="397"/>
          <w:jc w:val="center"/>
        </w:trPr>
        <w:tc>
          <w:tcPr>
            <w:tcW w:w="5831" w:type="dxa"/>
            <w:shd w:val="clear" w:color="auto" w:fill="FFFFFF"/>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1．将净利润调节为经营活动现金流量：</w:t>
            </w:r>
          </w:p>
        </w:tc>
        <w:tc>
          <w:tcPr>
            <w:tcW w:w="1496" w:type="dxa"/>
            <w:shd w:val="clear" w:color="auto" w:fill="FFFFFF"/>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1195"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5831" w:type="dxa"/>
            <w:shd w:val="clear" w:color="auto" w:fill="FFFFFF"/>
            <w:vAlign w:val="center"/>
          </w:tcPr>
          <w:p w:rsidR="008171B9" w:rsidRPr="008171B9" w:rsidRDefault="008171B9" w:rsidP="008171B9">
            <w:pPr>
              <w:spacing w:line="440" w:lineRule="exact"/>
              <w:ind w:firstLineChars="135" w:firstLine="283"/>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净利润</w:t>
            </w:r>
          </w:p>
        </w:tc>
        <w:tc>
          <w:tcPr>
            <w:tcW w:w="1496"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1195"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5831" w:type="dxa"/>
            <w:shd w:val="clear" w:color="auto" w:fill="FFFFFF"/>
            <w:vAlign w:val="center"/>
          </w:tcPr>
          <w:p w:rsidR="008171B9" w:rsidRPr="008171B9" w:rsidRDefault="008171B9" w:rsidP="008171B9">
            <w:pPr>
              <w:spacing w:line="440" w:lineRule="exact"/>
              <w:ind w:firstLineChars="135" w:firstLine="283"/>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加：资产减值损失</w:t>
            </w:r>
          </w:p>
        </w:tc>
        <w:tc>
          <w:tcPr>
            <w:tcW w:w="1496"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1195"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5831" w:type="dxa"/>
            <w:shd w:val="clear" w:color="auto" w:fill="FFFFFF"/>
            <w:vAlign w:val="center"/>
          </w:tcPr>
          <w:p w:rsidR="008171B9" w:rsidRPr="008171B9" w:rsidRDefault="008171B9" w:rsidP="008171B9">
            <w:pPr>
              <w:spacing w:line="440" w:lineRule="exact"/>
              <w:ind w:firstLine="709"/>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信用减值损失</w:t>
            </w:r>
          </w:p>
        </w:tc>
        <w:tc>
          <w:tcPr>
            <w:tcW w:w="1496"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1195"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5831" w:type="dxa"/>
            <w:shd w:val="clear" w:color="auto" w:fill="FFFFFF"/>
            <w:vAlign w:val="center"/>
          </w:tcPr>
          <w:p w:rsidR="008171B9" w:rsidRPr="008171B9" w:rsidRDefault="008171B9" w:rsidP="008171B9">
            <w:pPr>
              <w:spacing w:line="440" w:lineRule="exact"/>
              <w:ind w:firstLine="709"/>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固定资产折旧、油气资产折耗、生产性生物资产折旧、使用权资产折旧</w:t>
            </w:r>
          </w:p>
        </w:tc>
        <w:tc>
          <w:tcPr>
            <w:tcW w:w="1496"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1195"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5831" w:type="dxa"/>
            <w:shd w:val="clear" w:color="auto" w:fill="FFFFFF"/>
            <w:vAlign w:val="center"/>
          </w:tcPr>
          <w:p w:rsidR="008171B9" w:rsidRPr="008171B9" w:rsidRDefault="008171B9" w:rsidP="008171B9">
            <w:pPr>
              <w:spacing w:line="440" w:lineRule="exact"/>
              <w:ind w:firstLine="709"/>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无形资产摊销</w:t>
            </w:r>
          </w:p>
        </w:tc>
        <w:tc>
          <w:tcPr>
            <w:tcW w:w="1496"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1195"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5831" w:type="dxa"/>
            <w:shd w:val="clear" w:color="auto" w:fill="FFFFFF"/>
            <w:vAlign w:val="center"/>
          </w:tcPr>
          <w:p w:rsidR="008171B9" w:rsidRPr="008171B9" w:rsidRDefault="008171B9" w:rsidP="008171B9">
            <w:pPr>
              <w:spacing w:line="440" w:lineRule="exact"/>
              <w:ind w:firstLine="709"/>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长期待摊费用摊销</w:t>
            </w:r>
          </w:p>
        </w:tc>
        <w:tc>
          <w:tcPr>
            <w:tcW w:w="1496"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1195"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5831" w:type="dxa"/>
            <w:shd w:val="clear" w:color="auto" w:fill="FFFFFF"/>
            <w:vAlign w:val="center"/>
          </w:tcPr>
          <w:p w:rsidR="008171B9" w:rsidRPr="008171B9" w:rsidRDefault="008171B9" w:rsidP="008171B9">
            <w:pPr>
              <w:spacing w:line="440" w:lineRule="exact"/>
              <w:ind w:firstLine="709"/>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资产处置损失（收益以“－”号填列）</w:t>
            </w:r>
          </w:p>
        </w:tc>
        <w:tc>
          <w:tcPr>
            <w:tcW w:w="1496"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1195"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5831" w:type="dxa"/>
            <w:shd w:val="clear" w:color="auto" w:fill="FFFFFF"/>
            <w:vAlign w:val="center"/>
          </w:tcPr>
          <w:p w:rsidR="008171B9" w:rsidRPr="008171B9" w:rsidRDefault="008171B9" w:rsidP="008171B9">
            <w:pPr>
              <w:spacing w:line="440" w:lineRule="exact"/>
              <w:ind w:firstLine="709"/>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非流动资产损毁、报废损失（利得以“－”号填列）</w:t>
            </w:r>
          </w:p>
        </w:tc>
        <w:tc>
          <w:tcPr>
            <w:tcW w:w="1496"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1195"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5831" w:type="dxa"/>
            <w:shd w:val="clear" w:color="auto" w:fill="FFFFFF"/>
            <w:vAlign w:val="center"/>
          </w:tcPr>
          <w:p w:rsidR="008171B9" w:rsidRPr="008171B9" w:rsidRDefault="008171B9" w:rsidP="008171B9">
            <w:pPr>
              <w:spacing w:line="440" w:lineRule="exact"/>
              <w:ind w:firstLine="709"/>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公允价值变动损失（收益以“－”号填列）</w:t>
            </w:r>
          </w:p>
        </w:tc>
        <w:tc>
          <w:tcPr>
            <w:tcW w:w="1496"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1195"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5831" w:type="dxa"/>
            <w:shd w:val="clear" w:color="auto" w:fill="FFFFFF"/>
            <w:vAlign w:val="center"/>
          </w:tcPr>
          <w:p w:rsidR="008171B9" w:rsidRPr="008171B9" w:rsidRDefault="008171B9" w:rsidP="008171B9">
            <w:pPr>
              <w:spacing w:line="440" w:lineRule="exact"/>
              <w:ind w:firstLine="709"/>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lastRenderedPageBreak/>
              <w:t>财务费用（收益以“－”号填列）</w:t>
            </w:r>
          </w:p>
        </w:tc>
        <w:tc>
          <w:tcPr>
            <w:tcW w:w="1496"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1195"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5831" w:type="dxa"/>
            <w:shd w:val="clear" w:color="auto" w:fill="FFFFFF"/>
            <w:vAlign w:val="center"/>
          </w:tcPr>
          <w:p w:rsidR="008171B9" w:rsidRPr="008171B9" w:rsidRDefault="008171B9" w:rsidP="008171B9">
            <w:pPr>
              <w:spacing w:line="440" w:lineRule="exact"/>
              <w:ind w:firstLine="709"/>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投资损失（收益以“－”号填列）</w:t>
            </w:r>
          </w:p>
        </w:tc>
        <w:tc>
          <w:tcPr>
            <w:tcW w:w="1496"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1195"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5831" w:type="dxa"/>
            <w:shd w:val="clear" w:color="auto" w:fill="FFFFFF"/>
            <w:vAlign w:val="center"/>
          </w:tcPr>
          <w:p w:rsidR="008171B9" w:rsidRPr="008171B9" w:rsidRDefault="008171B9" w:rsidP="008171B9">
            <w:pPr>
              <w:spacing w:line="440" w:lineRule="exact"/>
              <w:ind w:firstLine="709"/>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递延所得税资产减少（增加以“－”号填列）</w:t>
            </w:r>
          </w:p>
        </w:tc>
        <w:tc>
          <w:tcPr>
            <w:tcW w:w="1496"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1195"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5831" w:type="dxa"/>
            <w:shd w:val="clear" w:color="auto" w:fill="FFFFFF"/>
            <w:vAlign w:val="center"/>
          </w:tcPr>
          <w:p w:rsidR="008171B9" w:rsidRPr="008171B9" w:rsidRDefault="008171B9" w:rsidP="008171B9">
            <w:pPr>
              <w:spacing w:line="440" w:lineRule="exact"/>
              <w:ind w:firstLine="709"/>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递延所得税负债增加（减少以“－”号填列）</w:t>
            </w:r>
          </w:p>
        </w:tc>
        <w:tc>
          <w:tcPr>
            <w:tcW w:w="1496"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1195"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5831" w:type="dxa"/>
            <w:shd w:val="clear" w:color="auto" w:fill="FFFFFF"/>
            <w:vAlign w:val="center"/>
          </w:tcPr>
          <w:p w:rsidR="008171B9" w:rsidRPr="008171B9" w:rsidRDefault="008171B9" w:rsidP="008171B9">
            <w:pPr>
              <w:spacing w:line="440" w:lineRule="exact"/>
              <w:ind w:firstLine="709"/>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存货的减少（增加以“－”号填列）</w:t>
            </w:r>
          </w:p>
        </w:tc>
        <w:tc>
          <w:tcPr>
            <w:tcW w:w="1496"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1195"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5831" w:type="dxa"/>
            <w:shd w:val="clear" w:color="auto" w:fill="FFFFFF"/>
            <w:vAlign w:val="center"/>
          </w:tcPr>
          <w:p w:rsidR="008171B9" w:rsidRPr="008171B9" w:rsidRDefault="008171B9" w:rsidP="008171B9">
            <w:pPr>
              <w:spacing w:line="440" w:lineRule="exact"/>
              <w:ind w:firstLine="709"/>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经营性应收项目的减少（增加以“－”号填列）</w:t>
            </w:r>
          </w:p>
        </w:tc>
        <w:tc>
          <w:tcPr>
            <w:tcW w:w="1496"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1195"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5831" w:type="dxa"/>
            <w:shd w:val="clear" w:color="auto" w:fill="FFFFFF"/>
            <w:vAlign w:val="center"/>
          </w:tcPr>
          <w:p w:rsidR="008171B9" w:rsidRPr="008171B9" w:rsidRDefault="008171B9" w:rsidP="008171B9">
            <w:pPr>
              <w:spacing w:line="440" w:lineRule="exact"/>
              <w:ind w:firstLine="709"/>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经营性应付项目的增加（减少以“－”号填列）</w:t>
            </w:r>
          </w:p>
        </w:tc>
        <w:tc>
          <w:tcPr>
            <w:tcW w:w="1496"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1195"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5831" w:type="dxa"/>
            <w:shd w:val="clear" w:color="auto" w:fill="FFFFFF"/>
            <w:vAlign w:val="center"/>
          </w:tcPr>
          <w:p w:rsidR="008171B9" w:rsidRPr="008171B9" w:rsidRDefault="008171B9" w:rsidP="008171B9">
            <w:pPr>
              <w:spacing w:line="440" w:lineRule="exact"/>
              <w:ind w:firstLine="709"/>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其他</w:t>
            </w:r>
          </w:p>
        </w:tc>
        <w:tc>
          <w:tcPr>
            <w:tcW w:w="1496"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1195"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5831" w:type="dxa"/>
            <w:shd w:val="clear" w:color="auto" w:fill="FFFFFF"/>
            <w:vAlign w:val="center"/>
          </w:tcPr>
          <w:p w:rsidR="008171B9" w:rsidRPr="008171B9" w:rsidRDefault="008171B9" w:rsidP="008171B9">
            <w:pPr>
              <w:spacing w:line="440" w:lineRule="exact"/>
              <w:jc w:val="center"/>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经营活动产生的现金流量净额</w:t>
            </w:r>
          </w:p>
        </w:tc>
        <w:tc>
          <w:tcPr>
            <w:tcW w:w="1496"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1195"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5831" w:type="dxa"/>
            <w:shd w:val="clear" w:color="auto" w:fill="FFFFFF"/>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2．不涉及现金收支的重大投资和筹资活动：</w:t>
            </w:r>
          </w:p>
        </w:tc>
        <w:tc>
          <w:tcPr>
            <w:tcW w:w="1496" w:type="dxa"/>
            <w:shd w:val="clear" w:color="auto" w:fill="FFFFFF"/>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1195" w:type="dxa"/>
            <w:shd w:val="clear" w:color="auto" w:fill="FFFFFF"/>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5831" w:type="dxa"/>
            <w:shd w:val="clear" w:color="auto" w:fill="FFFFFF"/>
            <w:vAlign w:val="center"/>
          </w:tcPr>
          <w:p w:rsidR="008171B9" w:rsidRPr="008171B9" w:rsidRDefault="008171B9" w:rsidP="008171B9">
            <w:pPr>
              <w:spacing w:line="440" w:lineRule="exact"/>
              <w:ind w:firstLineChars="135" w:firstLine="283"/>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债务转为资本</w:t>
            </w:r>
          </w:p>
        </w:tc>
        <w:tc>
          <w:tcPr>
            <w:tcW w:w="1496"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1195"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5831" w:type="dxa"/>
            <w:shd w:val="clear" w:color="auto" w:fill="FFFFFF"/>
            <w:vAlign w:val="center"/>
          </w:tcPr>
          <w:p w:rsidR="008171B9" w:rsidRPr="008171B9" w:rsidRDefault="008171B9" w:rsidP="008171B9">
            <w:pPr>
              <w:spacing w:line="440" w:lineRule="exact"/>
              <w:ind w:firstLineChars="135" w:firstLine="283"/>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一年内到期的可转换公司债券</w:t>
            </w:r>
          </w:p>
        </w:tc>
        <w:tc>
          <w:tcPr>
            <w:tcW w:w="1496"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1195"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5831" w:type="dxa"/>
            <w:shd w:val="clear" w:color="auto" w:fill="FFFFFF"/>
            <w:vAlign w:val="center"/>
          </w:tcPr>
          <w:p w:rsidR="008171B9" w:rsidRPr="008171B9" w:rsidRDefault="008171B9" w:rsidP="008171B9">
            <w:pPr>
              <w:spacing w:line="440" w:lineRule="exact"/>
              <w:ind w:firstLineChars="135" w:firstLine="283"/>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融资租入固定资产</w:t>
            </w:r>
          </w:p>
        </w:tc>
        <w:tc>
          <w:tcPr>
            <w:tcW w:w="1496"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1195"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5831" w:type="dxa"/>
            <w:shd w:val="clear" w:color="auto" w:fill="FFFFFF"/>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3．现金及现金等价物净变动情况：</w:t>
            </w:r>
          </w:p>
        </w:tc>
        <w:tc>
          <w:tcPr>
            <w:tcW w:w="1496" w:type="dxa"/>
            <w:shd w:val="clear" w:color="auto" w:fill="FFFFFF"/>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1195" w:type="dxa"/>
            <w:shd w:val="clear" w:color="auto" w:fill="FFFFFF"/>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5831" w:type="dxa"/>
            <w:shd w:val="clear" w:color="auto" w:fill="FFFFFF"/>
            <w:vAlign w:val="center"/>
          </w:tcPr>
          <w:p w:rsidR="008171B9" w:rsidRPr="008171B9" w:rsidRDefault="008171B9" w:rsidP="008171B9">
            <w:pPr>
              <w:spacing w:line="440" w:lineRule="exact"/>
              <w:ind w:firstLineChars="135" w:firstLine="283"/>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现金的年末余额</w:t>
            </w:r>
          </w:p>
        </w:tc>
        <w:tc>
          <w:tcPr>
            <w:tcW w:w="1496"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1195"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5831" w:type="dxa"/>
            <w:shd w:val="clear" w:color="auto" w:fill="FFFFFF"/>
            <w:vAlign w:val="center"/>
          </w:tcPr>
          <w:p w:rsidR="008171B9" w:rsidRPr="008171B9" w:rsidRDefault="008171B9" w:rsidP="008171B9">
            <w:pPr>
              <w:spacing w:line="440" w:lineRule="exact"/>
              <w:ind w:firstLineChars="135" w:firstLine="283"/>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减：现金的年初余额</w:t>
            </w:r>
          </w:p>
        </w:tc>
        <w:tc>
          <w:tcPr>
            <w:tcW w:w="1496" w:type="dxa"/>
            <w:shd w:val="clear" w:color="auto" w:fill="FFFFFF"/>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1195" w:type="dxa"/>
            <w:shd w:val="clear" w:color="auto" w:fill="FFFFFF"/>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5831" w:type="dxa"/>
            <w:shd w:val="clear" w:color="auto" w:fill="FFFFFF"/>
            <w:vAlign w:val="center"/>
          </w:tcPr>
          <w:p w:rsidR="008171B9" w:rsidRPr="008171B9" w:rsidRDefault="008171B9" w:rsidP="008171B9">
            <w:pPr>
              <w:spacing w:line="440" w:lineRule="exact"/>
              <w:ind w:firstLineChars="135" w:firstLine="283"/>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加：现金等价物的年末余额</w:t>
            </w:r>
          </w:p>
        </w:tc>
        <w:tc>
          <w:tcPr>
            <w:tcW w:w="1496"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1195"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5831" w:type="dxa"/>
            <w:shd w:val="clear" w:color="auto" w:fill="FFFFFF"/>
            <w:vAlign w:val="center"/>
          </w:tcPr>
          <w:p w:rsidR="008171B9" w:rsidRPr="008171B9" w:rsidRDefault="008171B9" w:rsidP="008171B9">
            <w:pPr>
              <w:spacing w:line="440" w:lineRule="exact"/>
              <w:ind w:firstLineChars="135" w:firstLine="283"/>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减：现金等价物的年初余额</w:t>
            </w:r>
          </w:p>
        </w:tc>
        <w:tc>
          <w:tcPr>
            <w:tcW w:w="1496" w:type="dxa"/>
            <w:shd w:val="clear" w:color="auto" w:fill="FFFFFF"/>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1195" w:type="dxa"/>
            <w:shd w:val="clear" w:color="auto" w:fill="FFFFFF"/>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5831" w:type="dxa"/>
            <w:shd w:val="clear" w:color="auto" w:fill="FFFFFF"/>
            <w:vAlign w:val="center"/>
          </w:tcPr>
          <w:p w:rsidR="008171B9" w:rsidRPr="008171B9" w:rsidRDefault="008171B9" w:rsidP="008171B9">
            <w:pPr>
              <w:spacing w:line="440" w:lineRule="exact"/>
              <w:ind w:firstLineChars="135" w:firstLine="283"/>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现金及现金等价物净增加额</w:t>
            </w:r>
          </w:p>
        </w:tc>
        <w:tc>
          <w:tcPr>
            <w:tcW w:w="1496"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1195"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r>
    </w:tbl>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2.按下列格式披露当期取得或处置子公司及其他营业单位有关信息：</w:t>
      </w:r>
    </w:p>
    <w:tbl>
      <w:tblPr>
        <w:tblW w:w="0" w:type="auto"/>
        <w:jc w:val="center"/>
        <w:tblBorders>
          <w:top w:val="single" w:sz="4" w:space="0" w:color="auto"/>
          <w:bottom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726"/>
        <w:gridCol w:w="1796"/>
      </w:tblGrid>
      <w:tr w:rsidR="008171B9" w:rsidRPr="008171B9" w:rsidTr="00652DCB">
        <w:trPr>
          <w:trHeight w:val="397"/>
          <w:jc w:val="center"/>
        </w:trPr>
        <w:tc>
          <w:tcPr>
            <w:tcW w:w="6726" w:type="dxa"/>
            <w:shd w:val="clear" w:color="auto" w:fill="FFFFFF"/>
            <w:vAlign w:val="center"/>
          </w:tcPr>
          <w:p w:rsidR="008171B9" w:rsidRPr="008171B9" w:rsidRDefault="008171B9" w:rsidP="008171B9">
            <w:pPr>
              <w:spacing w:line="440" w:lineRule="exact"/>
              <w:jc w:val="center"/>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项目</w:t>
            </w:r>
          </w:p>
        </w:tc>
        <w:tc>
          <w:tcPr>
            <w:tcW w:w="1796" w:type="dxa"/>
            <w:shd w:val="clear" w:color="auto" w:fill="FFFFFF"/>
            <w:vAlign w:val="center"/>
          </w:tcPr>
          <w:p w:rsidR="008171B9" w:rsidRPr="008171B9" w:rsidRDefault="008171B9" w:rsidP="008171B9">
            <w:pPr>
              <w:spacing w:line="440" w:lineRule="exact"/>
              <w:jc w:val="center"/>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金额</w:t>
            </w:r>
          </w:p>
        </w:tc>
      </w:tr>
      <w:tr w:rsidR="008171B9" w:rsidRPr="008171B9" w:rsidTr="00652DCB">
        <w:trPr>
          <w:trHeight w:val="397"/>
          <w:jc w:val="center"/>
        </w:trPr>
        <w:tc>
          <w:tcPr>
            <w:tcW w:w="6726" w:type="dxa"/>
            <w:shd w:val="clear" w:color="auto" w:fill="FFFFFF"/>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一、取得子公司及其他营业单位的有关信息：</w:t>
            </w:r>
          </w:p>
        </w:tc>
        <w:tc>
          <w:tcPr>
            <w:tcW w:w="1796" w:type="dxa"/>
            <w:shd w:val="clear" w:color="auto" w:fill="FFFFFF"/>
          </w:tcPr>
          <w:p w:rsidR="008171B9" w:rsidRPr="008171B9" w:rsidRDefault="008171B9" w:rsidP="008171B9">
            <w:pPr>
              <w:spacing w:line="440" w:lineRule="exact"/>
              <w:ind w:firstLine="600"/>
              <w:rPr>
                <w:rFonts w:ascii="仿宋_GB2312" w:eastAsia="仿宋_GB2312" w:hAnsi="仿宋" w:cs="宋体" w:hint="eastAsia"/>
                <w:color w:val="000000"/>
                <w:kern w:val="0"/>
                <w:szCs w:val="21"/>
              </w:rPr>
            </w:pPr>
          </w:p>
        </w:tc>
      </w:tr>
      <w:tr w:rsidR="008171B9" w:rsidRPr="008171B9" w:rsidTr="00652DCB">
        <w:trPr>
          <w:trHeight w:val="397"/>
          <w:jc w:val="center"/>
        </w:trPr>
        <w:tc>
          <w:tcPr>
            <w:tcW w:w="6726" w:type="dxa"/>
            <w:shd w:val="clear" w:color="auto" w:fill="FFFFFF"/>
            <w:vAlign w:val="center"/>
          </w:tcPr>
          <w:p w:rsidR="008171B9" w:rsidRPr="008171B9" w:rsidRDefault="008171B9" w:rsidP="008171B9">
            <w:pPr>
              <w:spacing w:line="440" w:lineRule="exact"/>
              <w:ind w:firstLineChars="135" w:firstLine="283"/>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1．取得子公司及其他营业单位的价格</w:t>
            </w:r>
          </w:p>
        </w:tc>
        <w:tc>
          <w:tcPr>
            <w:tcW w:w="1796" w:type="dxa"/>
            <w:shd w:val="clear" w:color="auto" w:fill="FFFFFF"/>
          </w:tcPr>
          <w:p w:rsidR="008171B9" w:rsidRPr="008171B9" w:rsidRDefault="008171B9" w:rsidP="008171B9">
            <w:pPr>
              <w:spacing w:line="440" w:lineRule="exact"/>
              <w:ind w:firstLine="600"/>
              <w:rPr>
                <w:rFonts w:ascii="仿宋_GB2312" w:eastAsia="仿宋_GB2312" w:hAnsi="仿宋" w:cs="宋体" w:hint="eastAsia"/>
                <w:color w:val="000000"/>
                <w:kern w:val="0"/>
                <w:szCs w:val="21"/>
              </w:rPr>
            </w:pPr>
          </w:p>
        </w:tc>
      </w:tr>
      <w:tr w:rsidR="008171B9" w:rsidRPr="008171B9" w:rsidTr="00652DCB">
        <w:trPr>
          <w:trHeight w:val="397"/>
          <w:jc w:val="center"/>
        </w:trPr>
        <w:tc>
          <w:tcPr>
            <w:tcW w:w="6726" w:type="dxa"/>
            <w:shd w:val="clear" w:color="auto" w:fill="FFFFFF"/>
            <w:vAlign w:val="center"/>
          </w:tcPr>
          <w:p w:rsidR="008171B9" w:rsidRPr="008171B9" w:rsidRDefault="008171B9" w:rsidP="008171B9">
            <w:pPr>
              <w:spacing w:line="440" w:lineRule="exact"/>
              <w:ind w:firstLineChars="135" w:firstLine="283"/>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2．取得子公司及其他营业单位支付的现金和现金等价物</w:t>
            </w:r>
          </w:p>
        </w:tc>
        <w:tc>
          <w:tcPr>
            <w:tcW w:w="1796" w:type="dxa"/>
            <w:shd w:val="clear" w:color="auto" w:fill="FFFFFF"/>
          </w:tcPr>
          <w:p w:rsidR="008171B9" w:rsidRPr="008171B9" w:rsidRDefault="008171B9" w:rsidP="008171B9">
            <w:pPr>
              <w:spacing w:line="440" w:lineRule="exact"/>
              <w:ind w:firstLine="600"/>
              <w:rPr>
                <w:rFonts w:ascii="仿宋_GB2312" w:eastAsia="仿宋_GB2312" w:hAnsi="仿宋" w:cs="宋体" w:hint="eastAsia"/>
                <w:color w:val="000000"/>
                <w:kern w:val="0"/>
                <w:szCs w:val="21"/>
              </w:rPr>
            </w:pPr>
          </w:p>
        </w:tc>
      </w:tr>
      <w:tr w:rsidR="008171B9" w:rsidRPr="008171B9" w:rsidTr="00652DCB">
        <w:trPr>
          <w:trHeight w:val="397"/>
          <w:jc w:val="center"/>
        </w:trPr>
        <w:tc>
          <w:tcPr>
            <w:tcW w:w="6726" w:type="dxa"/>
            <w:shd w:val="clear" w:color="auto" w:fill="FFFFFF"/>
            <w:vAlign w:val="center"/>
          </w:tcPr>
          <w:p w:rsidR="008171B9" w:rsidRPr="008171B9" w:rsidRDefault="008171B9" w:rsidP="008171B9">
            <w:pPr>
              <w:spacing w:line="440" w:lineRule="exact"/>
              <w:ind w:firstLineChars="270" w:firstLine="567"/>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减：子公司及其他营业单位持有的现金和现金等价物</w:t>
            </w:r>
          </w:p>
        </w:tc>
        <w:tc>
          <w:tcPr>
            <w:tcW w:w="1796" w:type="dxa"/>
            <w:shd w:val="clear" w:color="auto" w:fill="FFFFFF"/>
          </w:tcPr>
          <w:p w:rsidR="008171B9" w:rsidRPr="008171B9" w:rsidRDefault="008171B9" w:rsidP="008171B9">
            <w:pPr>
              <w:spacing w:line="440" w:lineRule="exact"/>
              <w:ind w:firstLine="600"/>
              <w:rPr>
                <w:rFonts w:ascii="仿宋_GB2312" w:eastAsia="仿宋_GB2312" w:hAnsi="仿宋" w:cs="宋体" w:hint="eastAsia"/>
                <w:color w:val="000000"/>
                <w:kern w:val="0"/>
                <w:szCs w:val="21"/>
              </w:rPr>
            </w:pPr>
          </w:p>
        </w:tc>
      </w:tr>
      <w:tr w:rsidR="008171B9" w:rsidRPr="008171B9" w:rsidTr="00652DCB">
        <w:trPr>
          <w:trHeight w:val="397"/>
          <w:jc w:val="center"/>
        </w:trPr>
        <w:tc>
          <w:tcPr>
            <w:tcW w:w="6726" w:type="dxa"/>
            <w:shd w:val="clear" w:color="auto" w:fill="FFFFFF"/>
            <w:vAlign w:val="center"/>
          </w:tcPr>
          <w:p w:rsidR="008171B9" w:rsidRPr="008171B9" w:rsidRDefault="008171B9" w:rsidP="008171B9">
            <w:pPr>
              <w:spacing w:line="440" w:lineRule="exact"/>
              <w:ind w:firstLineChars="135" w:firstLine="283"/>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3．取得子公司及其他营业单位支付的现金净额</w:t>
            </w:r>
          </w:p>
        </w:tc>
        <w:tc>
          <w:tcPr>
            <w:tcW w:w="1796" w:type="dxa"/>
            <w:shd w:val="clear" w:color="auto" w:fill="FFFFFF"/>
          </w:tcPr>
          <w:p w:rsidR="008171B9" w:rsidRPr="008171B9" w:rsidRDefault="008171B9" w:rsidP="008171B9">
            <w:pPr>
              <w:spacing w:line="440" w:lineRule="exact"/>
              <w:ind w:firstLine="600"/>
              <w:rPr>
                <w:rFonts w:ascii="仿宋_GB2312" w:eastAsia="仿宋_GB2312" w:hAnsi="仿宋" w:cs="宋体" w:hint="eastAsia"/>
                <w:color w:val="000000"/>
                <w:kern w:val="0"/>
                <w:szCs w:val="21"/>
              </w:rPr>
            </w:pPr>
          </w:p>
        </w:tc>
      </w:tr>
      <w:tr w:rsidR="008171B9" w:rsidRPr="008171B9" w:rsidTr="00652DCB">
        <w:trPr>
          <w:trHeight w:val="397"/>
          <w:jc w:val="center"/>
        </w:trPr>
        <w:tc>
          <w:tcPr>
            <w:tcW w:w="6726" w:type="dxa"/>
            <w:shd w:val="clear" w:color="auto" w:fill="FFFFFF"/>
            <w:vAlign w:val="center"/>
          </w:tcPr>
          <w:p w:rsidR="008171B9" w:rsidRPr="008171B9" w:rsidRDefault="008171B9" w:rsidP="008171B9">
            <w:pPr>
              <w:spacing w:line="440" w:lineRule="exact"/>
              <w:ind w:firstLineChars="135" w:firstLine="283"/>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4．取得子公司的净资产</w:t>
            </w:r>
          </w:p>
        </w:tc>
        <w:tc>
          <w:tcPr>
            <w:tcW w:w="1796" w:type="dxa"/>
            <w:shd w:val="clear" w:color="auto" w:fill="FFFFFF"/>
          </w:tcPr>
          <w:p w:rsidR="008171B9" w:rsidRPr="008171B9" w:rsidRDefault="008171B9" w:rsidP="008171B9">
            <w:pPr>
              <w:spacing w:line="440" w:lineRule="exact"/>
              <w:ind w:firstLine="600"/>
              <w:rPr>
                <w:rFonts w:ascii="仿宋_GB2312" w:eastAsia="仿宋_GB2312" w:hAnsi="仿宋" w:cs="宋体" w:hint="eastAsia"/>
                <w:color w:val="000000"/>
                <w:kern w:val="0"/>
                <w:szCs w:val="21"/>
              </w:rPr>
            </w:pPr>
          </w:p>
        </w:tc>
      </w:tr>
      <w:tr w:rsidR="008171B9" w:rsidRPr="008171B9" w:rsidTr="00652DCB">
        <w:trPr>
          <w:trHeight w:val="397"/>
          <w:jc w:val="center"/>
        </w:trPr>
        <w:tc>
          <w:tcPr>
            <w:tcW w:w="6726" w:type="dxa"/>
            <w:shd w:val="clear" w:color="auto" w:fill="FFFFFF"/>
            <w:vAlign w:val="center"/>
          </w:tcPr>
          <w:p w:rsidR="008171B9" w:rsidRPr="008171B9" w:rsidRDefault="008171B9" w:rsidP="008171B9">
            <w:pPr>
              <w:spacing w:line="440" w:lineRule="exact"/>
              <w:ind w:firstLine="567"/>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流动资产</w:t>
            </w:r>
          </w:p>
        </w:tc>
        <w:tc>
          <w:tcPr>
            <w:tcW w:w="1796" w:type="dxa"/>
            <w:shd w:val="clear" w:color="auto" w:fill="FFFFFF"/>
          </w:tcPr>
          <w:p w:rsidR="008171B9" w:rsidRPr="008171B9" w:rsidRDefault="008171B9" w:rsidP="008171B9">
            <w:pPr>
              <w:spacing w:line="440" w:lineRule="exact"/>
              <w:ind w:firstLine="600"/>
              <w:rPr>
                <w:rFonts w:ascii="仿宋_GB2312" w:eastAsia="仿宋_GB2312" w:hAnsi="仿宋" w:cs="宋体" w:hint="eastAsia"/>
                <w:color w:val="000000"/>
                <w:kern w:val="0"/>
                <w:szCs w:val="21"/>
              </w:rPr>
            </w:pPr>
          </w:p>
        </w:tc>
      </w:tr>
      <w:tr w:rsidR="008171B9" w:rsidRPr="008171B9" w:rsidTr="00652DCB">
        <w:trPr>
          <w:trHeight w:val="397"/>
          <w:jc w:val="center"/>
        </w:trPr>
        <w:tc>
          <w:tcPr>
            <w:tcW w:w="6726" w:type="dxa"/>
            <w:shd w:val="clear" w:color="auto" w:fill="FFFFFF"/>
          </w:tcPr>
          <w:p w:rsidR="008171B9" w:rsidRPr="008171B9" w:rsidRDefault="008171B9" w:rsidP="008171B9">
            <w:pPr>
              <w:spacing w:line="440" w:lineRule="exact"/>
              <w:ind w:firstLine="567"/>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非流动资产</w:t>
            </w:r>
          </w:p>
        </w:tc>
        <w:tc>
          <w:tcPr>
            <w:tcW w:w="1796" w:type="dxa"/>
            <w:shd w:val="clear" w:color="auto" w:fill="FFFFFF"/>
          </w:tcPr>
          <w:p w:rsidR="008171B9" w:rsidRPr="008171B9" w:rsidRDefault="008171B9" w:rsidP="008171B9">
            <w:pPr>
              <w:spacing w:line="440" w:lineRule="exact"/>
              <w:ind w:firstLine="600"/>
              <w:rPr>
                <w:rFonts w:ascii="仿宋_GB2312" w:eastAsia="仿宋_GB2312" w:hAnsi="仿宋" w:cs="宋体" w:hint="eastAsia"/>
                <w:color w:val="000000"/>
                <w:kern w:val="0"/>
                <w:szCs w:val="21"/>
              </w:rPr>
            </w:pPr>
          </w:p>
        </w:tc>
      </w:tr>
      <w:tr w:rsidR="008171B9" w:rsidRPr="008171B9" w:rsidTr="00652DCB">
        <w:trPr>
          <w:trHeight w:val="397"/>
          <w:jc w:val="center"/>
        </w:trPr>
        <w:tc>
          <w:tcPr>
            <w:tcW w:w="6726" w:type="dxa"/>
            <w:shd w:val="clear" w:color="auto" w:fill="FFFFFF"/>
          </w:tcPr>
          <w:p w:rsidR="008171B9" w:rsidRPr="008171B9" w:rsidRDefault="008171B9" w:rsidP="008171B9">
            <w:pPr>
              <w:spacing w:line="440" w:lineRule="exact"/>
              <w:ind w:firstLine="567"/>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流动负债</w:t>
            </w:r>
          </w:p>
        </w:tc>
        <w:tc>
          <w:tcPr>
            <w:tcW w:w="1796" w:type="dxa"/>
            <w:shd w:val="clear" w:color="auto" w:fill="FFFFFF"/>
          </w:tcPr>
          <w:p w:rsidR="008171B9" w:rsidRPr="008171B9" w:rsidRDefault="008171B9" w:rsidP="008171B9">
            <w:pPr>
              <w:spacing w:line="440" w:lineRule="exact"/>
              <w:ind w:firstLine="600"/>
              <w:rPr>
                <w:rFonts w:ascii="仿宋_GB2312" w:eastAsia="仿宋_GB2312" w:hAnsi="仿宋" w:cs="宋体" w:hint="eastAsia"/>
                <w:color w:val="000000"/>
                <w:kern w:val="0"/>
                <w:szCs w:val="21"/>
              </w:rPr>
            </w:pPr>
          </w:p>
        </w:tc>
      </w:tr>
      <w:tr w:rsidR="008171B9" w:rsidRPr="008171B9" w:rsidTr="00652DCB">
        <w:trPr>
          <w:trHeight w:val="397"/>
          <w:jc w:val="center"/>
        </w:trPr>
        <w:tc>
          <w:tcPr>
            <w:tcW w:w="6726" w:type="dxa"/>
            <w:shd w:val="clear" w:color="auto" w:fill="FFFFFF"/>
          </w:tcPr>
          <w:p w:rsidR="008171B9" w:rsidRPr="008171B9" w:rsidRDefault="008171B9" w:rsidP="008171B9">
            <w:pPr>
              <w:spacing w:line="440" w:lineRule="exact"/>
              <w:ind w:firstLine="567"/>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lastRenderedPageBreak/>
              <w:t>非流动负债</w:t>
            </w:r>
          </w:p>
        </w:tc>
        <w:tc>
          <w:tcPr>
            <w:tcW w:w="1796" w:type="dxa"/>
            <w:shd w:val="clear" w:color="auto" w:fill="FFFFFF"/>
          </w:tcPr>
          <w:p w:rsidR="008171B9" w:rsidRPr="008171B9" w:rsidRDefault="008171B9" w:rsidP="008171B9">
            <w:pPr>
              <w:spacing w:line="440" w:lineRule="exact"/>
              <w:ind w:firstLine="600"/>
              <w:rPr>
                <w:rFonts w:ascii="仿宋_GB2312" w:eastAsia="仿宋_GB2312" w:hAnsi="仿宋" w:cs="宋体" w:hint="eastAsia"/>
                <w:color w:val="000000"/>
                <w:kern w:val="0"/>
                <w:szCs w:val="21"/>
              </w:rPr>
            </w:pPr>
          </w:p>
        </w:tc>
      </w:tr>
      <w:tr w:rsidR="008171B9" w:rsidRPr="008171B9" w:rsidTr="00652DCB">
        <w:trPr>
          <w:trHeight w:val="397"/>
          <w:jc w:val="center"/>
        </w:trPr>
        <w:tc>
          <w:tcPr>
            <w:tcW w:w="6726" w:type="dxa"/>
            <w:shd w:val="clear" w:color="auto" w:fill="FFFFFF"/>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二、处置子公司及其他营业单位的有关信息：</w:t>
            </w:r>
          </w:p>
        </w:tc>
        <w:tc>
          <w:tcPr>
            <w:tcW w:w="1796" w:type="dxa"/>
            <w:shd w:val="clear" w:color="auto" w:fill="FFFFFF"/>
          </w:tcPr>
          <w:p w:rsidR="008171B9" w:rsidRPr="008171B9" w:rsidRDefault="008171B9" w:rsidP="008171B9">
            <w:pPr>
              <w:spacing w:line="440" w:lineRule="exact"/>
              <w:ind w:firstLine="600"/>
              <w:rPr>
                <w:rFonts w:ascii="仿宋_GB2312" w:eastAsia="仿宋_GB2312" w:hAnsi="仿宋" w:cs="宋体" w:hint="eastAsia"/>
                <w:color w:val="000000"/>
                <w:kern w:val="0"/>
                <w:szCs w:val="21"/>
              </w:rPr>
            </w:pPr>
          </w:p>
        </w:tc>
      </w:tr>
      <w:tr w:rsidR="008171B9" w:rsidRPr="008171B9" w:rsidTr="00652DCB">
        <w:trPr>
          <w:trHeight w:val="397"/>
          <w:jc w:val="center"/>
        </w:trPr>
        <w:tc>
          <w:tcPr>
            <w:tcW w:w="6726" w:type="dxa"/>
            <w:shd w:val="clear" w:color="auto" w:fill="FFFFFF"/>
            <w:vAlign w:val="center"/>
          </w:tcPr>
          <w:p w:rsidR="008171B9" w:rsidRPr="008171B9" w:rsidRDefault="008171B9" w:rsidP="008171B9">
            <w:pPr>
              <w:spacing w:line="440" w:lineRule="exact"/>
              <w:ind w:firstLineChars="135" w:firstLine="283"/>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1．处置子公司及其他营业单位的价格</w:t>
            </w:r>
          </w:p>
        </w:tc>
        <w:tc>
          <w:tcPr>
            <w:tcW w:w="1796" w:type="dxa"/>
            <w:shd w:val="clear" w:color="auto" w:fill="FFFFFF"/>
          </w:tcPr>
          <w:p w:rsidR="008171B9" w:rsidRPr="008171B9" w:rsidRDefault="008171B9" w:rsidP="008171B9">
            <w:pPr>
              <w:spacing w:line="440" w:lineRule="exact"/>
              <w:ind w:firstLine="600"/>
              <w:rPr>
                <w:rFonts w:ascii="仿宋_GB2312" w:eastAsia="仿宋_GB2312" w:hAnsi="仿宋" w:cs="宋体" w:hint="eastAsia"/>
                <w:color w:val="000000"/>
                <w:kern w:val="0"/>
                <w:szCs w:val="21"/>
              </w:rPr>
            </w:pPr>
          </w:p>
        </w:tc>
      </w:tr>
      <w:tr w:rsidR="008171B9" w:rsidRPr="008171B9" w:rsidTr="00652DCB">
        <w:trPr>
          <w:trHeight w:val="397"/>
          <w:jc w:val="center"/>
        </w:trPr>
        <w:tc>
          <w:tcPr>
            <w:tcW w:w="6726" w:type="dxa"/>
            <w:shd w:val="clear" w:color="auto" w:fill="FFFFFF"/>
            <w:vAlign w:val="center"/>
          </w:tcPr>
          <w:p w:rsidR="008171B9" w:rsidRPr="008171B9" w:rsidRDefault="008171B9" w:rsidP="008171B9">
            <w:pPr>
              <w:spacing w:line="440" w:lineRule="exact"/>
              <w:ind w:firstLineChars="135" w:firstLine="283"/>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2．处置子公司及其他营业单位收到的现金和现金等价物</w:t>
            </w:r>
          </w:p>
        </w:tc>
        <w:tc>
          <w:tcPr>
            <w:tcW w:w="1796" w:type="dxa"/>
            <w:shd w:val="clear" w:color="auto" w:fill="FFFFFF"/>
          </w:tcPr>
          <w:p w:rsidR="008171B9" w:rsidRPr="008171B9" w:rsidRDefault="008171B9" w:rsidP="008171B9">
            <w:pPr>
              <w:spacing w:line="440" w:lineRule="exact"/>
              <w:ind w:firstLine="600"/>
              <w:rPr>
                <w:rFonts w:ascii="仿宋_GB2312" w:eastAsia="仿宋_GB2312" w:hAnsi="仿宋" w:cs="宋体" w:hint="eastAsia"/>
                <w:color w:val="000000"/>
                <w:kern w:val="0"/>
                <w:szCs w:val="21"/>
              </w:rPr>
            </w:pPr>
          </w:p>
        </w:tc>
      </w:tr>
      <w:tr w:rsidR="008171B9" w:rsidRPr="008171B9" w:rsidTr="00652DCB">
        <w:trPr>
          <w:trHeight w:val="397"/>
          <w:jc w:val="center"/>
        </w:trPr>
        <w:tc>
          <w:tcPr>
            <w:tcW w:w="6726" w:type="dxa"/>
            <w:shd w:val="clear" w:color="auto" w:fill="FFFFFF"/>
            <w:vAlign w:val="center"/>
          </w:tcPr>
          <w:p w:rsidR="008171B9" w:rsidRPr="008171B9" w:rsidRDefault="008171B9" w:rsidP="008171B9">
            <w:pPr>
              <w:spacing w:line="440" w:lineRule="exact"/>
              <w:ind w:firstLineChars="270" w:firstLine="567"/>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减：子公司及其他营业单位持有的现金和现金等价物</w:t>
            </w:r>
          </w:p>
        </w:tc>
        <w:tc>
          <w:tcPr>
            <w:tcW w:w="1796" w:type="dxa"/>
            <w:shd w:val="clear" w:color="auto" w:fill="FFFFFF"/>
          </w:tcPr>
          <w:p w:rsidR="008171B9" w:rsidRPr="008171B9" w:rsidRDefault="008171B9" w:rsidP="008171B9">
            <w:pPr>
              <w:spacing w:line="440" w:lineRule="exact"/>
              <w:ind w:firstLine="600"/>
              <w:rPr>
                <w:rFonts w:ascii="仿宋_GB2312" w:eastAsia="仿宋_GB2312" w:hAnsi="仿宋" w:cs="宋体" w:hint="eastAsia"/>
                <w:color w:val="000000"/>
                <w:kern w:val="0"/>
                <w:szCs w:val="21"/>
              </w:rPr>
            </w:pPr>
          </w:p>
        </w:tc>
      </w:tr>
      <w:tr w:rsidR="008171B9" w:rsidRPr="008171B9" w:rsidTr="00652DCB">
        <w:trPr>
          <w:trHeight w:val="397"/>
          <w:jc w:val="center"/>
        </w:trPr>
        <w:tc>
          <w:tcPr>
            <w:tcW w:w="6726" w:type="dxa"/>
            <w:shd w:val="clear" w:color="auto" w:fill="FFFFFF"/>
            <w:vAlign w:val="center"/>
          </w:tcPr>
          <w:p w:rsidR="008171B9" w:rsidRPr="008171B9" w:rsidRDefault="008171B9" w:rsidP="008171B9">
            <w:pPr>
              <w:spacing w:line="440" w:lineRule="exact"/>
              <w:ind w:firstLineChars="135" w:firstLine="283"/>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3．处置子公司及其他营业单位收到的现金净额</w:t>
            </w:r>
          </w:p>
        </w:tc>
        <w:tc>
          <w:tcPr>
            <w:tcW w:w="1796" w:type="dxa"/>
            <w:shd w:val="clear" w:color="auto" w:fill="FFFFFF"/>
          </w:tcPr>
          <w:p w:rsidR="008171B9" w:rsidRPr="008171B9" w:rsidRDefault="008171B9" w:rsidP="008171B9">
            <w:pPr>
              <w:spacing w:line="440" w:lineRule="exact"/>
              <w:ind w:firstLine="600"/>
              <w:rPr>
                <w:rFonts w:ascii="仿宋_GB2312" w:eastAsia="仿宋_GB2312" w:hAnsi="仿宋" w:cs="宋体" w:hint="eastAsia"/>
                <w:color w:val="000000"/>
                <w:kern w:val="0"/>
                <w:szCs w:val="21"/>
              </w:rPr>
            </w:pPr>
          </w:p>
        </w:tc>
      </w:tr>
      <w:tr w:rsidR="008171B9" w:rsidRPr="008171B9" w:rsidTr="00652DCB">
        <w:trPr>
          <w:trHeight w:val="397"/>
          <w:jc w:val="center"/>
        </w:trPr>
        <w:tc>
          <w:tcPr>
            <w:tcW w:w="6726" w:type="dxa"/>
            <w:shd w:val="clear" w:color="auto" w:fill="FFFFFF"/>
            <w:vAlign w:val="center"/>
          </w:tcPr>
          <w:p w:rsidR="008171B9" w:rsidRPr="008171B9" w:rsidRDefault="008171B9" w:rsidP="008171B9">
            <w:pPr>
              <w:spacing w:line="440" w:lineRule="exact"/>
              <w:ind w:firstLineChars="135" w:firstLine="283"/>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4．处置子公司的净资产</w:t>
            </w:r>
          </w:p>
        </w:tc>
        <w:tc>
          <w:tcPr>
            <w:tcW w:w="1796" w:type="dxa"/>
            <w:shd w:val="clear" w:color="auto" w:fill="FFFFFF"/>
          </w:tcPr>
          <w:p w:rsidR="008171B9" w:rsidRPr="008171B9" w:rsidRDefault="008171B9" w:rsidP="008171B9">
            <w:pPr>
              <w:spacing w:line="440" w:lineRule="exact"/>
              <w:ind w:firstLine="600"/>
              <w:rPr>
                <w:rFonts w:ascii="仿宋_GB2312" w:eastAsia="仿宋_GB2312" w:hAnsi="仿宋" w:cs="宋体" w:hint="eastAsia"/>
                <w:color w:val="000000"/>
                <w:kern w:val="0"/>
                <w:szCs w:val="21"/>
              </w:rPr>
            </w:pPr>
          </w:p>
        </w:tc>
      </w:tr>
      <w:tr w:rsidR="008171B9" w:rsidRPr="008171B9" w:rsidTr="00652DCB">
        <w:trPr>
          <w:trHeight w:val="397"/>
          <w:jc w:val="center"/>
        </w:trPr>
        <w:tc>
          <w:tcPr>
            <w:tcW w:w="6726" w:type="dxa"/>
            <w:shd w:val="clear" w:color="auto" w:fill="FFFFFF"/>
            <w:vAlign w:val="center"/>
          </w:tcPr>
          <w:p w:rsidR="008171B9" w:rsidRPr="008171B9" w:rsidRDefault="008171B9" w:rsidP="008171B9">
            <w:pPr>
              <w:spacing w:line="440" w:lineRule="exact"/>
              <w:ind w:leftChars="134" w:left="281" w:firstLineChars="136" w:firstLine="286"/>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流动资产</w:t>
            </w:r>
          </w:p>
        </w:tc>
        <w:tc>
          <w:tcPr>
            <w:tcW w:w="1796"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6726" w:type="dxa"/>
            <w:shd w:val="clear" w:color="auto" w:fill="FFFFFF"/>
          </w:tcPr>
          <w:p w:rsidR="008171B9" w:rsidRPr="008171B9" w:rsidRDefault="008171B9" w:rsidP="008171B9">
            <w:pPr>
              <w:spacing w:line="440" w:lineRule="exact"/>
              <w:ind w:leftChars="134" w:left="281" w:firstLineChars="136" w:firstLine="286"/>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非流动资产</w:t>
            </w:r>
          </w:p>
        </w:tc>
        <w:tc>
          <w:tcPr>
            <w:tcW w:w="1796"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6726" w:type="dxa"/>
            <w:shd w:val="clear" w:color="auto" w:fill="FFFFFF"/>
          </w:tcPr>
          <w:p w:rsidR="008171B9" w:rsidRPr="008171B9" w:rsidRDefault="008171B9" w:rsidP="008171B9">
            <w:pPr>
              <w:spacing w:line="440" w:lineRule="exact"/>
              <w:ind w:leftChars="134" w:left="281" w:firstLineChars="136" w:firstLine="286"/>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流动负债</w:t>
            </w:r>
          </w:p>
        </w:tc>
        <w:tc>
          <w:tcPr>
            <w:tcW w:w="1796"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6726" w:type="dxa"/>
            <w:shd w:val="clear" w:color="auto" w:fill="FFFFFF"/>
          </w:tcPr>
          <w:p w:rsidR="008171B9" w:rsidRPr="008171B9" w:rsidRDefault="008171B9" w:rsidP="008171B9">
            <w:pPr>
              <w:spacing w:line="440" w:lineRule="exact"/>
              <w:ind w:leftChars="134" w:left="281" w:firstLineChars="136" w:firstLine="286"/>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非流动负债</w:t>
            </w:r>
          </w:p>
        </w:tc>
        <w:tc>
          <w:tcPr>
            <w:tcW w:w="1796"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r>
    </w:tbl>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3.披露现金和现金等价物的有关信息</w:t>
      </w:r>
    </w:p>
    <w:tbl>
      <w:tblPr>
        <w:tblW w:w="0" w:type="auto"/>
        <w:jc w:val="center"/>
        <w:tblBorders>
          <w:top w:val="single" w:sz="4" w:space="0" w:color="auto"/>
          <w:bottom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323"/>
        <w:gridCol w:w="1667"/>
        <w:gridCol w:w="1532"/>
      </w:tblGrid>
      <w:tr w:rsidR="008171B9" w:rsidRPr="008171B9" w:rsidTr="00652DCB">
        <w:trPr>
          <w:trHeight w:val="397"/>
          <w:tblHeader/>
          <w:jc w:val="center"/>
        </w:trPr>
        <w:tc>
          <w:tcPr>
            <w:tcW w:w="5323" w:type="dxa"/>
            <w:shd w:val="clear" w:color="auto" w:fill="FFFFFF"/>
            <w:vAlign w:val="center"/>
          </w:tcPr>
          <w:p w:rsidR="008171B9" w:rsidRPr="008171B9" w:rsidRDefault="008171B9" w:rsidP="008171B9">
            <w:pPr>
              <w:spacing w:line="440" w:lineRule="exact"/>
              <w:jc w:val="center"/>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项目</w:t>
            </w:r>
          </w:p>
        </w:tc>
        <w:tc>
          <w:tcPr>
            <w:tcW w:w="1667" w:type="dxa"/>
            <w:shd w:val="clear" w:color="auto" w:fill="FFFFFF"/>
            <w:vAlign w:val="center"/>
          </w:tcPr>
          <w:p w:rsidR="008171B9" w:rsidRPr="008171B9" w:rsidRDefault="008171B9" w:rsidP="008171B9">
            <w:pPr>
              <w:spacing w:line="440" w:lineRule="exact"/>
              <w:jc w:val="center"/>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本年余额</w:t>
            </w:r>
          </w:p>
        </w:tc>
        <w:tc>
          <w:tcPr>
            <w:tcW w:w="1532" w:type="dxa"/>
            <w:shd w:val="clear" w:color="auto" w:fill="FFFFFF"/>
          </w:tcPr>
          <w:p w:rsidR="008171B9" w:rsidRPr="008171B9" w:rsidRDefault="008171B9" w:rsidP="008171B9">
            <w:pPr>
              <w:spacing w:line="440" w:lineRule="exact"/>
              <w:jc w:val="center"/>
              <w:rPr>
                <w:rFonts w:ascii="仿宋_GB2312" w:eastAsia="仿宋_GB2312" w:hAnsi="仿宋" w:cs="宋体" w:hint="eastAsia"/>
                <w:color w:val="000000"/>
                <w:kern w:val="0"/>
                <w:szCs w:val="21"/>
              </w:rPr>
            </w:pPr>
            <w:r w:rsidRPr="008171B9">
              <w:rPr>
                <w:rFonts w:ascii="仿宋_GB2312" w:eastAsia="仿宋_GB2312" w:hAnsi="仿宋" w:cs="宋体" w:hint="eastAsia"/>
                <w:kern w:val="0"/>
                <w:szCs w:val="21"/>
              </w:rPr>
              <w:t>上年</w:t>
            </w:r>
            <w:r w:rsidRPr="008171B9">
              <w:rPr>
                <w:rFonts w:ascii="仿宋_GB2312" w:eastAsia="仿宋_GB2312" w:hAnsi="仿宋" w:cs="宋体" w:hint="eastAsia"/>
                <w:color w:val="000000"/>
                <w:kern w:val="0"/>
                <w:szCs w:val="21"/>
              </w:rPr>
              <w:t>余</w:t>
            </w:r>
            <w:r w:rsidRPr="008171B9">
              <w:rPr>
                <w:rFonts w:ascii="仿宋_GB2312" w:eastAsia="仿宋_GB2312" w:hAnsi="仿宋" w:cs="宋体" w:hint="eastAsia"/>
                <w:kern w:val="0"/>
                <w:szCs w:val="21"/>
              </w:rPr>
              <w:t>额</w:t>
            </w:r>
          </w:p>
        </w:tc>
      </w:tr>
      <w:tr w:rsidR="008171B9" w:rsidRPr="008171B9" w:rsidTr="00652DCB">
        <w:trPr>
          <w:trHeight w:val="397"/>
          <w:jc w:val="center"/>
        </w:trPr>
        <w:tc>
          <w:tcPr>
            <w:tcW w:w="5323" w:type="dxa"/>
            <w:shd w:val="clear" w:color="auto" w:fill="FFFFFF"/>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一、现金</w:t>
            </w:r>
          </w:p>
        </w:tc>
        <w:tc>
          <w:tcPr>
            <w:tcW w:w="1667"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1532"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5323" w:type="dxa"/>
            <w:shd w:val="clear" w:color="auto" w:fill="FFFFFF"/>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其中：库存现金</w:t>
            </w:r>
          </w:p>
        </w:tc>
        <w:tc>
          <w:tcPr>
            <w:tcW w:w="1667"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1532"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5323" w:type="dxa"/>
            <w:shd w:val="clear" w:color="auto" w:fill="FFFFFF"/>
            <w:vAlign w:val="center"/>
          </w:tcPr>
          <w:p w:rsidR="008171B9" w:rsidRPr="008171B9" w:rsidRDefault="008171B9" w:rsidP="008171B9">
            <w:pPr>
              <w:spacing w:line="440" w:lineRule="exact"/>
              <w:ind w:firstLine="608"/>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可随时用于支付的银行存款</w:t>
            </w:r>
          </w:p>
        </w:tc>
        <w:tc>
          <w:tcPr>
            <w:tcW w:w="1667"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1532"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5323" w:type="dxa"/>
            <w:shd w:val="clear" w:color="auto" w:fill="FFFFFF"/>
            <w:vAlign w:val="center"/>
          </w:tcPr>
          <w:p w:rsidR="008171B9" w:rsidRPr="008171B9" w:rsidRDefault="008171B9" w:rsidP="008171B9">
            <w:pPr>
              <w:spacing w:line="440" w:lineRule="exact"/>
              <w:ind w:firstLine="608"/>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可随时用于支付的其他货币资金</w:t>
            </w:r>
          </w:p>
        </w:tc>
        <w:tc>
          <w:tcPr>
            <w:tcW w:w="1667"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1532"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5323" w:type="dxa"/>
            <w:shd w:val="clear" w:color="auto" w:fill="FFFFFF"/>
            <w:vAlign w:val="center"/>
          </w:tcPr>
          <w:p w:rsidR="008171B9" w:rsidRPr="008171B9" w:rsidRDefault="008171B9" w:rsidP="008171B9">
            <w:pPr>
              <w:spacing w:line="440" w:lineRule="exact"/>
              <w:ind w:firstLine="608"/>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可用于支付的存放中央银行款项</w:t>
            </w:r>
          </w:p>
        </w:tc>
        <w:tc>
          <w:tcPr>
            <w:tcW w:w="1667"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1532"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5323" w:type="dxa"/>
            <w:shd w:val="clear" w:color="auto" w:fill="FFFFFF"/>
            <w:vAlign w:val="center"/>
          </w:tcPr>
          <w:p w:rsidR="008171B9" w:rsidRPr="008171B9" w:rsidRDefault="008171B9" w:rsidP="008171B9">
            <w:pPr>
              <w:spacing w:line="440" w:lineRule="exact"/>
              <w:ind w:firstLine="608"/>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存放同业款项</w:t>
            </w:r>
          </w:p>
        </w:tc>
        <w:tc>
          <w:tcPr>
            <w:tcW w:w="1667"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1532"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5323" w:type="dxa"/>
            <w:shd w:val="clear" w:color="auto" w:fill="FFFFFF"/>
            <w:vAlign w:val="center"/>
          </w:tcPr>
          <w:p w:rsidR="008171B9" w:rsidRPr="008171B9" w:rsidRDefault="008171B9" w:rsidP="008171B9">
            <w:pPr>
              <w:spacing w:line="440" w:lineRule="exact"/>
              <w:ind w:firstLine="608"/>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拆放同业款项</w:t>
            </w:r>
          </w:p>
        </w:tc>
        <w:tc>
          <w:tcPr>
            <w:tcW w:w="1667"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1532"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5323" w:type="dxa"/>
            <w:shd w:val="clear" w:color="auto" w:fill="FFFFFF"/>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二、现金等价物</w:t>
            </w:r>
          </w:p>
        </w:tc>
        <w:tc>
          <w:tcPr>
            <w:tcW w:w="1667"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1532"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5323" w:type="dxa"/>
            <w:shd w:val="clear" w:color="auto" w:fill="FFFFFF"/>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其中：三个月内到期的债券投资</w:t>
            </w:r>
          </w:p>
        </w:tc>
        <w:tc>
          <w:tcPr>
            <w:tcW w:w="1667"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1532"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5323" w:type="dxa"/>
            <w:shd w:val="clear" w:color="auto" w:fill="FFFFFF"/>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r w:rsidRPr="008171B9">
              <w:rPr>
                <w:rFonts w:ascii="仿宋_GB2312" w:eastAsia="仿宋_GB2312" w:hAnsi="仿宋" w:cs="宋体" w:hint="eastAsia"/>
                <w:color w:val="000000"/>
                <w:kern w:val="0"/>
                <w:szCs w:val="21"/>
              </w:rPr>
              <w:t>三、年末现金及现金等价物余额</w:t>
            </w:r>
          </w:p>
        </w:tc>
        <w:tc>
          <w:tcPr>
            <w:tcW w:w="1667"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1532"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r>
      <w:tr w:rsidR="008171B9" w:rsidRPr="008171B9" w:rsidTr="00652DCB">
        <w:trPr>
          <w:trHeight w:val="397"/>
          <w:jc w:val="center"/>
        </w:trPr>
        <w:tc>
          <w:tcPr>
            <w:tcW w:w="5323" w:type="dxa"/>
            <w:shd w:val="clear" w:color="auto" w:fill="FFFFFF"/>
            <w:vAlign w:val="center"/>
          </w:tcPr>
          <w:p w:rsidR="008171B9" w:rsidRPr="008171B9" w:rsidRDefault="008171B9" w:rsidP="008171B9">
            <w:pPr>
              <w:spacing w:line="440" w:lineRule="exact"/>
              <w:rPr>
                <w:rFonts w:ascii="仿宋_GB2312" w:eastAsia="仿宋_GB2312" w:hAnsi="仿宋" w:cs="宋体" w:hint="eastAsia"/>
                <w:color w:val="000000"/>
                <w:kern w:val="0"/>
                <w:szCs w:val="21"/>
              </w:rPr>
            </w:pPr>
            <w:r w:rsidRPr="008171B9">
              <w:rPr>
                <w:rFonts w:ascii="仿宋_GB2312" w:eastAsia="仿宋_GB2312" w:hAnsi="仿宋" w:cs="宋体" w:hint="eastAsia"/>
                <w:kern w:val="0"/>
                <w:szCs w:val="21"/>
              </w:rPr>
              <w:t>其中：母公司或集团内子公司使用受限制的现金及现金等价物</w:t>
            </w:r>
          </w:p>
        </w:tc>
        <w:tc>
          <w:tcPr>
            <w:tcW w:w="1667"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c>
          <w:tcPr>
            <w:tcW w:w="1532" w:type="dxa"/>
            <w:shd w:val="clear" w:color="auto" w:fill="FFFFFF"/>
          </w:tcPr>
          <w:p w:rsidR="008171B9" w:rsidRPr="008171B9" w:rsidRDefault="008171B9" w:rsidP="008171B9">
            <w:pPr>
              <w:spacing w:line="440" w:lineRule="exact"/>
              <w:rPr>
                <w:rFonts w:ascii="仿宋_GB2312" w:eastAsia="仿宋_GB2312" w:hAnsi="仿宋" w:cs="宋体" w:hint="eastAsia"/>
                <w:color w:val="000000"/>
                <w:kern w:val="0"/>
                <w:szCs w:val="21"/>
              </w:rPr>
            </w:pPr>
          </w:p>
        </w:tc>
      </w:tr>
    </w:tbl>
    <w:p w:rsidR="008171B9" w:rsidRPr="008171B9" w:rsidRDefault="008171B9" w:rsidP="008171B9">
      <w:pPr>
        <w:spacing w:beforeLines="50" w:before="156" w:afterLines="50" w:after="156" w:line="440" w:lineRule="exact"/>
        <w:ind w:firstLineChars="200" w:firstLine="480"/>
        <w:outlineLvl w:val="0"/>
        <w:rPr>
          <w:rFonts w:ascii="黑体" w:eastAsia="黑体" w:hAnsi="黑体" w:cs="MingLiU" w:hint="eastAsia"/>
          <w:kern w:val="0"/>
          <w:sz w:val="24"/>
          <w:szCs w:val="24"/>
        </w:rPr>
      </w:pPr>
      <w:bookmarkStart w:id="100" w:name="_Toc302738384"/>
      <w:r w:rsidRPr="008171B9">
        <w:rPr>
          <w:rFonts w:ascii="黑体" w:eastAsia="黑体" w:hAnsi="黑体" w:cs="MingLiU" w:hint="eastAsia"/>
          <w:kern w:val="0"/>
          <w:sz w:val="24"/>
          <w:szCs w:val="24"/>
        </w:rPr>
        <w:t>九、或有事项</w:t>
      </w:r>
      <w:bookmarkEnd w:id="100"/>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企业应当在附注中披露与或有事项有关的下列信息：</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（一）或有负债（不包括极小可能导致经济利益流出企业的或有负债）。</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1.或有负债的种类及其形成原因。</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2.经济利益流出不确定性的说明。</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lastRenderedPageBreak/>
        <w:t>3.或有负债预计产生的财务影响，以及获得补偿的可能性；无法预计的，应当说明原因。</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（二）企业通常不应当披露或有资产。但或有资产很可能会给企业带来经济利益的，应当披露其形成的原因、预计产生的财务影响等。</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（三）若公司没有需要在财务报表附注中披露的或有事项，也应予以说明。</w:t>
      </w:r>
    </w:p>
    <w:p w:rsidR="008171B9" w:rsidRPr="008171B9" w:rsidRDefault="008171B9" w:rsidP="008171B9">
      <w:pPr>
        <w:spacing w:beforeLines="50" w:before="156" w:afterLines="50" w:after="156" w:line="440" w:lineRule="exact"/>
        <w:ind w:firstLineChars="200" w:firstLine="480"/>
        <w:outlineLvl w:val="0"/>
        <w:rPr>
          <w:rFonts w:ascii="黑体" w:eastAsia="黑体" w:hAnsi="黑体" w:cs="MingLiU" w:hint="eastAsia"/>
          <w:kern w:val="0"/>
          <w:sz w:val="24"/>
          <w:szCs w:val="24"/>
        </w:rPr>
      </w:pPr>
      <w:bookmarkStart w:id="101" w:name="_Toc302738385"/>
      <w:r w:rsidRPr="008171B9">
        <w:rPr>
          <w:rFonts w:ascii="黑体" w:eastAsia="黑体" w:hAnsi="黑体" w:cs="MingLiU" w:hint="eastAsia"/>
          <w:kern w:val="0"/>
          <w:sz w:val="24"/>
          <w:szCs w:val="24"/>
        </w:rPr>
        <w:t>十、资产负债表日后事项</w:t>
      </w:r>
      <w:bookmarkEnd w:id="101"/>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（一）每项重要的资产负债表日后非调整事项的性质、内容，及其对财务状况和经营成果的影响。无法做出估计的，应当说明原因。</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（二）资产负债表日后，企业利润分配方案中拟分配的以及经审议批准宣告发放的股利或利润。</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（三）资产负债表日后销售退回或其他事项说明。</w:t>
      </w:r>
    </w:p>
    <w:p w:rsidR="008171B9" w:rsidRPr="008171B9" w:rsidRDefault="008171B9" w:rsidP="008171B9">
      <w:pPr>
        <w:spacing w:beforeLines="50" w:before="156" w:afterLines="50" w:after="156" w:line="440" w:lineRule="exact"/>
        <w:ind w:firstLineChars="200" w:firstLine="480"/>
        <w:outlineLvl w:val="0"/>
        <w:rPr>
          <w:rFonts w:ascii="黑体" w:eastAsia="黑体" w:hAnsi="黑体" w:cs="MingLiU" w:hint="eastAsia"/>
          <w:kern w:val="0"/>
          <w:sz w:val="24"/>
          <w:szCs w:val="24"/>
        </w:rPr>
      </w:pPr>
      <w:bookmarkStart w:id="102" w:name="_Toc302738386"/>
      <w:r w:rsidRPr="008171B9">
        <w:rPr>
          <w:rFonts w:ascii="黑体" w:eastAsia="黑体" w:hAnsi="黑体" w:cs="MingLiU" w:hint="eastAsia"/>
          <w:kern w:val="0"/>
          <w:sz w:val="24"/>
          <w:szCs w:val="24"/>
        </w:rPr>
        <w:t>十一、关联方关系及其交易</w:t>
      </w:r>
      <w:bookmarkEnd w:id="102"/>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（一）本企业的母公司有关信息披露格式如下：</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1691"/>
        <w:gridCol w:w="1667"/>
        <w:gridCol w:w="1275"/>
        <w:gridCol w:w="1416"/>
        <w:gridCol w:w="1283"/>
        <w:gridCol w:w="1190"/>
      </w:tblGrid>
      <w:tr w:rsidR="008171B9" w:rsidRPr="008171B9" w:rsidTr="00652DCB">
        <w:trPr>
          <w:trHeight w:val="397"/>
          <w:jc w:val="center"/>
        </w:trPr>
        <w:tc>
          <w:tcPr>
            <w:tcW w:w="1691" w:type="dxa"/>
            <w:vAlign w:val="center"/>
          </w:tcPr>
          <w:p w:rsidR="008171B9" w:rsidRPr="008171B9" w:rsidRDefault="008171B9" w:rsidP="008171B9">
            <w:pPr>
              <w:spacing w:after="120"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母公司名称</w:t>
            </w:r>
          </w:p>
        </w:tc>
        <w:tc>
          <w:tcPr>
            <w:tcW w:w="1667" w:type="dxa"/>
            <w:vAlign w:val="center"/>
          </w:tcPr>
          <w:p w:rsidR="008171B9" w:rsidRPr="008171B9" w:rsidRDefault="008171B9" w:rsidP="008171B9">
            <w:pPr>
              <w:spacing w:after="120"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注册地</w:t>
            </w:r>
          </w:p>
        </w:tc>
        <w:tc>
          <w:tcPr>
            <w:tcW w:w="1275" w:type="dxa"/>
            <w:vAlign w:val="center"/>
          </w:tcPr>
          <w:p w:rsidR="008171B9" w:rsidRPr="008171B9" w:rsidRDefault="008171B9" w:rsidP="008171B9">
            <w:pPr>
              <w:spacing w:after="120"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业务性质</w:t>
            </w:r>
          </w:p>
        </w:tc>
        <w:tc>
          <w:tcPr>
            <w:tcW w:w="1416" w:type="dxa"/>
            <w:vAlign w:val="center"/>
          </w:tcPr>
          <w:p w:rsidR="008171B9" w:rsidRPr="008171B9" w:rsidRDefault="008171B9" w:rsidP="008171B9">
            <w:pPr>
              <w:spacing w:after="120"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注册资本</w:t>
            </w:r>
          </w:p>
        </w:tc>
        <w:tc>
          <w:tcPr>
            <w:tcW w:w="1283" w:type="dxa"/>
            <w:vAlign w:val="center"/>
          </w:tcPr>
          <w:p w:rsidR="008171B9" w:rsidRPr="008171B9" w:rsidRDefault="008171B9" w:rsidP="008171B9">
            <w:pPr>
              <w:spacing w:after="120"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母公司对本企业的持股比例（%）</w:t>
            </w:r>
          </w:p>
        </w:tc>
        <w:tc>
          <w:tcPr>
            <w:tcW w:w="1190" w:type="dxa"/>
            <w:vAlign w:val="center"/>
          </w:tcPr>
          <w:p w:rsidR="008171B9" w:rsidRPr="008171B9" w:rsidRDefault="008171B9" w:rsidP="008171B9">
            <w:pPr>
              <w:spacing w:after="120" w:line="440" w:lineRule="exact"/>
              <w:jc w:val="center"/>
              <w:rPr>
                <w:rFonts w:ascii="仿宋_GB2312" w:eastAsia="仿宋_GB2312" w:hAnsi="仿宋" w:cs="Times New Roman" w:hint="eastAsia"/>
                <w:szCs w:val="21"/>
              </w:rPr>
            </w:pPr>
            <w:r w:rsidRPr="008171B9">
              <w:rPr>
                <w:rFonts w:ascii="仿宋_GB2312" w:eastAsia="仿宋_GB2312" w:hAnsi="仿宋" w:cs="Times New Roman" w:hint="eastAsia"/>
                <w:szCs w:val="21"/>
              </w:rPr>
              <w:t>母公司对本企业的表决权比例（%）</w:t>
            </w:r>
          </w:p>
        </w:tc>
      </w:tr>
      <w:tr w:rsidR="008171B9" w:rsidRPr="008171B9" w:rsidTr="00652DCB">
        <w:trPr>
          <w:trHeight w:val="397"/>
          <w:jc w:val="center"/>
        </w:trPr>
        <w:tc>
          <w:tcPr>
            <w:tcW w:w="1691"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1667" w:type="dxa"/>
            <w:vAlign w:val="center"/>
          </w:tcPr>
          <w:p w:rsidR="008171B9" w:rsidRPr="008171B9" w:rsidRDefault="008171B9" w:rsidP="008171B9">
            <w:pPr>
              <w:spacing w:after="120" w:line="440" w:lineRule="exact"/>
              <w:rPr>
                <w:rFonts w:ascii="仿宋_GB2312" w:eastAsia="仿宋_GB2312" w:hAnsi="仿宋" w:cs="Times New Roman" w:hint="eastAsia"/>
                <w:szCs w:val="21"/>
              </w:rPr>
            </w:pPr>
          </w:p>
        </w:tc>
        <w:tc>
          <w:tcPr>
            <w:tcW w:w="1275" w:type="dxa"/>
            <w:vAlign w:val="center"/>
          </w:tcPr>
          <w:p w:rsidR="008171B9" w:rsidRPr="008171B9" w:rsidRDefault="008171B9" w:rsidP="008171B9">
            <w:pPr>
              <w:spacing w:after="120" w:line="440" w:lineRule="exact"/>
              <w:rPr>
                <w:rFonts w:ascii="仿宋_GB2312" w:eastAsia="仿宋_GB2312" w:hAnsi="仿宋" w:cs="Times New Roman" w:hint="eastAsia"/>
                <w:szCs w:val="21"/>
              </w:rPr>
            </w:pPr>
          </w:p>
        </w:tc>
        <w:tc>
          <w:tcPr>
            <w:tcW w:w="1416" w:type="dxa"/>
            <w:vAlign w:val="center"/>
          </w:tcPr>
          <w:p w:rsidR="008171B9" w:rsidRPr="008171B9" w:rsidRDefault="008171B9" w:rsidP="008171B9">
            <w:pPr>
              <w:spacing w:after="120" w:line="440" w:lineRule="exact"/>
              <w:rPr>
                <w:rFonts w:ascii="仿宋_GB2312" w:eastAsia="仿宋_GB2312" w:hAnsi="仿宋" w:cs="Times New Roman" w:hint="eastAsia"/>
                <w:szCs w:val="21"/>
              </w:rPr>
            </w:pPr>
          </w:p>
        </w:tc>
        <w:tc>
          <w:tcPr>
            <w:tcW w:w="1283" w:type="dxa"/>
            <w:vAlign w:val="center"/>
          </w:tcPr>
          <w:p w:rsidR="008171B9" w:rsidRPr="008171B9" w:rsidRDefault="008171B9" w:rsidP="008171B9">
            <w:pPr>
              <w:spacing w:after="120" w:line="440" w:lineRule="exact"/>
              <w:rPr>
                <w:rFonts w:ascii="仿宋_GB2312" w:eastAsia="仿宋_GB2312" w:hAnsi="仿宋" w:cs="Times New Roman" w:hint="eastAsia"/>
                <w:szCs w:val="21"/>
              </w:rPr>
            </w:pPr>
          </w:p>
        </w:tc>
        <w:tc>
          <w:tcPr>
            <w:tcW w:w="1190" w:type="dxa"/>
            <w:vAlign w:val="center"/>
          </w:tcPr>
          <w:p w:rsidR="008171B9" w:rsidRPr="008171B9" w:rsidRDefault="008171B9" w:rsidP="008171B9">
            <w:pPr>
              <w:spacing w:after="120" w:line="440" w:lineRule="exact"/>
              <w:rPr>
                <w:rFonts w:ascii="仿宋_GB2312" w:eastAsia="仿宋_GB2312" w:hAnsi="仿宋" w:cs="Times New Roman" w:hint="eastAsia"/>
                <w:szCs w:val="21"/>
              </w:rPr>
            </w:pPr>
          </w:p>
        </w:tc>
      </w:tr>
    </w:tbl>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母公司不是本企业最终控制方的，说明最终控制方名称。</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母公司和最终控制方均不对外提供财务报表的，说明母公司之上与其最相近 的对外提供财务报表的母公司名称。</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（二）本企业的子企业有关信息披露格式如下：（其中：大型企业集团合并报表范围可以披露到二级子企业，但所属重要子企业不分级次全部披露）</w:t>
      </w:r>
    </w:p>
    <w:tbl>
      <w:tblPr>
        <w:tblW w:w="0" w:type="auto"/>
        <w:jc w:val="center"/>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01"/>
        <w:gridCol w:w="1286"/>
        <w:gridCol w:w="1284"/>
        <w:gridCol w:w="1284"/>
        <w:gridCol w:w="1284"/>
        <w:gridCol w:w="1567"/>
      </w:tblGrid>
      <w:tr w:rsidR="008171B9" w:rsidRPr="008171B9" w:rsidTr="00652DCB">
        <w:trPr>
          <w:trHeight w:val="397"/>
          <w:jc w:val="center"/>
        </w:trPr>
        <w:tc>
          <w:tcPr>
            <w:tcW w:w="1601"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子企业名称</w:t>
            </w:r>
          </w:p>
        </w:tc>
        <w:tc>
          <w:tcPr>
            <w:tcW w:w="1286"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注册地</w:t>
            </w:r>
          </w:p>
        </w:tc>
        <w:tc>
          <w:tcPr>
            <w:tcW w:w="1284"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业务性质</w:t>
            </w:r>
          </w:p>
        </w:tc>
        <w:tc>
          <w:tcPr>
            <w:tcW w:w="1284"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position w:val="-1"/>
                <w:szCs w:val="21"/>
              </w:rPr>
              <w:t>注册资本</w:t>
            </w:r>
          </w:p>
        </w:tc>
        <w:tc>
          <w:tcPr>
            <w:tcW w:w="1284"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szCs w:val="21"/>
              </w:rPr>
              <w:t>持股比例</w:t>
            </w:r>
          </w:p>
        </w:tc>
        <w:tc>
          <w:tcPr>
            <w:tcW w:w="1567" w:type="dxa"/>
            <w:vAlign w:val="center"/>
          </w:tcPr>
          <w:p w:rsidR="008171B9" w:rsidRPr="008171B9" w:rsidRDefault="008171B9" w:rsidP="008171B9">
            <w:pPr>
              <w:spacing w:line="440" w:lineRule="exact"/>
              <w:jc w:val="center"/>
              <w:rPr>
                <w:rFonts w:ascii="仿宋_GB2312" w:eastAsia="仿宋_GB2312" w:hAnsi="仿宋" w:cs="宋体" w:hint="eastAsia"/>
                <w:kern w:val="0"/>
                <w:szCs w:val="21"/>
              </w:rPr>
            </w:pPr>
            <w:r w:rsidRPr="008171B9">
              <w:rPr>
                <w:rFonts w:ascii="仿宋_GB2312" w:eastAsia="仿宋_GB2312" w:hAnsi="仿宋" w:cs="MingLiU" w:hint="eastAsia"/>
                <w:kern w:val="0"/>
                <w:szCs w:val="21"/>
              </w:rPr>
              <w:t>表决权比例</w:t>
            </w:r>
          </w:p>
        </w:tc>
      </w:tr>
      <w:tr w:rsidR="008171B9" w:rsidRPr="008171B9" w:rsidTr="00652DCB">
        <w:trPr>
          <w:trHeight w:val="397"/>
          <w:jc w:val="center"/>
        </w:trPr>
        <w:tc>
          <w:tcPr>
            <w:tcW w:w="1601" w:type="dxa"/>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spacing w:val="-1"/>
                <w:kern w:val="0"/>
                <w:position w:val="-1"/>
                <w:szCs w:val="21"/>
              </w:rPr>
              <w:t>1</w:t>
            </w:r>
            <w:r w:rsidRPr="008171B9">
              <w:rPr>
                <w:rFonts w:ascii="仿宋_GB2312" w:eastAsia="仿宋_GB2312" w:hAnsi="仿宋" w:cs="MingLiU" w:hint="eastAsia"/>
                <w:kern w:val="0"/>
                <w:position w:val="-1"/>
                <w:szCs w:val="21"/>
              </w:rPr>
              <w:t>．</w:t>
            </w:r>
          </w:p>
        </w:tc>
        <w:tc>
          <w:tcPr>
            <w:tcW w:w="1286"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1284"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1284"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1284"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1567"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r>
      <w:tr w:rsidR="008171B9" w:rsidRPr="008171B9" w:rsidTr="00652DCB">
        <w:trPr>
          <w:trHeight w:val="397"/>
          <w:jc w:val="center"/>
        </w:trPr>
        <w:tc>
          <w:tcPr>
            <w:tcW w:w="1601" w:type="dxa"/>
            <w:vAlign w:val="center"/>
          </w:tcPr>
          <w:p w:rsidR="008171B9" w:rsidRPr="008171B9" w:rsidRDefault="008171B9" w:rsidP="008171B9">
            <w:pPr>
              <w:spacing w:line="440" w:lineRule="exact"/>
              <w:rPr>
                <w:rFonts w:ascii="仿宋_GB2312" w:eastAsia="仿宋_GB2312" w:hAnsi="仿宋" w:cs="宋体" w:hint="eastAsia"/>
                <w:kern w:val="0"/>
                <w:szCs w:val="21"/>
              </w:rPr>
            </w:pPr>
            <w:r w:rsidRPr="008171B9">
              <w:rPr>
                <w:rFonts w:ascii="仿宋_GB2312" w:eastAsia="仿宋_GB2312" w:hAnsi="仿宋" w:cs="宋体" w:hint="eastAsia"/>
                <w:kern w:val="0"/>
                <w:szCs w:val="21"/>
              </w:rPr>
              <w:t>……</w:t>
            </w:r>
          </w:p>
        </w:tc>
        <w:tc>
          <w:tcPr>
            <w:tcW w:w="1286"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1284"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1284"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1284"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c>
          <w:tcPr>
            <w:tcW w:w="1567" w:type="dxa"/>
            <w:vAlign w:val="center"/>
          </w:tcPr>
          <w:p w:rsidR="008171B9" w:rsidRPr="008171B9" w:rsidRDefault="008171B9" w:rsidP="008171B9">
            <w:pPr>
              <w:spacing w:line="440" w:lineRule="exact"/>
              <w:rPr>
                <w:rFonts w:ascii="仿宋_GB2312" w:eastAsia="仿宋_GB2312" w:hAnsi="仿宋" w:cs="宋体" w:hint="eastAsia"/>
                <w:kern w:val="0"/>
                <w:szCs w:val="21"/>
              </w:rPr>
            </w:pPr>
          </w:p>
        </w:tc>
      </w:tr>
    </w:tbl>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（三）本企业的合营企业、联营企业有关信息详见长期股权投资。</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（四）本企业与关联方发生交易的，分别说明各关联方关系的性质、交易类</w:t>
      </w:r>
      <w:r w:rsidRPr="008171B9">
        <w:rPr>
          <w:rFonts w:ascii="仿宋_GB2312" w:eastAsia="仿宋_GB2312" w:hAnsi="仿宋" w:cs="MingLiU" w:hint="eastAsia"/>
          <w:kern w:val="0"/>
          <w:sz w:val="24"/>
          <w:szCs w:val="28"/>
        </w:rPr>
        <w:lastRenderedPageBreak/>
        <w:t>型及交易要素。交易要素至少应当包括：</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1.交易的金额。</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2.未结算项目的金额、条款和条件，以及有关提供或取得担保的信息。</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3.未结算应收项目的坏账准备金额。</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 xml:space="preserve">4.定价政策。 </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（五）关联方交易应分别关联方以及交易类型，披露关联交易定价方式及决策程序、关联交易金额占同类交易金额的比例等情况。</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（六）披露应收、应付关联方款项情况。</w:t>
      </w:r>
    </w:p>
    <w:p w:rsidR="008171B9" w:rsidRPr="008171B9" w:rsidRDefault="008171B9" w:rsidP="008171B9">
      <w:pPr>
        <w:spacing w:beforeLines="50" w:before="156" w:afterLines="50" w:after="156" w:line="440" w:lineRule="exact"/>
        <w:ind w:firstLineChars="200" w:firstLine="480"/>
        <w:outlineLvl w:val="0"/>
        <w:rPr>
          <w:rFonts w:ascii="仿宋_GB2312" w:eastAsia="仿宋_GB2312" w:hAnsi="黑体" w:cs="MingLiU" w:hint="eastAsia"/>
          <w:b/>
          <w:kern w:val="0"/>
          <w:sz w:val="24"/>
          <w:szCs w:val="24"/>
        </w:rPr>
      </w:pPr>
      <w:bookmarkStart w:id="103" w:name="_Toc302738387"/>
      <w:r w:rsidRPr="008171B9">
        <w:rPr>
          <w:rFonts w:ascii="黑体" w:eastAsia="黑体" w:hAnsi="黑体" w:cs="MingLiU" w:hint="eastAsia"/>
          <w:kern w:val="0"/>
          <w:sz w:val="24"/>
          <w:szCs w:val="24"/>
        </w:rPr>
        <w:t>十二、有助于财务报表使用者评价企业管理资本的目标、政策及程序的信息</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企业应当基于可获得的信息充分披露如下内容：</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一）企业资本管理的目标、政策及程序的定性信息，包括：1、对企业资本管理的说明；2、受制于外部强制性资本要求的企业，应当披露这些要求的性质以及企业如何也将这些要求纳入其资本管理之中；3、企业如何实现其资本管理的目标。</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（二）资本结构的定量数据摘要，包括资本与所有者权益之间的调节关系等。</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（三）自前一会计期间开始上述1、和2、中的所有变动。</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（四）企业当期是否遵循了其受制的外部强制性资本要求；以及当企业未遵循外部强制性资本要求时，其未遵循的后果。</w:t>
      </w:r>
    </w:p>
    <w:p w:rsidR="008171B9" w:rsidRPr="008171B9" w:rsidRDefault="008171B9" w:rsidP="008171B9">
      <w:pPr>
        <w:spacing w:beforeLines="50" w:before="156" w:afterLines="50" w:after="156" w:line="440" w:lineRule="exact"/>
        <w:ind w:firstLineChars="200" w:firstLine="480"/>
        <w:outlineLvl w:val="0"/>
        <w:rPr>
          <w:rFonts w:ascii="黑体" w:eastAsia="黑体" w:hAnsi="黑体" w:cs="MingLiU" w:hint="eastAsia"/>
          <w:kern w:val="0"/>
          <w:sz w:val="24"/>
          <w:szCs w:val="24"/>
        </w:rPr>
      </w:pPr>
      <w:r w:rsidRPr="008171B9">
        <w:rPr>
          <w:rFonts w:ascii="黑体" w:eastAsia="黑体" w:hAnsi="黑体" w:cs="MingLiU" w:hint="eastAsia"/>
          <w:kern w:val="0"/>
          <w:sz w:val="24"/>
          <w:szCs w:val="24"/>
        </w:rPr>
        <w:t>十三、母公司会计报表的主要项目附注</w:t>
      </w:r>
      <w:bookmarkEnd w:id="103"/>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对已编制合并财务报表的企业，在财务报表附注会计报表附注中，除对合并报表项目注释外，还应当对母公司报表的主要项目注释。按照以下要求披露：</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（一）母公司报表主要项目包括应收票据及应收账款、其他应收款、长期股权投资、营业收入和营业成本、投资收益、现金流量表补充资料等项目，应参照上述相应项目的要求加以注释；</w:t>
      </w: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t>（二）本年发生反向购买的，母公司报表附注应披露以公允价值入账的资产、负债及其公允价值、确定公允价值方法、公允价值计算过程、原账面价值。因反向购买形成长期股权投资的，应披露长期股权投资成本及其确定方法、计算过程。</w:t>
      </w:r>
    </w:p>
    <w:p w:rsidR="008171B9" w:rsidRPr="008171B9" w:rsidRDefault="008171B9" w:rsidP="008171B9">
      <w:pPr>
        <w:spacing w:beforeLines="50" w:before="156" w:afterLines="50" w:after="156" w:line="440" w:lineRule="exact"/>
        <w:ind w:firstLineChars="200" w:firstLine="480"/>
        <w:outlineLvl w:val="0"/>
        <w:rPr>
          <w:rFonts w:ascii="黑体" w:eastAsia="黑体" w:hAnsi="黑体" w:cs="MingLiU" w:hint="eastAsia"/>
          <w:kern w:val="0"/>
          <w:sz w:val="24"/>
          <w:szCs w:val="24"/>
        </w:rPr>
      </w:pPr>
      <w:bookmarkStart w:id="104" w:name="_Toc302738388"/>
      <w:r w:rsidRPr="008171B9">
        <w:rPr>
          <w:rFonts w:ascii="黑体" w:eastAsia="黑体" w:hAnsi="黑体" w:cs="MingLiU" w:hint="eastAsia"/>
          <w:kern w:val="0"/>
          <w:sz w:val="24"/>
          <w:szCs w:val="24"/>
        </w:rPr>
        <w:t>十四、按照有关财务会计制度应披露的其他内容</w:t>
      </w:r>
      <w:bookmarkEnd w:id="104"/>
    </w:p>
    <w:p w:rsidR="008171B9" w:rsidRPr="008171B9" w:rsidRDefault="008171B9" w:rsidP="008171B9">
      <w:pPr>
        <w:spacing w:beforeLines="50" w:before="156" w:afterLines="50" w:after="156" w:line="440" w:lineRule="exact"/>
        <w:ind w:firstLineChars="200" w:firstLine="480"/>
        <w:outlineLvl w:val="0"/>
        <w:rPr>
          <w:rFonts w:ascii="黑体" w:eastAsia="黑体" w:hAnsi="黑体" w:cs="MingLiU" w:hint="eastAsia"/>
          <w:kern w:val="0"/>
          <w:sz w:val="24"/>
          <w:szCs w:val="24"/>
        </w:rPr>
      </w:pPr>
      <w:bookmarkStart w:id="105" w:name="_Toc302738389"/>
      <w:r w:rsidRPr="008171B9">
        <w:rPr>
          <w:rFonts w:ascii="黑体" w:eastAsia="黑体" w:hAnsi="黑体" w:cs="MingLiU" w:hint="eastAsia"/>
          <w:kern w:val="0"/>
          <w:sz w:val="24"/>
          <w:szCs w:val="24"/>
        </w:rPr>
        <w:t>十五、财务报表的批准</w:t>
      </w:r>
      <w:bookmarkEnd w:id="105"/>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r w:rsidRPr="008171B9">
        <w:rPr>
          <w:rFonts w:ascii="仿宋_GB2312" w:eastAsia="仿宋_GB2312" w:hAnsi="仿宋" w:cs="MingLiU" w:hint="eastAsia"/>
          <w:kern w:val="0"/>
          <w:sz w:val="24"/>
          <w:szCs w:val="28"/>
        </w:rPr>
        <w:lastRenderedPageBreak/>
        <w:t>说明年度财务报表经公司董事会（总经理办公会）或类似机构批准的情况。</w:t>
      </w:r>
    </w:p>
    <w:p w:rsidR="008171B9" w:rsidRPr="008171B9" w:rsidRDefault="008171B9" w:rsidP="008171B9">
      <w:pPr>
        <w:spacing w:line="440" w:lineRule="exact"/>
        <w:rPr>
          <w:rFonts w:ascii="仿宋_GB2312" w:eastAsia="仿宋_GB2312" w:hAnsi="仿宋" w:cs="Times New Roman" w:hint="eastAsia"/>
        </w:rPr>
      </w:pPr>
    </w:p>
    <w:p w:rsidR="008171B9" w:rsidRPr="008171B9" w:rsidRDefault="008171B9" w:rsidP="008171B9">
      <w:pPr>
        <w:spacing w:line="440" w:lineRule="exact"/>
        <w:ind w:firstLineChars="200" w:firstLine="480"/>
        <w:rPr>
          <w:rFonts w:ascii="仿宋_GB2312" w:eastAsia="仿宋_GB2312" w:hAnsi="仿宋" w:cs="MingLiU" w:hint="eastAsia"/>
          <w:kern w:val="0"/>
          <w:sz w:val="24"/>
          <w:szCs w:val="28"/>
        </w:rPr>
      </w:pPr>
    </w:p>
    <w:bookmarkEnd w:id="68"/>
    <w:bookmarkEnd w:id="69"/>
    <w:bookmarkEnd w:id="70"/>
    <w:bookmarkEnd w:id="71"/>
    <w:p w:rsidR="008171B9" w:rsidRPr="008171B9" w:rsidRDefault="008171B9" w:rsidP="008171B9">
      <w:pPr>
        <w:spacing w:line="440" w:lineRule="exact"/>
        <w:rPr>
          <w:rFonts w:ascii="仿宋_GB2312" w:eastAsia="仿宋_GB2312" w:hAnsi="仿宋" w:cs="Times New Roman" w:hint="eastAsia"/>
        </w:rPr>
      </w:pPr>
    </w:p>
    <w:p w:rsidR="00BD43F5" w:rsidRPr="008171B9" w:rsidRDefault="00BD43F5">
      <w:bookmarkStart w:id="106" w:name="_GoBack"/>
      <w:bookmarkEnd w:id="106"/>
    </w:p>
    <w:sectPr w:rsidR="00BD43F5" w:rsidRPr="008171B9">
      <w:footerReference w:type="even" r:id="rId5"/>
      <w:footerReference w:type="default" r:id="rId6"/>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方正仿宋简体">
    <w:panose1 w:val="02010601030101010101"/>
    <w:charset w:val="86"/>
    <w:family w:val="auto"/>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MingLiU">
    <w:altName w:val="細明體"/>
    <w:panose1 w:val="02020509000000000000"/>
    <w:charset w:val="88"/>
    <w:family w:val="modern"/>
    <w:pitch w:val="fixed"/>
    <w:sig w:usb0="A00002FF" w:usb1="28CFFCFA" w:usb2="00000016" w:usb3="00000000" w:csb0="0010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304" w:rsidRDefault="008171B9">
    <w:pPr>
      <w:pStyle w:val="a9"/>
      <w:framePr w:wrap="around" w:vAnchor="text" w:hAnchor="margin" w:xAlign="center" w:y="1"/>
      <w:rPr>
        <w:rStyle w:val="ab"/>
      </w:rPr>
    </w:pPr>
    <w:r>
      <w:fldChar w:fldCharType="begin"/>
    </w:r>
    <w:r>
      <w:rPr>
        <w:rStyle w:val="ab"/>
      </w:rPr>
      <w:instrText xml:space="preserve">PAGE  </w:instrText>
    </w:r>
    <w:r>
      <w:fldChar w:fldCharType="end"/>
    </w:r>
  </w:p>
  <w:p w:rsidR="00B30304" w:rsidRDefault="008171B9">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304" w:rsidRDefault="008171B9">
    <w:pPr>
      <w:pStyle w:val="a9"/>
      <w:framePr w:wrap="around" w:vAnchor="text" w:hAnchor="margin" w:xAlign="center" w:y="1"/>
      <w:rPr>
        <w:rStyle w:val="ab"/>
        <w:rFonts w:ascii="Times New Roman" w:hAnsi="Times New Roman"/>
      </w:rPr>
    </w:pPr>
    <w:r>
      <w:rPr>
        <w:rFonts w:ascii="Times New Roman" w:hAnsi="Times New Roman"/>
      </w:rPr>
      <w:fldChar w:fldCharType="begin"/>
    </w:r>
    <w:r>
      <w:rPr>
        <w:rStyle w:val="ab"/>
        <w:rFonts w:ascii="Times New Roman" w:hAnsi="Times New Roman"/>
      </w:rPr>
      <w:instrText xml:space="preserve">PAGE  </w:instrText>
    </w:r>
    <w:r>
      <w:rPr>
        <w:rFonts w:ascii="Times New Roman" w:hAnsi="Times New Roman"/>
      </w:rPr>
      <w:fldChar w:fldCharType="separate"/>
    </w:r>
    <w:r>
      <w:rPr>
        <w:rStyle w:val="ab"/>
        <w:rFonts w:ascii="Times New Roman" w:hAnsi="Times New Roman"/>
        <w:noProof/>
      </w:rPr>
      <w:t>55</w:t>
    </w:r>
    <w:r>
      <w:rPr>
        <w:rFonts w:ascii="Times New Roman" w:hAnsi="Times New Roman"/>
      </w:rPr>
      <w:fldChar w:fldCharType="end"/>
    </w:r>
  </w:p>
  <w:p w:rsidR="00B30304" w:rsidRDefault="008171B9">
    <w:pPr>
      <w:pStyle w:val="a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A93"/>
    <w:rsid w:val="0002077B"/>
    <w:rsid w:val="00026467"/>
    <w:rsid w:val="0003204F"/>
    <w:rsid w:val="00064A93"/>
    <w:rsid w:val="000A6E5D"/>
    <w:rsid w:val="000C2580"/>
    <w:rsid w:val="000F7E30"/>
    <w:rsid w:val="001B1053"/>
    <w:rsid w:val="001C0412"/>
    <w:rsid w:val="0021784E"/>
    <w:rsid w:val="0024389F"/>
    <w:rsid w:val="00255CBD"/>
    <w:rsid w:val="00290E55"/>
    <w:rsid w:val="002C5BB9"/>
    <w:rsid w:val="00396C55"/>
    <w:rsid w:val="003B0C32"/>
    <w:rsid w:val="003B5E81"/>
    <w:rsid w:val="003C458A"/>
    <w:rsid w:val="004020DA"/>
    <w:rsid w:val="00414380"/>
    <w:rsid w:val="00416473"/>
    <w:rsid w:val="00427E28"/>
    <w:rsid w:val="004721BC"/>
    <w:rsid w:val="004839BB"/>
    <w:rsid w:val="004A6841"/>
    <w:rsid w:val="0052225B"/>
    <w:rsid w:val="00545908"/>
    <w:rsid w:val="00563D61"/>
    <w:rsid w:val="005A69F4"/>
    <w:rsid w:val="005E77DD"/>
    <w:rsid w:val="00605BF0"/>
    <w:rsid w:val="0061118F"/>
    <w:rsid w:val="00633CD4"/>
    <w:rsid w:val="00637EEA"/>
    <w:rsid w:val="00640D4C"/>
    <w:rsid w:val="006A004A"/>
    <w:rsid w:val="006B252C"/>
    <w:rsid w:val="006F6B73"/>
    <w:rsid w:val="00792F51"/>
    <w:rsid w:val="007C4C9B"/>
    <w:rsid w:val="007F0D94"/>
    <w:rsid w:val="008171B9"/>
    <w:rsid w:val="00825E64"/>
    <w:rsid w:val="00840362"/>
    <w:rsid w:val="00872B0F"/>
    <w:rsid w:val="00882AA5"/>
    <w:rsid w:val="008913AA"/>
    <w:rsid w:val="008967AA"/>
    <w:rsid w:val="008D1607"/>
    <w:rsid w:val="008D7D3C"/>
    <w:rsid w:val="00945BA0"/>
    <w:rsid w:val="00952F9B"/>
    <w:rsid w:val="009666BF"/>
    <w:rsid w:val="009718E9"/>
    <w:rsid w:val="009F1AC8"/>
    <w:rsid w:val="009F265D"/>
    <w:rsid w:val="00A37F22"/>
    <w:rsid w:val="00A80C75"/>
    <w:rsid w:val="00A97D17"/>
    <w:rsid w:val="00AB6262"/>
    <w:rsid w:val="00AC362F"/>
    <w:rsid w:val="00B36F3A"/>
    <w:rsid w:val="00BB7ECA"/>
    <w:rsid w:val="00BD43F5"/>
    <w:rsid w:val="00BE5A60"/>
    <w:rsid w:val="00C01564"/>
    <w:rsid w:val="00C023A3"/>
    <w:rsid w:val="00C07A90"/>
    <w:rsid w:val="00C50DD9"/>
    <w:rsid w:val="00CA558B"/>
    <w:rsid w:val="00CB607F"/>
    <w:rsid w:val="00CE5D19"/>
    <w:rsid w:val="00D066AE"/>
    <w:rsid w:val="00D25F84"/>
    <w:rsid w:val="00DD7EA1"/>
    <w:rsid w:val="00DE480A"/>
    <w:rsid w:val="00E24E22"/>
    <w:rsid w:val="00EE7DDE"/>
    <w:rsid w:val="00EF16A3"/>
    <w:rsid w:val="00EF1A00"/>
    <w:rsid w:val="00F47883"/>
    <w:rsid w:val="00F577B0"/>
    <w:rsid w:val="00FD125D"/>
    <w:rsid w:val="00FE0C43"/>
    <w:rsid w:val="00FE54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8171B9"/>
    <w:pPr>
      <w:keepNext/>
      <w:keepLines/>
      <w:spacing w:before="340" w:after="330" w:line="578" w:lineRule="auto"/>
      <w:outlineLvl w:val="0"/>
    </w:pPr>
    <w:rPr>
      <w:rFonts w:ascii="Calibri" w:eastAsia="宋体" w:hAnsi="Calibri" w:cs="Times New Roman"/>
      <w:b/>
      <w:bCs/>
      <w:kern w:val="44"/>
      <w:sz w:val="44"/>
      <w:szCs w:val="44"/>
      <w:lang w:val="x-none" w:eastAsia="x-none"/>
    </w:rPr>
  </w:style>
  <w:style w:type="paragraph" w:styleId="3">
    <w:name w:val="heading 3"/>
    <w:basedOn w:val="a"/>
    <w:next w:val="a"/>
    <w:link w:val="3Char"/>
    <w:qFormat/>
    <w:rsid w:val="008171B9"/>
    <w:pPr>
      <w:keepNext/>
      <w:keepLines/>
      <w:spacing w:before="260" w:after="260" w:line="416" w:lineRule="auto"/>
      <w:outlineLvl w:val="2"/>
    </w:pPr>
    <w:rPr>
      <w:rFonts w:ascii="Times New Roman" w:eastAsia="宋体" w:hAnsi="Times New Roman" w:cs="Times New Roman"/>
      <w:b/>
      <w:bCs/>
      <w:kern w:val="0"/>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171B9"/>
    <w:rPr>
      <w:rFonts w:ascii="Calibri" w:eastAsia="宋体" w:hAnsi="Calibri" w:cs="Times New Roman"/>
      <w:b/>
      <w:bCs/>
      <w:kern w:val="44"/>
      <w:sz w:val="44"/>
      <w:szCs w:val="44"/>
      <w:lang w:val="x-none" w:eastAsia="x-none"/>
    </w:rPr>
  </w:style>
  <w:style w:type="character" w:customStyle="1" w:styleId="3Char">
    <w:name w:val="标题 3 Char"/>
    <w:basedOn w:val="a0"/>
    <w:link w:val="3"/>
    <w:rsid w:val="008171B9"/>
    <w:rPr>
      <w:rFonts w:ascii="Times New Roman" w:eastAsia="宋体" w:hAnsi="Times New Roman" w:cs="Times New Roman"/>
      <w:b/>
      <w:bCs/>
      <w:kern w:val="0"/>
      <w:sz w:val="32"/>
      <w:szCs w:val="32"/>
      <w:lang w:val="x-none" w:eastAsia="x-none"/>
    </w:rPr>
  </w:style>
  <w:style w:type="numbering" w:customStyle="1" w:styleId="10">
    <w:name w:val="无列表1"/>
    <w:next w:val="a2"/>
    <w:uiPriority w:val="99"/>
    <w:semiHidden/>
    <w:unhideWhenUsed/>
    <w:rsid w:val="008171B9"/>
  </w:style>
  <w:style w:type="character" w:customStyle="1" w:styleId="Char">
    <w:name w:val="批注框文本 Char"/>
    <w:link w:val="a3"/>
    <w:uiPriority w:val="99"/>
    <w:rsid w:val="008171B9"/>
    <w:rPr>
      <w:rFonts w:ascii="Times New Roman" w:eastAsia="宋体" w:hAnsi="Times New Roman" w:cs="Times New Roman"/>
      <w:sz w:val="18"/>
      <w:szCs w:val="18"/>
    </w:rPr>
  </w:style>
  <w:style w:type="character" w:styleId="a4">
    <w:name w:val="annotation reference"/>
    <w:rsid w:val="008171B9"/>
    <w:rPr>
      <w:sz w:val="21"/>
      <w:szCs w:val="21"/>
    </w:rPr>
  </w:style>
  <w:style w:type="character" w:customStyle="1" w:styleId="Char0">
    <w:name w:val="日期 Char"/>
    <w:link w:val="a5"/>
    <w:rsid w:val="008171B9"/>
    <w:rPr>
      <w:rFonts w:ascii="Arial" w:eastAsia="宋体" w:hAnsi="Arial" w:cs="Times New Roman"/>
      <w:kern w:val="0"/>
      <w:sz w:val="24"/>
      <w:szCs w:val="20"/>
    </w:rPr>
  </w:style>
  <w:style w:type="character" w:customStyle="1" w:styleId="Char1">
    <w:name w:val="文档结构图 Char"/>
    <w:link w:val="a6"/>
    <w:uiPriority w:val="99"/>
    <w:rsid w:val="008171B9"/>
    <w:rPr>
      <w:rFonts w:ascii="宋体" w:eastAsia="宋体"/>
      <w:sz w:val="18"/>
      <w:szCs w:val="18"/>
    </w:rPr>
  </w:style>
  <w:style w:type="character" w:customStyle="1" w:styleId="Char2">
    <w:name w:val="页眉 Char"/>
    <w:link w:val="a7"/>
    <w:uiPriority w:val="99"/>
    <w:rsid w:val="008171B9"/>
    <w:rPr>
      <w:sz w:val="18"/>
      <w:szCs w:val="18"/>
    </w:rPr>
  </w:style>
  <w:style w:type="character" w:customStyle="1" w:styleId="Char3">
    <w:name w:val="批注主题 Char"/>
    <w:link w:val="a8"/>
    <w:rsid w:val="008171B9"/>
    <w:rPr>
      <w:rFonts w:ascii="Times New Roman" w:eastAsia="宋体" w:hAnsi="Times New Roman" w:cs="Times New Roman"/>
      <w:b/>
      <w:bCs/>
      <w:szCs w:val="24"/>
    </w:rPr>
  </w:style>
  <w:style w:type="character" w:customStyle="1" w:styleId="Char4">
    <w:name w:val="页脚 Char"/>
    <w:link w:val="a9"/>
    <w:uiPriority w:val="99"/>
    <w:rsid w:val="008171B9"/>
    <w:rPr>
      <w:sz w:val="18"/>
      <w:szCs w:val="18"/>
    </w:rPr>
  </w:style>
  <w:style w:type="character" w:customStyle="1" w:styleId="Char5">
    <w:name w:val="批注文字 Char"/>
    <w:rsid w:val="008171B9"/>
    <w:rPr>
      <w:rFonts w:ascii="Times New Roman" w:eastAsia="宋体" w:hAnsi="Times New Roman" w:cs="Times New Roman"/>
      <w:szCs w:val="24"/>
    </w:rPr>
  </w:style>
  <w:style w:type="character" w:styleId="aa">
    <w:name w:val="Hyperlink"/>
    <w:uiPriority w:val="99"/>
    <w:rsid w:val="008171B9"/>
    <w:rPr>
      <w:strike w:val="0"/>
      <w:dstrike w:val="0"/>
      <w:color w:val="666666"/>
      <w:u w:val="none"/>
    </w:rPr>
  </w:style>
  <w:style w:type="character" w:styleId="ab">
    <w:name w:val="page number"/>
    <w:basedOn w:val="a0"/>
    <w:rsid w:val="008171B9"/>
  </w:style>
  <w:style w:type="character" w:customStyle="1" w:styleId="Char6">
    <w:name w:val="正文文本缩进 Char"/>
    <w:link w:val="ac"/>
    <w:rsid w:val="008171B9"/>
    <w:rPr>
      <w:rFonts w:ascii="Times New Roman" w:eastAsia="宋体" w:hAnsi="Times New Roman" w:cs="Times New Roman"/>
      <w:szCs w:val="24"/>
    </w:rPr>
  </w:style>
  <w:style w:type="character" w:customStyle="1" w:styleId="3Char1">
    <w:name w:val="标题 3 Char1"/>
    <w:rsid w:val="008171B9"/>
    <w:rPr>
      <w:rFonts w:ascii="Times New Roman" w:eastAsia="宋体" w:hAnsi="Times New Roman" w:cs="Times New Roman"/>
      <w:b/>
      <w:bCs/>
      <w:sz w:val="32"/>
      <w:szCs w:val="32"/>
    </w:rPr>
  </w:style>
  <w:style w:type="paragraph" w:styleId="ad">
    <w:name w:val="List Paragraph"/>
    <w:basedOn w:val="a"/>
    <w:uiPriority w:val="34"/>
    <w:qFormat/>
    <w:rsid w:val="008171B9"/>
    <w:pPr>
      <w:ind w:firstLineChars="200" w:firstLine="420"/>
    </w:pPr>
    <w:rPr>
      <w:rFonts w:ascii="Times New Roman" w:eastAsia="宋体" w:hAnsi="Times New Roman" w:cs="Times New Roman"/>
      <w:szCs w:val="24"/>
    </w:rPr>
  </w:style>
  <w:style w:type="paragraph" w:styleId="ae">
    <w:name w:val="annotation text"/>
    <w:basedOn w:val="a"/>
    <w:link w:val="Char10"/>
    <w:unhideWhenUsed/>
    <w:rsid w:val="008171B9"/>
    <w:pPr>
      <w:jc w:val="left"/>
    </w:pPr>
  </w:style>
  <w:style w:type="character" w:customStyle="1" w:styleId="Char10">
    <w:name w:val="批注文字 Char1"/>
    <w:basedOn w:val="a0"/>
    <w:link w:val="ae"/>
    <w:uiPriority w:val="99"/>
    <w:semiHidden/>
    <w:rsid w:val="008171B9"/>
  </w:style>
  <w:style w:type="paragraph" w:styleId="a8">
    <w:name w:val="annotation subject"/>
    <w:basedOn w:val="ae"/>
    <w:next w:val="ae"/>
    <w:link w:val="Char3"/>
    <w:rsid w:val="008171B9"/>
    <w:rPr>
      <w:rFonts w:ascii="Times New Roman" w:eastAsia="宋体" w:hAnsi="Times New Roman" w:cs="Times New Roman"/>
      <w:b/>
      <w:bCs/>
      <w:szCs w:val="24"/>
    </w:rPr>
  </w:style>
  <w:style w:type="character" w:customStyle="1" w:styleId="Char11">
    <w:name w:val="批注主题 Char1"/>
    <w:basedOn w:val="Char10"/>
    <w:uiPriority w:val="99"/>
    <w:semiHidden/>
    <w:rsid w:val="008171B9"/>
    <w:rPr>
      <w:b/>
      <w:bCs/>
    </w:rPr>
  </w:style>
  <w:style w:type="paragraph" w:styleId="a5">
    <w:name w:val="Date"/>
    <w:basedOn w:val="a"/>
    <w:next w:val="a"/>
    <w:link w:val="Char0"/>
    <w:rsid w:val="008171B9"/>
    <w:pPr>
      <w:adjustRightInd w:val="0"/>
      <w:textAlignment w:val="baseline"/>
    </w:pPr>
    <w:rPr>
      <w:rFonts w:ascii="Arial" w:eastAsia="宋体" w:hAnsi="Arial" w:cs="Times New Roman"/>
      <w:kern w:val="0"/>
      <w:sz w:val="24"/>
      <w:szCs w:val="20"/>
    </w:rPr>
  </w:style>
  <w:style w:type="character" w:customStyle="1" w:styleId="Char12">
    <w:name w:val="日期 Char1"/>
    <w:basedOn w:val="a0"/>
    <w:uiPriority w:val="99"/>
    <w:semiHidden/>
    <w:rsid w:val="008171B9"/>
  </w:style>
  <w:style w:type="paragraph" w:customStyle="1" w:styleId="xl44">
    <w:name w:val="xl44"/>
    <w:basedOn w:val="a"/>
    <w:rsid w:val="008171B9"/>
    <w:pPr>
      <w:widowControl/>
      <w:pBdr>
        <w:bottom w:val="single" w:sz="4" w:space="0" w:color="auto"/>
      </w:pBdr>
      <w:spacing w:before="100" w:beforeAutospacing="1" w:after="100" w:afterAutospacing="1"/>
      <w:jc w:val="center"/>
    </w:pPr>
    <w:rPr>
      <w:rFonts w:ascii="楷体_GB2312" w:eastAsia="楷体_GB2312" w:hAnsi="Arial Unicode MS" w:cs="Times New Roman" w:hint="eastAsia"/>
      <w:kern w:val="0"/>
      <w:sz w:val="20"/>
      <w:szCs w:val="20"/>
    </w:rPr>
  </w:style>
  <w:style w:type="paragraph" w:customStyle="1" w:styleId="xl37">
    <w:name w:val="xl37"/>
    <w:basedOn w:val="a"/>
    <w:rsid w:val="008171B9"/>
    <w:pPr>
      <w:widowControl/>
      <w:pBdr>
        <w:bottom w:val="single" w:sz="4" w:space="0" w:color="auto"/>
      </w:pBdr>
      <w:spacing w:before="100" w:beforeAutospacing="1" w:after="100" w:afterAutospacing="1"/>
      <w:jc w:val="right"/>
    </w:pPr>
    <w:rPr>
      <w:rFonts w:ascii="楷体_GB2312" w:eastAsia="楷体_GB2312" w:hAnsi="Arial Unicode MS" w:cs="Times New Roman" w:hint="eastAsia"/>
      <w:kern w:val="0"/>
      <w:sz w:val="24"/>
      <w:szCs w:val="24"/>
    </w:rPr>
  </w:style>
  <w:style w:type="paragraph" w:customStyle="1" w:styleId="CharCharCharCharCharChar1CharCharChar">
    <w:name w:val="Char Char Char Char Char Char1 Char Char Char"/>
    <w:basedOn w:val="a"/>
    <w:rsid w:val="008171B9"/>
    <w:pPr>
      <w:autoSpaceDE w:val="0"/>
      <w:autoSpaceDN w:val="0"/>
      <w:adjustRightInd w:val="0"/>
      <w:jc w:val="left"/>
      <w:textAlignment w:val="baseline"/>
    </w:pPr>
    <w:rPr>
      <w:rFonts w:ascii="Times New Roman" w:eastAsia="方正仿宋简体" w:hAnsi="Times New Roman" w:cs="Times New Roman"/>
      <w:sz w:val="32"/>
      <w:szCs w:val="20"/>
    </w:rPr>
  </w:style>
  <w:style w:type="paragraph" w:styleId="ac">
    <w:name w:val="Body Text Indent"/>
    <w:basedOn w:val="a"/>
    <w:link w:val="Char6"/>
    <w:rsid w:val="008171B9"/>
    <w:pPr>
      <w:spacing w:after="120"/>
      <w:ind w:leftChars="200" w:left="420"/>
    </w:pPr>
    <w:rPr>
      <w:rFonts w:ascii="Times New Roman" w:eastAsia="宋体" w:hAnsi="Times New Roman" w:cs="Times New Roman"/>
      <w:szCs w:val="24"/>
    </w:rPr>
  </w:style>
  <w:style w:type="character" w:customStyle="1" w:styleId="Char13">
    <w:name w:val="正文文本缩进 Char1"/>
    <w:basedOn w:val="a0"/>
    <w:uiPriority w:val="99"/>
    <w:semiHidden/>
    <w:rsid w:val="008171B9"/>
  </w:style>
  <w:style w:type="paragraph" w:styleId="af">
    <w:name w:val="Revision"/>
    <w:uiPriority w:val="99"/>
    <w:semiHidden/>
    <w:rsid w:val="008171B9"/>
    <w:rPr>
      <w:rFonts w:ascii="Calibri" w:eastAsia="宋体" w:hAnsi="Calibri" w:cs="Times New Roman"/>
    </w:rPr>
  </w:style>
  <w:style w:type="paragraph" w:customStyle="1" w:styleId="CharCharCharCharCharCharChar">
    <w:name w:val="Char Char Char Char Char Char Char"/>
    <w:basedOn w:val="a"/>
    <w:rsid w:val="008171B9"/>
    <w:pPr>
      <w:widowControl/>
      <w:spacing w:after="160" w:line="240" w:lineRule="exact"/>
      <w:jc w:val="left"/>
    </w:pPr>
    <w:rPr>
      <w:rFonts w:ascii="Verdana" w:eastAsia="宋体" w:hAnsi="Verdana" w:cs="Times New Roman"/>
      <w:kern w:val="0"/>
      <w:sz w:val="20"/>
      <w:szCs w:val="20"/>
      <w:lang w:eastAsia="en-US"/>
    </w:rPr>
  </w:style>
  <w:style w:type="paragraph" w:styleId="2">
    <w:name w:val="toc 2"/>
    <w:basedOn w:val="a"/>
    <w:next w:val="a"/>
    <w:uiPriority w:val="39"/>
    <w:unhideWhenUsed/>
    <w:rsid w:val="008171B9"/>
    <w:pPr>
      <w:ind w:leftChars="200" w:left="420"/>
    </w:pPr>
    <w:rPr>
      <w:rFonts w:ascii="Calibri" w:eastAsia="宋体" w:hAnsi="Calibri" w:cs="Times New Roman"/>
    </w:rPr>
  </w:style>
  <w:style w:type="paragraph" w:styleId="a7">
    <w:name w:val="header"/>
    <w:basedOn w:val="a"/>
    <w:link w:val="Char2"/>
    <w:uiPriority w:val="99"/>
    <w:unhideWhenUsed/>
    <w:rsid w:val="008171B9"/>
    <w:pPr>
      <w:pBdr>
        <w:bottom w:val="single" w:sz="6" w:space="1" w:color="auto"/>
      </w:pBdr>
      <w:tabs>
        <w:tab w:val="center" w:pos="4153"/>
        <w:tab w:val="right" w:pos="8306"/>
      </w:tabs>
      <w:snapToGrid w:val="0"/>
      <w:jc w:val="center"/>
    </w:pPr>
    <w:rPr>
      <w:sz w:val="18"/>
      <w:szCs w:val="18"/>
    </w:rPr>
  </w:style>
  <w:style w:type="character" w:customStyle="1" w:styleId="Char14">
    <w:name w:val="页眉 Char1"/>
    <w:basedOn w:val="a0"/>
    <w:uiPriority w:val="99"/>
    <w:semiHidden/>
    <w:rsid w:val="008171B9"/>
    <w:rPr>
      <w:sz w:val="18"/>
      <w:szCs w:val="18"/>
    </w:rPr>
  </w:style>
  <w:style w:type="paragraph" w:styleId="a6">
    <w:name w:val="Document Map"/>
    <w:basedOn w:val="a"/>
    <w:link w:val="Char1"/>
    <w:uiPriority w:val="99"/>
    <w:unhideWhenUsed/>
    <w:rsid w:val="008171B9"/>
    <w:rPr>
      <w:rFonts w:ascii="宋体" w:eastAsia="宋体"/>
      <w:sz w:val="18"/>
      <w:szCs w:val="18"/>
    </w:rPr>
  </w:style>
  <w:style w:type="character" w:customStyle="1" w:styleId="Char15">
    <w:name w:val="文档结构图 Char1"/>
    <w:basedOn w:val="a0"/>
    <w:uiPriority w:val="99"/>
    <w:semiHidden/>
    <w:rsid w:val="008171B9"/>
    <w:rPr>
      <w:rFonts w:ascii="宋体" w:eastAsia="宋体"/>
      <w:sz w:val="18"/>
      <w:szCs w:val="18"/>
    </w:rPr>
  </w:style>
  <w:style w:type="paragraph" w:customStyle="1" w:styleId="Default">
    <w:name w:val="Default"/>
    <w:uiPriority w:val="99"/>
    <w:rsid w:val="008171B9"/>
    <w:pPr>
      <w:widowControl w:val="0"/>
      <w:autoSpaceDE w:val="0"/>
      <w:autoSpaceDN w:val="0"/>
      <w:adjustRightInd w:val="0"/>
    </w:pPr>
    <w:rPr>
      <w:rFonts w:ascii="华文中宋" w:eastAsia="华文中宋" w:hAnsi="Times New Roman" w:cs="华文中宋"/>
      <w:color w:val="000000"/>
      <w:kern w:val="0"/>
      <w:sz w:val="24"/>
      <w:szCs w:val="24"/>
    </w:rPr>
  </w:style>
  <w:style w:type="paragraph" w:styleId="af0">
    <w:name w:val="Normal (Web)"/>
    <w:basedOn w:val="a"/>
    <w:rsid w:val="008171B9"/>
    <w:pPr>
      <w:widowControl/>
      <w:spacing w:before="100" w:beforeAutospacing="1" w:after="100" w:afterAutospacing="1"/>
      <w:jc w:val="left"/>
    </w:pPr>
    <w:rPr>
      <w:rFonts w:ascii="宋体" w:eastAsia="宋体" w:hAnsi="宋体" w:cs="宋体"/>
      <w:kern w:val="0"/>
      <w:sz w:val="24"/>
      <w:szCs w:val="24"/>
    </w:rPr>
  </w:style>
  <w:style w:type="paragraph" w:styleId="a9">
    <w:name w:val="footer"/>
    <w:basedOn w:val="a"/>
    <w:link w:val="Char4"/>
    <w:uiPriority w:val="99"/>
    <w:unhideWhenUsed/>
    <w:rsid w:val="008171B9"/>
    <w:pPr>
      <w:tabs>
        <w:tab w:val="center" w:pos="4153"/>
        <w:tab w:val="right" w:pos="8306"/>
      </w:tabs>
      <w:snapToGrid w:val="0"/>
      <w:jc w:val="left"/>
    </w:pPr>
    <w:rPr>
      <w:sz w:val="18"/>
      <w:szCs w:val="18"/>
    </w:rPr>
  </w:style>
  <w:style w:type="character" w:customStyle="1" w:styleId="Char16">
    <w:name w:val="页脚 Char1"/>
    <w:basedOn w:val="a0"/>
    <w:uiPriority w:val="99"/>
    <w:semiHidden/>
    <w:rsid w:val="008171B9"/>
    <w:rPr>
      <w:sz w:val="18"/>
      <w:szCs w:val="18"/>
    </w:rPr>
  </w:style>
  <w:style w:type="paragraph" w:styleId="af1">
    <w:name w:val="Normal Indent"/>
    <w:basedOn w:val="a"/>
    <w:rsid w:val="008171B9"/>
    <w:pPr>
      <w:ind w:firstLineChars="200" w:firstLine="420"/>
    </w:pPr>
    <w:rPr>
      <w:rFonts w:ascii="Times New Roman" w:eastAsia="宋体" w:hAnsi="Times New Roman" w:cs="Times New Roman"/>
      <w:szCs w:val="24"/>
    </w:rPr>
  </w:style>
  <w:style w:type="paragraph" w:customStyle="1" w:styleId="xl27">
    <w:name w:val="xl27"/>
    <w:basedOn w:val="a"/>
    <w:rsid w:val="008171B9"/>
    <w:pPr>
      <w:widowControl/>
      <w:spacing w:before="100" w:beforeAutospacing="1" w:after="100" w:afterAutospacing="1"/>
      <w:jc w:val="center"/>
    </w:pPr>
    <w:rPr>
      <w:rFonts w:ascii="楷体_GB2312" w:eastAsia="楷体_GB2312" w:hAnsi="Arial Unicode MS" w:cs="Times New Roman" w:hint="eastAsia"/>
      <w:kern w:val="0"/>
      <w:sz w:val="24"/>
      <w:szCs w:val="24"/>
    </w:rPr>
  </w:style>
  <w:style w:type="paragraph" w:customStyle="1" w:styleId="af2">
    <w:name w:val="附注－正文"/>
    <w:basedOn w:val="ac"/>
    <w:rsid w:val="008171B9"/>
    <w:pPr>
      <w:adjustRightInd w:val="0"/>
      <w:snapToGrid w:val="0"/>
      <w:spacing w:afterLines="50" w:line="360" w:lineRule="auto"/>
      <w:ind w:leftChars="0" w:left="0" w:firstLineChars="200" w:firstLine="200"/>
    </w:pPr>
    <w:rPr>
      <w:szCs w:val="20"/>
    </w:rPr>
  </w:style>
  <w:style w:type="paragraph" w:styleId="11">
    <w:name w:val="toc 1"/>
    <w:basedOn w:val="a"/>
    <w:next w:val="a"/>
    <w:uiPriority w:val="39"/>
    <w:unhideWhenUsed/>
    <w:rsid w:val="008171B9"/>
    <w:rPr>
      <w:rFonts w:ascii="Calibri" w:eastAsia="宋体" w:hAnsi="Calibri" w:cs="Times New Roman"/>
    </w:rPr>
  </w:style>
  <w:style w:type="paragraph" w:customStyle="1" w:styleId="p0">
    <w:name w:val="p0"/>
    <w:basedOn w:val="a"/>
    <w:rsid w:val="008171B9"/>
    <w:pPr>
      <w:widowControl/>
      <w:jc w:val="left"/>
    </w:pPr>
    <w:rPr>
      <w:rFonts w:ascii="宋体" w:eastAsia="宋体" w:hAnsi="宋体" w:cs="宋体"/>
      <w:kern w:val="0"/>
      <w:szCs w:val="21"/>
    </w:rPr>
  </w:style>
  <w:style w:type="paragraph" w:styleId="TOC">
    <w:name w:val="TOC Heading"/>
    <w:basedOn w:val="1"/>
    <w:next w:val="a"/>
    <w:uiPriority w:val="39"/>
    <w:qFormat/>
    <w:rsid w:val="008171B9"/>
    <w:pPr>
      <w:widowControl/>
      <w:spacing w:before="480" w:after="0" w:line="276" w:lineRule="auto"/>
      <w:jc w:val="left"/>
      <w:outlineLvl w:val="9"/>
    </w:pPr>
    <w:rPr>
      <w:rFonts w:ascii="Cambria" w:hAnsi="Cambria"/>
      <w:color w:val="365F91"/>
      <w:kern w:val="0"/>
      <w:sz w:val="28"/>
      <w:szCs w:val="28"/>
    </w:rPr>
  </w:style>
  <w:style w:type="paragraph" w:styleId="a3">
    <w:name w:val="Balloon Text"/>
    <w:basedOn w:val="a"/>
    <w:link w:val="Char"/>
    <w:uiPriority w:val="99"/>
    <w:rsid w:val="008171B9"/>
    <w:rPr>
      <w:rFonts w:ascii="Times New Roman" w:eastAsia="宋体" w:hAnsi="Times New Roman" w:cs="Times New Roman"/>
      <w:sz w:val="18"/>
      <w:szCs w:val="18"/>
    </w:rPr>
  </w:style>
  <w:style w:type="character" w:customStyle="1" w:styleId="Char17">
    <w:name w:val="批注框文本 Char1"/>
    <w:basedOn w:val="a0"/>
    <w:uiPriority w:val="99"/>
    <w:semiHidden/>
    <w:rsid w:val="008171B9"/>
    <w:rPr>
      <w:sz w:val="18"/>
      <w:szCs w:val="18"/>
    </w:rPr>
  </w:style>
  <w:style w:type="table" w:styleId="af3">
    <w:name w:val="Table Grid"/>
    <w:basedOn w:val="a1"/>
    <w:rsid w:val="008171B9"/>
    <w:pPr>
      <w:widowControl w:val="0"/>
      <w:jc w:val="both"/>
    </w:pPr>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8171B9"/>
    <w:pPr>
      <w:keepNext/>
      <w:keepLines/>
      <w:spacing w:before="340" w:after="330" w:line="578" w:lineRule="auto"/>
      <w:outlineLvl w:val="0"/>
    </w:pPr>
    <w:rPr>
      <w:rFonts w:ascii="Calibri" w:eastAsia="宋体" w:hAnsi="Calibri" w:cs="Times New Roman"/>
      <w:b/>
      <w:bCs/>
      <w:kern w:val="44"/>
      <w:sz w:val="44"/>
      <w:szCs w:val="44"/>
      <w:lang w:val="x-none" w:eastAsia="x-none"/>
    </w:rPr>
  </w:style>
  <w:style w:type="paragraph" w:styleId="3">
    <w:name w:val="heading 3"/>
    <w:basedOn w:val="a"/>
    <w:next w:val="a"/>
    <w:link w:val="3Char"/>
    <w:qFormat/>
    <w:rsid w:val="008171B9"/>
    <w:pPr>
      <w:keepNext/>
      <w:keepLines/>
      <w:spacing w:before="260" w:after="260" w:line="416" w:lineRule="auto"/>
      <w:outlineLvl w:val="2"/>
    </w:pPr>
    <w:rPr>
      <w:rFonts w:ascii="Times New Roman" w:eastAsia="宋体" w:hAnsi="Times New Roman" w:cs="Times New Roman"/>
      <w:b/>
      <w:bCs/>
      <w:kern w:val="0"/>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171B9"/>
    <w:rPr>
      <w:rFonts w:ascii="Calibri" w:eastAsia="宋体" w:hAnsi="Calibri" w:cs="Times New Roman"/>
      <w:b/>
      <w:bCs/>
      <w:kern w:val="44"/>
      <w:sz w:val="44"/>
      <w:szCs w:val="44"/>
      <w:lang w:val="x-none" w:eastAsia="x-none"/>
    </w:rPr>
  </w:style>
  <w:style w:type="character" w:customStyle="1" w:styleId="3Char">
    <w:name w:val="标题 3 Char"/>
    <w:basedOn w:val="a0"/>
    <w:link w:val="3"/>
    <w:rsid w:val="008171B9"/>
    <w:rPr>
      <w:rFonts w:ascii="Times New Roman" w:eastAsia="宋体" w:hAnsi="Times New Roman" w:cs="Times New Roman"/>
      <w:b/>
      <w:bCs/>
      <w:kern w:val="0"/>
      <w:sz w:val="32"/>
      <w:szCs w:val="32"/>
      <w:lang w:val="x-none" w:eastAsia="x-none"/>
    </w:rPr>
  </w:style>
  <w:style w:type="numbering" w:customStyle="1" w:styleId="10">
    <w:name w:val="无列表1"/>
    <w:next w:val="a2"/>
    <w:uiPriority w:val="99"/>
    <w:semiHidden/>
    <w:unhideWhenUsed/>
    <w:rsid w:val="008171B9"/>
  </w:style>
  <w:style w:type="character" w:customStyle="1" w:styleId="Char">
    <w:name w:val="批注框文本 Char"/>
    <w:link w:val="a3"/>
    <w:uiPriority w:val="99"/>
    <w:rsid w:val="008171B9"/>
    <w:rPr>
      <w:rFonts w:ascii="Times New Roman" w:eastAsia="宋体" w:hAnsi="Times New Roman" w:cs="Times New Roman"/>
      <w:sz w:val="18"/>
      <w:szCs w:val="18"/>
    </w:rPr>
  </w:style>
  <w:style w:type="character" w:styleId="a4">
    <w:name w:val="annotation reference"/>
    <w:rsid w:val="008171B9"/>
    <w:rPr>
      <w:sz w:val="21"/>
      <w:szCs w:val="21"/>
    </w:rPr>
  </w:style>
  <w:style w:type="character" w:customStyle="1" w:styleId="Char0">
    <w:name w:val="日期 Char"/>
    <w:link w:val="a5"/>
    <w:rsid w:val="008171B9"/>
    <w:rPr>
      <w:rFonts w:ascii="Arial" w:eastAsia="宋体" w:hAnsi="Arial" w:cs="Times New Roman"/>
      <w:kern w:val="0"/>
      <w:sz w:val="24"/>
      <w:szCs w:val="20"/>
    </w:rPr>
  </w:style>
  <w:style w:type="character" w:customStyle="1" w:styleId="Char1">
    <w:name w:val="文档结构图 Char"/>
    <w:link w:val="a6"/>
    <w:uiPriority w:val="99"/>
    <w:rsid w:val="008171B9"/>
    <w:rPr>
      <w:rFonts w:ascii="宋体" w:eastAsia="宋体"/>
      <w:sz w:val="18"/>
      <w:szCs w:val="18"/>
    </w:rPr>
  </w:style>
  <w:style w:type="character" w:customStyle="1" w:styleId="Char2">
    <w:name w:val="页眉 Char"/>
    <w:link w:val="a7"/>
    <w:uiPriority w:val="99"/>
    <w:rsid w:val="008171B9"/>
    <w:rPr>
      <w:sz w:val="18"/>
      <w:szCs w:val="18"/>
    </w:rPr>
  </w:style>
  <w:style w:type="character" w:customStyle="1" w:styleId="Char3">
    <w:name w:val="批注主题 Char"/>
    <w:link w:val="a8"/>
    <w:rsid w:val="008171B9"/>
    <w:rPr>
      <w:rFonts w:ascii="Times New Roman" w:eastAsia="宋体" w:hAnsi="Times New Roman" w:cs="Times New Roman"/>
      <w:b/>
      <w:bCs/>
      <w:szCs w:val="24"/>
    </w:rPr>
  </w:style>
  <w:style w:type="character" w:customStyle="1" w:styleId="Char4">
    <w:name w:val="页脚 Char"/>
    <w:link w:val="a9"/>
    <w:uiPriority w:val="99"/>
    <w:rsid w:val="008171B9"/>
    <w:rPr>
      <w:sz w:val="18"/>
      <w:szCs w:val="18"/>
    </w:rPr>
  </w:style>
  <w:style w:type="character" w:customStyle="1" w:styleId="Char5">
    <w:name w:val="批注文字 Char"/>
    <w:rsid w:val="008171B9"/>
    <w:rPr>
      <w:rFonts w:ascii="Times New Roman" w:eastAsia="宋体" w:hAnsi="Times New Roman" w:cs="Times New Roman"/>
      <w:szCs w:val="24"/>
    </w:rPr>
  </w:style>
  <w:style w:type="character" w:styleId="aa">
    <w:name w:val="Hyperlink"/>
    <w:uiPriority w:val="99"/>
    <w:rsid w:val="008171B9"/>
    <w:rPr>
      <w:strike w:val="0"/>
      <w:dstrike w:val="0"/>
      <w:color w:val="666666"/>
      <w:u w:val="none"/>
    </w:rPr>
  </w:style>
  <w:style w:type="character" w:styleId="ab">
    <w:name w:val="page number"/>
    <w:basedOn w:val="a0"/>
    <w:rsid w:val="008171B9"/>
  </w:style>
  <w:style w:type="character" w:customStyle="1" w:styleId="Char6">
    <w:name w:val="正文文本缩进 Char"/>
    <w:link w:val="ac"/>
    <w:rsid w:val="008171B9"/>
    <w:rPr>
      <w:rFonts w:ascii="Times New Roman" w:eastAsia="宋体" w:hAnsi="Times New Roman" w:cs="Times New Roman"/>
      <w:szCs w:val="24"/>
    </w:rPr>
  </w:style>
  <w:style w:type="character" w:customStyle="1" w:styleId="3Char1">
    <w:name w:val="标题 3 Char1"/>
    <w:rsid w:val="008171B9"/>
    <w:rPr>
      <w:rFonts w:ascii="Times New Roman" w:eastAsia="宋体" w:hAnsi="Times New Roman" w:cs="Times New Roman"/>
      <w:b/>
      <w:bCs/>
      <w:sz w:val="32"/>
      <w:szCs w:val="32"/>
    </w:rPr>
  </w:style>
  <w:style w:type="paragraph" w:styleId="ad">
    <w:name w:val="List Paragraph"/>
    <w:basedOn w:val="a"/>
    <w:uiPriority w:val="34"/>
    <w:qFormat/>
    <w:rsid w:val="008171B9"/>
    <w:pPr>
      <w:ind w:firstLineChars="200" w:firstLine="420"/>
    </w:pPr>
    <w:rPr>
      <w:rFonts w:ascii="Times New Roman" w:eastAsia="宋体" w:hAnsi="Times New Roman" w:cs="Times New Roman"/>
      <w:szCs w:val="24"/>
    </w:rPr>
  </w:style>
  <w:style w:type="paragraph" w:styleId="ae">
    <w:name w:val="annotation text"/>
    <w:basedOn w:val="a"/>
    <w:link w:val="Char10"/>
    <w:unhideWhenUsed/>
    <w:rsid w:val="008171B9"/>
    <w:pPr>
      <w:jc w:val="left"/>
    </w:pPr>
  </w:style>
  <w:style w:type="character" w:customStyle="1" w:styleId="Char10">
    <w:name w:val="批注文字 Char1"/>
    <w:basedOn w:val="a0"/>
    <w:link w:val="ae"/>
    <w:uiPriority w:val="99"/>
    <w:semiHidden/>
    <w:rsid w:val="008171B9"/>
  </w:style>
  <w:style w:type="paragraph" w:styleId="a8">
    <w:name w:val="annotation subject"/>
    <w:basedOn w:val="ae"/>
    <w:next w:val="ae"/>
    <w:link w:val="Char3"/>
    <w:rsid w:val="008171B9"/>
    <w:rPr>
      <w:rFonts w:ascii="Times New Roman" w:eastAsia="宋体" w:hAnsi="Times New Roman" w:cs="Times New Roman"/>
      <w:b/>
      <w:bCs/>
      <w:szCs w:val="24"/>
    </w:rPr>
  </w:style>
  <w:style w:type="character" w:customStyle="1" w:styleId="Char11">
    <w:name w:val="批注主题 Char1"/>
    <w:basedOn w:val="Char10"/>
    <w:uiPriority w:val="99"/>
    <w:semiHidden/>
    <w:rsid w:val="008171B9"/>
    <w:rPr>
      <w:b/>
      <w:bCs/>
    </w:rPr>
  </w:style>
  <w:style w:type="paragraph" w:styleId="a5">
    <w:name w:val="Date"/>
    <w:basedOn w:val="a"/>
    <w:next w:val="a"/>
    <w:link w:val="Char0"/>
    <w:rsid w:val="008171B9"/>
    <w:pPr>
      <w:adjustRightInd w:val="0"/>
      <w:textAlignment w:val="baseline"/>
    </w:pPr>
    <w:rPr>
      <w:rFonts w:ascii="Arial" w:eastAsia="宋体" w:hAnsi="Arial" w:cs="Times New Roman"/>
      <w:kern w:val="0"/>
      <w:sz w:val="24"/>
      <w:szCs w:val="20"/>
    </w:rPr>
  </w:style>
  <w:style w:type="character" w:customStyle="1" w:styleId="Char12">
    <w:name w:val="日期 Char1"/>
    <w:basedOn w:val="a0"/>
    <w:uiPriority w:val="99"/>
    <w:semiHidden/>
    <w:rsid w:val="008171B9"/>
  </w:style>
  <w:style w:type="paragraph" w:customStyle="1" w:styleId="xl44">
    <w:name w:val="xl44"/>
    <w:basedOn w:val="a"/>
    <w:rsid w:val="008171B9"/>
    <w:pPr>
      <w:widowControl/>
      <w:pBdr>
        <w:bottom w:val="single" w:sz="4" w:space="0" w:color="auto"/>
      </w:pBdr>
      <w:spacing w:before="100" w:beforeAutospacing="1" w:after="100" w:afterAutospacing="1"/>
      <w:jc w:val="center"/>
    </w:pPr>
    <w:rPr>
      <w:rFonts w:ascii="楷体_GB2312" w:eastAsia="楷体_GB2312" w:hAnsi="Arial Unicode MS" w:cs="Times New Roman" w:hint="eastAsia"/>
      <w:kern w:val="0"/>
      <w:sz w:val="20"/>
      <w:szCs w:val="20"/>
    </w:rPr>
  </w:style>
  <w:style w:type="paragraph" w:customStyle="1" w:styleId="xl37">
    <w:name w:val="xl37"/>
    <w:basedOn w:val="a"/>
    <w:rsid w:val="008171B9"/>
    <w:pPr>
      <w:widowControl/>
      <w:pBdr>
        <w:bottom w:val="single" w:sz="4" w:space="0" w:color="auto"/>
      </w:pBdr>
      <w:spacing w:before="100" w:beforeAutospacing="1" w:after="100" w:afterAutospacing="1"/>
      <w:jc w:val="right"/>
    </w:pPr>
    <w:rPr>
      <w:rFonts w:ascii="楷体_GB2312" w:eastAsia="楷体_GB2312" w:hAnsi="Arial Unicode MS" w:cs="Times New Roman" w:hint="eastAsia"/>
      <w:kern w:val="0"/>
      <w:sz w:val="24"/>
      <w:szCs w:val="24"/>
    </w:rPr>
  </w:style>
  <w:style w:type="paragraph" w:customStyle="1" w:styleId="CharCharCharCharCharChar1CharCharChar">
    <w:name w:val="Char Char Char Char Char Char1 Char Char Char"/>
    <w:basedOn w:val="a"/>
    <w:rsid w:val="008171B9"/>
    <w:pPr>
      <w:autoSpaceDE w:val="0"/>
      <w:autoSpaceDN w:val="0"/>
      <w:adjustRightInd w:val="0"/>
      <w:jc w:val="left"/>
      <w:textAlignment w:val="baseline"/>
    </w:pPr>
    <w:rPr>
      <w:rFonts w:ascii="Times New Roman" w:eastAsia="方正仿宋简体" w:hAnsi="Times New Roman" w:cs="Times New Roman"/>
      <w:sz w:val="32"/>
      <w:szCs w:val="20"/>
    </w:rPr>
  </w:style>
  <w:style w:type="paragraph" w:styleId="ac">
    <w:name w:val="Body Text Indent"/>
    <w:basedOn w:val="a"/>
    <w:link w:val="Char6"/>
    <w:rsid w:val="008171B9"/>
    <w:pPr>
      <w:spacing w:after="120"/>
      <w:ind w:leftChars="200" w:left="420"/>
    </w:pPr>
    <w:rPr>
      <w:rFonts w:ascii="Times New Roman" w:eastAsia="宋体" w:hAnsi="Times New Roman" w:cs="Times New Roman"/>
      <w:szCs w:val="24"/>
    </w:rPr>
  </w:style>
  <w:style w:type="character" w:customStyle="1" w:styleId="Char13">
    <w:name w:val="正文文本缩进 Char1"/>
    <w:basedOn w:val="a0"/>
    <w:uiPriority w:val="99"/>
    <w:semiHidden/>
    <w:rsid w:val="008171B9"/>
  </w:style>
  <w:style w:type="paragraph" w:styleId="af">
    <w:name w:val="Revision"/>
    <w:uiPriority w:val="99"/>
    <w:semiHidden/>
    <w:rsid w:val="008171B9"/>
    <w:rPr>
      <w:rFonts w:ascii="Calibri" w:eastAsia="宋体" w:hAnsi="Calibri" w:cs="Times New Roman"/>
    </w:rPr>
  </w:style>
  <w:style w:type="paragraph" w:customStyle="1" w:styleId="CharCharCharCharCharCharChar">
    <w:name w:val="Char Char Char Char Char Char Char"/>
    <w:basedOn w:val="a"/>
    <w:rsid w:val="008171B9"/>
    <w:pPr>
      <w:widowControl/>
      <w:spacing w:after="160" w:line="240" w:lineRule="exact"/>
      <w:jc w:val="left"/>
    </w:pPr>
    <w:rPr>
      <w:rFonts w:ascii="Verdana" w:eastAsia="宋体" w:hAnsi="Verdana" w:cs="Times New Roman"/>
      <w:kern w:val="0"/>
      <w:sz w:val="20"/>
      <w:szCs w:val="20"/>
      <w:lang w:eastAsia="en-US"/>
    </w:rPr>
  </w:style>
  <w:style w:type="paragraph" w:styleId="2">
    <w:name w:val="toc 2"/>
    <w:basedOn w:val="a"/>
    <w:next w:val="a"/>
    <w:uiPriority w:val="39"/>
    <w:unhideWhenUsed/>
    <w:rsid w:val="008171B9"/>
    <w:pPr>
      <w:ind w:leftChars="200" w:left="420"/>
    </w:pPr>
    <w:rPr>
      <w:rFonts w:ascii="Calibri" w:eastAsia="宋体" w:hAnsi="Calibri" w:cs="Times New Roman"/>
    </w:rPr>
  </w:style>
  <w:style w:type="paragraph" w:styleId="a7">
    <w:name w:val="header"/>
    <w:basedOn w:val="a"/>
    <w:link w:val="Char2"/>
    <w:uiPriority w:val="99"/>
    <w:unhideWhenUsed/>
    <w:rsid w:val="008171B9"/>
    <w:pPr>
      <w:pBdr>
        <w:bottom w:val="single" w:sz="6" w:space="1" w:color="auto"/>
      </w:pBdr>
      <w:tabs>
        <w:tab w:val="center" w:pos="4153"/>
        <w:tab w:val="right" w:pos="8306"/>
      </w:tabs>
      <w:snapToGrid w:val="0"/>
      <w:jc w:val="center"/>
    </w:pPr>
    <w:rPr>
      <w:sz w:val="18"/>
      <w:szCs w:val="18"/>
    </w:rPr>
  </w:style>
  <w:style w:type="character" w:customStyle="1" w:styleId="Char14">
    <w:name w:val="页眉 Char1"/>
    <w:basedOn w:val="a0"/>
    <w:uiPriority w:val="99"/>
    <w:semiHidden/>
    <w:rsid w:val="008171B9"/>
    <w:rPr>
      <w:sz w:val="18"/>
      <w:szCs w:val="18"/>
    </w:rPr>
  </w:style>
  <w:style w:type="paragraph" w:styleId="a6">
    <w:name w:val="Document Map"/>
    <w:basedOn w:val="a"/>
    <w:link w:val="Char1"/>
    <w:uiPriority w:val="99"/>
    <w:unhideWhenUsed/>
    <w:rsid w:val="008171B9"/>
    <w:rPr>
      <w:rFonts w:ascii="宋体" w:eastAsia="宋体"/>
      <w:sz w:val="18"/>
      <w:szCs w:val="18"/>
    </w:rPr>
  </w:style>
  <w:style w:type="character" w:customStyle="1" w:styleId="Char15">
    <w:name w:val="文档结构图 Char1"/>
    <w:basedOn w:val="a0"/>
    <w:uiPriority w:val="99"/>
    <w:semiHidden/>
    <w:rsid w:val="008171B9"/>
    <w:rPr>
      <w:rFonts w:ascii="宋体" w:eastAsia="宋体"/>
      <w:sz w:val="18"/>
      <w:szCs w:val="18"/>
    </w:rPr>
  </w:style>
  <w:style w:type="paragraph" w:customStyle="1" w:styleId="Default">
    <w:name w:val="Default"/>
    <w:uiPriority w:val="99"/>
    <w:rsid w:val="008171B9"/>
    <w:pPr>
      <w:widowControl w:val="0"/>
      <w:autoSpaceDE w:val="0"/>
      <w:autoSpaceDN w:val="0"/>
      <w:adjustRightInd w:val="0"/>
    </w:pPr>
    <w:rPr>
      <w:rFonts w:ascii="华文中宋" w:eastAsia="华文中宋" w:hAnsi="Times New Roman" w:cs="华文中宋"/>
      <w:color w:val="000000"/>
      <w:kern w:val="0"/>
      <w:sz w:val="24"/>
      <w:szCs w:val="24"/>
    </w:rPr>
  </w:style>
  <w:style w:type="paragraph" w:styleId="af0">
    <w:name w:val="Normal (Web)"/>
    <w:basedOn w:val="a"/>
    <w:rsid w:val="008171B9"/>
    <w:pPr>
      <w:widowControl/>
      <w:spacing w:before="100" w:beforeAutospacing="1" w:after="100" w:afterAutospacing="1"/>
      <w:jc w:val="left"/>
    </w:pPr>
    <w:rPr>
      <w:rFonts w:ascii="宋体" w:eastAsia="宋体" w:hAnsi="宋体" w:cs="宋体"/>
      <w:kern w:val="0"/>
      <w:sz w:val="24"/>
      <w:szCs w:val="24"/>
    </w:rPr>
  </w:style>
  <w:style w:type="paragraph" w:styleId="a9">
    <w:name w:val="footer"/>
    <w:basedOn w:val="a"/>
    <w:link w:val="Char4"/>
    <w:uiPriority w:val="99"/>
    <w:unhideWhenUsed/>
    <w:rsid w:val="008171B9"/>
    <w:pPr>
      <w:tabs>
        <w:tab w:val="center" w:pos="4153"/>
        <w:tab w:val="right" w:pos="8306"/>
      </w:tabs>
      <w:snapToGrid w:val="0"/>
      <w:jc w:val="left"/>
    </w:pPr>
    <w:rPr>
      <w:sz w:val="18"/>
      <w:szCs w:val="18"/>
    </w:rPr>
  </w:style>
  <w:style w:type="character" w:customStyle="1" w:styleId="Char16">
    <w:name w:val="页脚 Char1"/>
    <w:basedOn w:val="a0"/>
    <w:uiPriority w:val="99"/>
    <w:semiHidden/>
    <w:rsid w:val="008171B9"/>
    <w:rPr>
      <w:sz w:val="18"/>
      <w:szCs w:val="18"/>
    </w:rPr>
  </w:style>
  <w:style w:type="paragraph" w:styleId="af1">
    <w:name w:val="Normal Indent"/>
    <w:basedOn w:val="a"/>
    <w:rsid w:val="008171B9"/>
    <w:pPr>
      <w:ind w:firstLineChars="200" w:firstLine="420"/>
    </w:pPr>
    <w:rPr>
      <w:rFonts w:ascii="Times New Roman" w:eastAsia="宋体" w:hAnsi="Times New Roman" w:cs="Times New Roman"/>
      <w:szCs w:val="24"/>
    </w:rPr>
  </w:style>
  <w:style w:type="paragraph" w:customStyle="1" w:styleId="xl27">
    <w:name w:val="xl27"/>
    <w:basedOn w:val="a"/>
    <w:rsid w:val="008171B9"/>
    <w:pPr>
      <w:widowControl/>
      <w:spacing w:before="100" w:beforeAutospacing="1" w:after="100" w:afterAutospacing="1"/>
      <w:jc w:val="center"/>
    </w:pPr>
    <w:rPr>
      <w:rFonts w:ascii="楷体_GB2312" w:eastAsia="楷体_GB2312" w:hAnsi="Arial Unicode MS" w:cs="Times New Roman" w:hint="eastAsia"/>
      <w:kern w:val="0"/>
      <w:sz w:val="24"/>
      <w:szCs w:val="24"/>
    </w:rPr>
  </w:style>
  <w:style w:type="paragraph" w:customStyle="1" w:styleId="af2">
    <w:name w:val="附注－正文"/>
    <w:basedOn w:val="ac"/>
    <w:rsid w:val="008171B9"/>
    <w:pPr>
      <w:adjustRightInd w:val="0"/>
      <w:snapToGrid w:val="0"/>
      <w:spacing w:afterLines="50" w:line="360" w:lineRule="auto"/>
      <w:ind w:leftChars="0" w:left="0" w:firstLineChars="200" w:firstLine="200"/>
    </w:pPr>
    <w:rPr>
      <w:szCs w:val="20"/>
    </w:rPr>
  </w:style>
  <w:style w:type="paragraph" w:styleId="11">
    <w:name w:val="toc 1"/>
    <w:basedOn w:val="a"/>
    <w:next w:val="a"/>
    <w:uiPriority w:val="39"/>
    <w:unhideWhenUsed/>
    <w:rsid w:val="008171B9"/>
    <w:rPr>
      <w:rFonts w:ascii="Calibri" w:eastAsia="宋体" w:hAnsi="Calibri" w:cs="Times New Roman"/>
    </w:rPr>
  </w:style>
  <w:style w:type="paragraph" w:customStyle="1" w:styleId="p0">
    <w:name w:val="p0"/>
    <w:basedOn w:val="a"/>
    <w:rsid w:val="008171B9"/>
    <w:pPr>
      <w:widowControl/>
      <w:jc w:val="left"/>
    </w:pPr>
    <w:rPr>
      <w:rFonts w:ascii="宋体" w:eastAsia="宋体" w:hAnsi="宋体" w:cs="宋体"/>
      <w:kern w:val="0"/>
      <w:szCs w:val="21"/>
    </w:rPr>
  </w:style>
  <w:style w:type="paragraph" w:styleId="TOC">
    <w:name w:val="TOC Heading"/>
    <w:basedOn w:val="1"/>
    <w:next w:val="a"/>
    <w:uiPriority w:val="39"/>
    <w:qFormat/>
    <w:rsid w:val="008171B9"/>
    <w:pPr>
      <w:widowControl/>
      <w:spacing w:before="480" w:after="0" w:line="276" w:lineRule="auto"/>
      <w:jc w:val="left"/>
      <w:outlineLvl w:val="9"/>
    </w:pPr>
    <w:rPr>
      <w:rFonts w:ascii="Cambria" w:hAnsi="Cambria"/>
      <w:color w:val="365F91"/>
      <w:kern w:val="0"/>
      <w:sz w:val="28"/>
      <w:szCs w:val="28"/>
    </w:rPr>
  </w:style>
  <w:style w:type="paragraph" w:styleId="a3">
    <w:name w:val="Balloon Text"/>
    <w:basedOn w:val="a"/>
    <w:link w:val="Char"/>
    <w:uiPriority w:val="99"/>
    <w:rsid w:val="008171B9"/>
    <w:rPr>
      <w:rFonts w:ascii="Times New Roman" w:eastAsia="宋体" w:hAnsi="Times New Roman" w:cs="Times New Roman"/>
      <w:sz w:val="18"/>
      <w:szCs w:val="18"/>
    </w:rPr>
  </w:style>
  <w:style w:type="character" w:customStyle="1" w:styleId="Char17">
    <w:name w:val="批注框文本 Char1"/>
    <w:basedOn w:val="a0"/>
    <w:uiPriority w:val="99"/>
    <w:semiHidden/>
    <w:rsid w:val="008171B9"/>
    <w:rPr>
      <w:sz w:val="18"/>
      <w:szCs w:val="18"/>
    </w:rPr>
  </w:style>
  <w:style w:type="table" w:styleId="af3">
    <w:name w:val="Table Grid"/>
    <w:basedOn w:val="a1"/>
    <w:rsid w:val="008171B9"/>
    <w:pPr>
      <w:widowControl w:val="0"/>
      <w:jc w:val="both"/>
    </w:pPr>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58</Pages>
  <Words>4313</Words>
  <Characters>24585</Characters>
  <Application>Microsoft Office Word</Application>
  <DocSecurity>0</DocSecurity>
  <Lines>204</Lines>
  <Paragraphs>57</Paragraphs>
  <ScaleCrop>false</ScaleCrop>
  <Company>Microsoft</Company>
  <LinksUpToDate>false</LinksUpToDate>
  <CharactersWithSpaces>28841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李玮 null</dc:creator>
  <cp:keywords/>
  <dc:description/>
  <cp:lastModifiedBy>李玮 null</cp:lastModifiedBy>
  <cp:revision>2</cp:revision>
  <dcterms:created xsi:type="dcterms:W3CDTF">2020-01-13T01:36:00Z</dcterms:created>
  <dcterms:modified xsi:type="dcterms:W3CDTF">2020-01-13T01:37:00Z</dcterms:modified>
</cp:coreProperties>
</file>